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commentRangeStart w:id="1"/>
    <w:commentRangeStart w:id="2"/>
    <w:commentRangeStart w:id="3"/>
    <w:commentRangeStart w:id="4"/>
    <w:p w14:paraId="0EC61ED9" w14:textId="5F07ACFC" w:rsidR="00861880" w:rsidRPr="00870B92" w:rsidDel="00941B4B" w:rsidRDefault="00941B4B" w:rsidP="00870B92">
      <w:pPr>
        <w:spacing w:line="360" w:lineRule="auto"/>
        <w:jc w:val="center"/>
        <w:rPr>
          <w:del w:id="5" w:author="Jorge Agustin Fernandez Pereira" w:date="2017-06-22T15:49:00Z"/>
          <w:rFonts w:ascii="Arial" w:hAnsi="Arial" w:cs="Arial"/>
          <w:b/>
          <w:spacing w:val="30"/>
          <w:sz w:val="22"/>
          <w:szCs w:val="22"/>
        </w:rPr>
      </w:pPr>
      <w:ins w:id="6" w:author="Jorge Agustin Fernandez Pereira" w:date="2017-06-22T15:47:00Z">
        <w:r>
          <w:rPr>
            <w:rFonts w:ascii="Arial" w:hAnsi="Arial" w:cs="Arial"/>
            <w:b/>
            <w:spacing w:val="30"/>
            <w:sz w:val="22"/>
            <w:szCs w:val="22"/>
          </w:rPr>
          <w:fldChar w:fldCharType="begin"/>
        </w:r>
        <w:r>
          <w:rPr>
            <w:rFonts w:ascii="Arial" w:hAnsi="Arial" w:cs="Arial"/>
            <w:b/>
            <w:spacing w:val="30"/>
            <w:sz w:val="22"/>
            <w:szCs w:val="22"/>
          </w:rPr>
          <w:instrText xml:space="preserve"> TOC \h \z \c "Ilustración" </w:instrText>
        </w:r>
      </w:ins>
      <w:r>
        <w:rPr>
          <w:rFonts w:ascii="Arial" w:hAnsi="Arial" w:cs="Arial"/>
          <w:b/>
          <w:spacing w:val="30"/>
          <w:sz w:val="22"/>
          <w:szCs w:val="22"/>
        </w:rPr>
        <w:fldChar w:fldCharType="end"/>
      </w:r>
      <w:commentRangeEnd w:id="1"/>
      <w:ins w:id="7" w:author="Jorge Agustin Fernandez Pereira" w:date="2017-06-22T15:47:00Z">
        <w:r>
          <w:rPr>
            <w:rStyle w:val="Refdecomentario"/>
            <w:rFonts w:ascii="Palatino Linotype" w:hAnsi="Palatino Linotype"/>
            <w:lang w:val="es-ES_tradnl" w:eastAsia="en-US"/>
          </w:rPr>
          <w:commentReference w:id="1"/>
        </w:r>
        <w:commentRangeEnd w:id="2"/>
        <w:r>
          <w:rPr>
            <w:rStyle w:val="Refdecomentario"/>
            <w:rFonts w:ascii="Palatino Linotype" w:hAnsi="Palatino Linotype"/>
            <w:lang w:val="es-ES_tradnl" w:eastAsia="en-US"/>
          </w:rPr>
          <w:commentReference w:id="2"/>
        </w:r>
        <w:commentRangeEnd w:id="3"/>
        <w:r>
          <w:rPr>
            <w:rStyle w:val="Refdecomentario"/>
            <w:rFonts w:ascii="Palatino Linotype" w:hAnsi="Palatino Linotype"/>
            <w:lang w:val="es-ES_tradnl" w:eastAsia="en-US"/>
          </w:rPr>
          <w:commentReference w:id="3"/>
        </w:r>
        <w:commentRangeEnd w:id="4"/>
        <w:r>
          <w:rPr>
            <w:rStyle w:val="Refdecomentario"/>
            <w:rFonts w:ascii="Palatino Linotype" w:hAnsi="Palatino Linotype"/>
            <w:lang w:val="es-ES_tradnl" w:eastAsia="en-US"/>
          </w:rPr>
          <w:commentReference w:id="4"/>
        </w:r>
      </w:ins>
      <w:r w:rsidR="00861880" w:rsidRPr="00870B92">
        <w:rPr>
          <w:rFonts w:ascii="Arial" w:hAnsi="Arial" w:cs="Arial"/>
          <w:noProof/>
          <w:sz w:val="22"/>
          <w:szCs w:val="22"/>
          <w:lang w:eastAsia="es-PY"/>
        </w:rPr>
        <w:drawing>
          <wp:anchor distT="0" distB="0" distL="114300" distR="114300" simplePos="0" relativeHeight="251659264" behindDoc="0" locked="0" layoutInCell="1" allowOverlap="1" wp14:anchorId="06561D4E" wp14:editId="30AEF940">
            <wp:simplePos x="0" y="0"/>
            <wp:positionH relativeFrom="margin">
              <wp:posOffset>1603375</wp:posOffset>
            </wp:positionH>
            <wp:positionV relativeFrom="margin">
              <wp:posOffset>-143510</wp:posOffset>
            </wp:positionV>
            <wp:extent cx="2790825" cy="903605"/>
            <wp:effectExtent l="0" t="0" r="9525" b="0"/>
            <wp:wrapSquare wrapText="bothSides"/>
            <wp:docPr id="44" name="Imagen 44" descr="logo-dncp_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dncp_membre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903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9A1D55" w14:textId="3846157B" w:rsidR="00861880" w:rsidRPr="00870B92" w:rsidDel="00941B4B" w:rsidRDefault="00861880" w:rsidP="00870B92">
      <w:pPr>
        <w:spacing w:line="360" w:lineRule="auto"/>
        <w:jc w:val="center"/>
        <w:rPr>
          <w:del w:id="8" w:author="Jorge Agustin Fernandez Pereira" w:date="2017-06-22T15:49:00Z"/>
          <w:rFonts w:ascii="Arial" w:hAnsi="Arial" w:cs="Arial"/>
          <w:b/>
          <w:spacing w:val="30"/>
          <w:sz w:val="22"/>
          <w:szCs w:val="22"/>
        </w:rPr>
      </w:pPr>
    </w:p>
    <w:p w14:paraId="7064300D" w14:textId="75AD5005" w:rsidR="00861880" w:rsidRPr="00870B92" w:rsidDel="00941B4B" w:rsidRDefault="00861880" w:rsidP="00870B92">
      <w:pPr>
        <w:spacing w:line="360" w:lineRule="auto"/>
        <w:jc w:val="center"/>
        <w:rPr>
          <w:del w:id="9" w:author="Jorge Agustin Fernandez Pereira" w:date="2017-06-22T15:49:00Z"/>
          <w:rFonts w:ascii="Arial" w:hAnsi="Arial" w:cs="Arial"/>
          <w:b/>
          <w:spacing w:val="30"/>
          <w:sz w:val="22"/>
          <w:szCs w:val="22"/>
        </w:rPr>
      </w:pPr>
    </w:p>
    <w:p w14:paraId="4E944B52" w14:textId="109E5F0D" w:rsidR="00861880" w:rsidRPr="00870B92" w:rsidDel="00941B4B" w:rsidRDefault="00861880" w:rsidP="00870B92">
      <w:pPr>
        <w:spacing w:line="360" w:lineRule="auto"/>
        <w:jc w:val="center"/>
        <w:rPr>
          <w:del w:id="10" w:author="Jorge Agustin Fernandez Pereira" w:date="2017-06-22T15:49:00Z"/>
          <w:rFonts w:ascii="Arial" w:hAnsi="Arial" w:cs="Arial"/>
          <w:b/>
          <w:spacing w:val="30"/>
          <w:sz w:val="22"/>
          <w:szCs w:val="22"/>
        </w:rPr>
      </w:pPr>
    </w:p>
    <w:p w14:paraId="2A1A7882" w14:textId="3A1A99C2" w:rsidR="00FD7B4A" w:rsidRPr="00870B92" w:rsidDel="00941B4B" w:rsidRDefault="00FD7B4A" w:rsidP="00870B92">
      <w:pPr>
        <w:pStyle w:val="Ttulo"/>
        <w:spacing w:line="360" w:lineRule="auto"/>
        <w:rPr>
          <w:del w:id="11" w:author="Jorge Agustin Fernandez Pereira" w:date="2017-06-22T15:50:00Z"/>
          <w:rFonts w:ascii="Arial" w:hAnsi="Arial" w:cs="Arial"/>
          <w:b/>
          <w:bCs/>
          <w:sz w:val="22"/>
          <w:szCs w:val="22"/>
          <w:lang w:val="es-ES"/>
        </w:rPr>
      </w:pPr>
    </w:p>
    <w:p w14:paraId="0BBC4C79" w14:textId="77777777" w:rsidR="00941B4B" w:rsidRDefault="00941B4B" w:rsidP="00870B92">
      <w:pPr>
        <w:pStyle w:val="Ttulo"/>
        <w:spacing w:line="360" w:lineRule="auto"/>
        <w:rPr>
          <w:ins w:id="12" w:author="Jorge Agustin Fernandez Pereira" w:date="2017-06-22T15:49:00Z"/>
          <w:rFonts w:ascii="Arial" w:hAnsi="Arial" w:cs="Arial"/>
          <w:b/>
          <w:bCs/>
          <w:sz w:val="22"/>
          <w:szCs w:val="22"/>
          <w:lang w:val="es-ES"/>
        </w:rPr>
      </w:pPr>
    </w:p>
    <w:p w14:paraId="69D1266F" w14:textId="77777777" w:rsidR="00941B4B" w:rsidRDefault="00941B4B" w:rsidP="00870B92">
      <w:pPr>
        <w:pStyle w:val="Ttulo"/>
        <w:spacing w:line="360" w:lineRule="auto"/>
        <w:rPr>
          <w:ins w:id="13" w:author="Jorge Agustin Fernandez Pereira" w:date="2017-06-22T15:50:00Z"/>
          <w:rFonts w:ascii="Arial" w:hAnsi="Arial" w:cs="Arial"/>
          <w:b/>
          <w:bCs/>
          <w:sz w:val="22"/>
          <w:szCs w:val="22"/>
          <w:lang w:val="es-ES"/>
        </w:rPr>
      </w:pPr>
    </w:p>
    <w:p w14:paraId="48616B81" w14:textId="77777777" w:rsidR="00941B4B" w:rsidRDefault="00941B4B" w:rsidP="00870B92">
      <w:pPr>
        <w:pStyle w:val="Ttulo"/>
        <w:spacing w:line="360" w:lineRule="auto"/>
        <w:rPr>
          <w:ins w:id="14" w:author="Jorge Agustin Fernandez Pereira" w:date="2017-06-22T15:50:00Z"/>
          <w:rFonts w:ascii="Arial" w:hAnsi="Arial" w:cs="Arial"/>
          <w:b/>
          <w:bCs/>
          <w:sz w:val="22"/>
          <w:szCs w:val="22"/>
          <w:lang w:val="es-ES"/>
        </w:rPr>
      </w:pPr>
    </w:p>
    <w:p w14:paraId="3525F878" w14:textId="77777777" w:rsidR="00941B4B" w:rsidRDefault="00941B4B" w:rsidP="00870B92">
      <w:pPr>
        <w:pStyle w:val="Ttulo"/>
        <w:spacing w:line="360" w:lineRule="auto"/>
        <w:rPr>
          <w:ins w:id="15" w:author="Jorge Agustin Fernandez Pereira" w:date="2017-06-22T15:50:00Z"/>
          <w:rFonts w:ascii="Arial" w:hAnsi="Arial" w:cs="Arial"/>
          <w:b/>
          <w:bCs/>
          <w:sz w:val="22"/>
          <w:szCs w:val="22"/>
          <w:lang w:val="es-ES"/>
        </w:rPr>
      </w:pPr>
    </w:p>
    <w:p w14:paraId="6E54C666" w14:textId="77777777" w:rsidR="00941B4B" w:rsidRDefault="00941B4B" w:rsidP="00870B92">
      <w:pPr>
        <w:pStyle w:val="Ttulo"/>
        <w:spacing w:line="360" w:lineRule="auto"/>
        <w:rPr>
          <w:ins w:id="16" w:author="Jorge Agustin Fernandez Pereira" w:date="2017-06-22T15:50:00Z"/>
          <w:rFonts w:ascii="Arial" w:hAnsi="Arial" w:cs="Arial"/>
          <w:b/>
          <w:bCs/>
          <w:sz w:val="22"/>
          <w:szCs w:val="22"/>
          <w:lang w:val="es-ES"/>
        </w:rPr>
      </w:pPr>
    </w:p>
    <w:p w14:paraId="548DE665" w14:textId="73B7D434" w:rsidR="00FD7B4A" w:rsidRPr="00870B92" w:rsidRDefault="00FD7B4A" w:rsidP="00870B92">
      <w:pPr>
        <w:pStyle w:val="Ttulo"/>
        <w:spacing w:line="360" w:lineRule="auto"/>
        <w:rPr>
          <w:rFonts w:ascii="Arial" w:hAnsi="Arial" w:cs="Arial"/>
          <w:b/>
          <w:bCs/>
          <w:sz w:val="22"/>
          <w:szCs w:val="22"/>
          <w:lang w:val="es-ES"/>
        </w:rPr>
      </w:pPr>
      <w:r w:rsidRPr="00870B92">
        <w:rPr>
          <w:rFonts w:ascii="Arial" w:hAnsi="Arial" w:cs="Arial"/>
          <w:b/>
          <w:bCs/>
          <w:sz w:val="22"/>
          <w:szCs w:val="22"/>
          <w:lang w:val="es-ES"/>
        </w:rPr>
        <w:t xml:space="preserve">PLIEGO DE BASES Y CONDICIONES ESTANDAR PARA SUBASTA A LA BAJA ELECTRÓNICA </w:t>
      </w:r>
    </w:p>
    <w:p w14:paraId="62CCA25B" w14:textId="77777777" w:rsidR="00FD7B4A" w:rsidRPr="00870B92" w:rsidRDefault="00FD7B4A" w:rsidP="00870B92">
      <w:pPr>
        <w:pStyle w:val="Ttulo"/>
        <w:spacing w:line="360" w:lineRule="auto"/>
        <w:rPr>
          <w:rFonts w:ascii="Arial" w:hAnsi="Arial" w:cs="Arial"/>
          <w:b/>
          <w:bCs/>
          <w:sz w:val="22"/>
          <w:szCs w:val="22"/>
          <w:lang w:val="es-ES"/>
        </w:rPr>
      </w:pPr>
    </w:p>
    <w:p w14:paraId="5F7D6BF3" w14:textId="0669AC60" w:rsidR="00FD7B4A" w:rsidRPr="00697A96" w:rsidRDefault="00697A96" w:rsidP="00870B92">
      <w:pPr>
        <w:pStyle w:val="Ttulo"/>
        <w:spacing w:line="360" w:lineRule="auto"/>
        <w:rPr>
          <w:rFonts w:ascii="Arial" w:hAnsi="Arial" w:cs="Arial"/>
          <w:b/>
          <w:bCs/>
          <w:color w:val="FF0000"/>
          <w:sz w:val="32"/>
          <w:szCs w:val="32"/>
          <w:lang w:val="es-ES"/>
          <w:rPrChange w:id="17" w:author="Jorge Agustin Fernandez Pereira" w:date="2017-06-30T09:14:00Z">
            <w:rPr>
              <w:rFonts w:ascii="Arial" w:hAnsi="Arial" w:cs="Arial"/>
              <w:b/>
              <w:bCs/>
              <w:sz w:val="22"/>
              <w:szCs w:val="22"/>
              <w:lang w:val="es-ES"/>
            </w:rPr>
          </w:rPrChange>
        </w:rPr>
      </w:pPr>
      <w:ins w:id="18" w:author="Jorge Agustin Fernandez Pereira" w:date="2017-06-30T09:14:00Z">
        <w:r w:rsidRPr="00697A96">
          <w:rPr>
            <w:rFonts w:ascii="Arial" w:hAnsi="Arial" w:cs="Arial"/>
            <w:b/>
            <w:bCs/>
            <w:color w:val="FF0000"/>
            <w:sz w:val="32"/>
            <w:szCs w:val="32"/>
            <w:lang w:val="es-ES"/>
            <w:rPrChange w:id="19" w:author="Jorge Agustin Fernandez Pereira" w:date="2017-06-30T09:14:00Z">
              <w:rPr>
                <w:rFonts w:ascii="Arial" w:hAnsi="Arial" w:cs="Arial"/>
                <w:b/>
                <w:bCs/>
                <w:sz w:val="24"/>
                <w:szCs w:val="24"/>
                <w:lang w:val="es-ES"/>
              </w:rPr>
            </w:rPrChange>
          </w:rPr>
          <w:t xml:space="preserve">BORRADOR DE PBC </w:t>
        </w:r>
      </w:ins>
    </w:p>
    <w:p w14:paraId="3749D0BD" w14:textId="7A926C97" w:rsidR="00FD7B4A" w:rsidRPr="00122396" w:rsidRDefault="00FD7B4A" w:rsidP="00541A4A">
      <w:pPr>
        <w:pStyle w:val="Ttulo"/>
        <w:spacing w:line="360" w:lineRule="auto"/>
        <w:rPr>
          <w:rFonts w:ascii="Arial" w:hAnsi="Arial" w:cs="Arial"/>
          <w:b/>
          <w:bCs/>
          <w:sz w:val="24"/>
          <w:szCs w:val="24"/>
          <w:lang w:val="es-ES"/>
          <w:rPrChange w:id="20" w:author="Jorge Agustin Fernandez Pereira" w:date="2017-06-16T08:01:00Z">
            <w:rPr>
              <w:rFonts w:ascii="Arial" w:hAnsi="Arial" w:cs="Arial"/>
              <w:b/>
              <w:bCs/>
              <w:sz w:val="22"/>
              <w:szCs w:val="22"/>
              <w:lang w:val="es-ES"/>
            </w:rPr>
          </w:rPrChange>
        </w:rPr>
      </w:pPr>
      <w:r w:rsidRPr="00122396">
        <w:rPr>
          <w:rFonts w:ascii="Arial" w:hAnsi="Arial" w:cs="Arial"/>
          <w:b/>
          <w:bCs/>
          <w:sz w:val="24"/>
          <w:szCs w:val="24"/>
          <w:lang w:val="es-ES"/>
          <w:rPrChange w:id="21" w:author="Jorge Agustin Fernandez Pereira" w:date="2017-06-16T08:01:00Z">
            <w:rPr>
              <w:rFonts w:ascii="Arial" w:hAnsi="Arial" w:cs="Arial"/>
              <w:b/>
              <w:bCs/>
              <w:sz w:val="22"/>
              <w:szCs w:val="22"/>
              <w:lang w:val="es-ES"/>
            </w:rPr>
          </w:rPrChange>
        </w:rPr>
        <w:t>LICITACION PÚBLICA NACIONA</w:t>
      </w:r>
      <w:r w:rsidR="00D24EE2" w:rsidRPr="00122396">
        <w:rPr>
          <w:rFonts w:ascii="Arial" w:hAnsi="Arial" w:cs="Arial"/>
          <w:b/>
          <w:bCs/>
          <w:sz w:val="24"/>
          <w:szCs w:val="24"/>
          <w:lang w:val="es-ES"/>
          <w:rPrChange w:id="22" w:author="Jorge Agustin Fernandez Pereira" w:date="2017-06-16T08:01:00Z">
            <w:rPr>
              <w:rFonts w:ascii="Arial" w:hAnsi="Arial" w:cs="Arial"/>
              <w:b/>
              <w:bCs/>
              <w:sz w:val="22"/>
              <w:szCs w:val="22"/>
              <w:lang w:val="es-ES"/>
            </w:rPr>
          </w:rPrChange>
        </w:rPr>
        <w:t xml:space="preserve">L </w:t>
      </w:r>
    </w:p>
    <w:tbl>
      <w:tblPr>
        <w:tblW w:w="10173" w:type="dxa"/>
        <w:tblInd w:w="-142"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Change w:id="23" w:author="Jorge Agustin Fernandez Pereira" w:date="2017-06-30T09:15:00Z">
          <w:tblPr>
            <w:tblW w:w="10173" w:type="dxa"/>
            <w:tblInd w:w="-142" w:type="dxa"/>
            <w:tblLayout w:type="fixed"/>
            <w:tblLook w:val="00A0" w:firstRow="1" w:lastRow="0" w:firstColumn="1" w:lastColumn="0" w:noHBand="0" w:noVBand="0"/>
          </w:tblPr>
        </w:tblPrChange>
      </w:tblPr>
      <w:tblGrid>
        <w:gridCol w:w="10173"/>
        <w:tblGridChange w:id="24">
          <w:tblGrid>
            <w:gridCol w:w="10173"/>
          </w:tblGrid>
        </w:tblGridChange>
      </w:tblGrid>
      <w:tr w:rsidR="00541A4A" w:rsidRPr="00870B92" w14:paraId="0838C16D" w14:textId="77777777" w:rsidTr="00697A96">
        <w:trPr>
          <w:trHeight w:val="1030"/>
          <w:trPrChange w:id="25" w:author="Jorge Agustin Fernandez Pereira" w:date="2017-06-30T09:15:00Z">
            <w:trPr>
              <w:trHeight w:val="1030"/>
            </w:trPr>
          </w:trPrChange>
        </w:trPr>
        <w:tc>
          <w:tcPr>
            <w:tcW w:w="8056" w:type="dxa"/>
            <w:tcPrChange w:id="26" w:author="Jorge Agustin Fernandez Pereira" w:date="2017-06-30T09:15:00Z">
              <w:tcPr>
                <w:tcW w:w="8056" w:type="dxa"/>
                <w:tcBorders>
                  <w:top w:val="single" w:sz="4" w:space="0" w:color="auto"/>
                  <w:left w:val="single" w:sz="4" w:space="0" w:color="auto"/>
                  <w:bottom w:val="single" w:sz="4" w:space="0" w:color="auto"/>
                  <w:right w:val="single" w:sz="4" w:space="0" w:color="auto"/>
                </w:tcBorders>
              </w:tcPr>
            </w:tcPrChange>
          </w:tcPr>
          <w:p w14:paraId="725A1038" w14:textId="6C7E5C54" w:rsidR="00C472FE" w:rsidRDefault="00541A4A">
            <w:pPr>
              <w:spacing w:before="120" w:after="120" w:line="360" w:lineRule="auto"/>
              <w:jc w:val="center"/>
              <w:rPr>
                <w:ins w:id="27" w:author="Jorge Agustin Fernandez Pereira" w:date="2017-06-22T12:24:00Z"/>
                <w:rFonts w:ascii="Arial" w:hAnsi="Arial" w:cs="Arial"/>
                <w:b/>
                <w:szCs w:val="24"/>
                <w:lang w:eastAsia="en-US"/>
              </w:rPr>
              <w:pPrChange w:id="28" w:author="Jorge Agustin Fernandez Pereira" w:date="2017-06-22T12:24:00Z">
                <w:pPr>
                  <w:spacing w:before="120" w:after="120" w:line="360" w:lineRule="auto"/>
                </w:pPr>
              </w:pPrChange>
            </w:pPr>
            <w:r w:rsidRPr="00122396">
              <w:rPr>
                <w:rFonts w:ascii="Arial" w:hAnsi="Arial" w:cs="Arial"/>
                <w:b/>
                <w:szCs w:val="24"/>
                <w:rPrChange w:id="29" w:author="Jorge Agustin Fernandez Pereira" w:date="2017-06-16T07:59:00Z">
                  <w:rPr>
                    <w:rFonts w:ascii="Arial" w:hAnsi="Arial" w:cs="Arial"/>
                    <w:b/>
                    <w:sz w:val="20"/>
                  </w:rPr>
                </w:rPrChange>
              </w:rPr>
              <w:t xml:space="preserve">LLAMADO MOPC LPN SBE Nº 122 / 2016   – </w:t>
            </w:r>
            <w:ins w:id="30" w:author="Jorge Agustin Fernandez Pereira" w:date="2017-06-22T12:23:00Z">
              <w:r w:rsidR="00C472FE">
                <w:rPr>
                  <w:rFonts w:ascii="Arial" w:hAnsi="Arial" w:cs="Arial"/>
                  <w:b/>
                  <w:szCs w:val="24"/>
                </w:rPr>
                <w:t xml:space="preserve">EJECUCIÓN DE OBRAS PARA </w:t>
              </w:r>
            </w:ins>
            <w:r w:rsidRPr="00122396">
              <w:rPr>
                <w:rFonts w:ascii="Arial" w:hAnsi="Arial" w:cs="Arial"/>
                <w:b/>
                <w:szCs w:val="24"/>
                <w:rPrChange w:id="31" w:author="Jorge Agustin Fernandez Pereira" w:date="2017-06-16T07:59:00Z">
                  <w:rPr>
                    <w:rFonts w:ascii="Arial" w:hAnsi="Arial" w:cs="Arial"/>
                    <w:b/>
                    <w:sz w:val="20"/>
                  </w:rPr>
                </w:rPrChange>
              </w:rPr>
              <w:t xml:space="preserve">AMPLIACIÓN, PROFUNDIZACION Y OPTIMIZACION DE LOS CANALES DE CAPTACION Y CONDUCCION DE </w:t>
            </w:r>
            <w:ins w:id="32" w:author="Jorge Agustin Fernandez Pereira" w:date="2017-06-22T12:23:00Z">
              <w:r w:rsidR="00C472FE">
                <w:rPr>
                  <w:rFonts w:ascii="Arial" w:hAnsi="Arial" w:cs="Arial"/>
                  <w:b/>
                  <w:szCs w:val="24"/>
                </w:rPr>
                <w:t xml:space="preserve">LAS </w:t>
              </w:r>
            </w:ins>
            <w:r w:rsidRPr="00122396">
              <w:rPr>
                <w:rFonts w:ascii="Arial" w:hAnsi="Arial" w:cs="Arial"/>
                <w:b/>
                <w:szCs w:val="24"/>
                <w:rPrChange w:id="33" w:author="Jorge Agustin Fernandez Pereira" w:date="2017-06-16T07:59:00Z">
                  <w:rPr>
                    <w:rFonts w:ascii="Arial" w:hAnsi="Arial" w:cs="Arial"/>
                    <w:b/>
                    <w:sz w:val="20"/>
                  </w:rPr>
                </w:rPrChange>
              </w:rPr>
              <w:t>AGUA</w:t>
            </w:r>
            <w:ins w:id="34" w:author="Jorge Agustin Fernandez Pereira" w:date="2017-06-22T12:23:00Z">
              <w:r w:rsidR="00C472FE">
                <w:rPr>
                  <w:rFonts w:ascii="Arial" w:hAnsi="Arial" w:cs="Arial"/>
                  <w:b/>
                  <w:szCs w:val="24"/>
                </w:rPr>
                <w:t>S</w:t>
              </w:r>
            </w:ins>
            <w:r w:rsidRPr="00122396">
              <w:rPr>
                <w:rFonts w:ascii="Arial" w:hAnsi="Arial" w:cs="Arial"/>
                <w:b/>
                <w:szCs w:val="24"/>
                <w:rPrChange w:id="35" w:author="Jorge Agustin Fernandez Pereira" w:date="2017-06-16T07:59:00Z">
                  <w:rPr>
                    <w:rFonts w:ascii="Arial" w:hAnsi="Arial" w:cs="Arial"/>
                    <w:b/>
                    <w:sz w:val="20"/>
                  </w:rPr>
                </w:rPrChange>
              </w:rPr>
              <w:t xml:space="preserve"> DEL </w:t>
            </w:r>
            <w:ins w:id="36" w:author="Jorge Agustin Fernandez Pereira" w:date="2017-06-16T08:01:00Z">
              <w:r w:rsidR="00C472FE">
                <w:rPr>
                  <w:rFonts w:ascii="Arial" w:hAnsi="Arial" w:cs="Arial"/>
                  <w:b/>
                  <w:szCs w:val="24"/>
                </w:rPr>
                <w:t xml:space="preserve">  </w:t>
              </w:r>
            </w:ins>
            <w:r w:rsidRPr="00122396">
              <w:rPr>
                <w:rFonts w:ascii="Arial" w:hAnsi="Arial" w:cs="Arial"/>
                <w:b/>
                <w:szCs w:val="24"/>
                <w:rPrChange w:id="37" w:author="Jorge Agustin Fernandez Pereira" w:date="2017-06-16T07:59:00Z">
                  <w:rPr>
                    <w:rFonts w:ascii="Arial" w:hAnsi="Arial" w:cs="Arial"/>
                    <w:b/>
                    <w:sz w:val="20"/>
                  </w:rPr>
                </w:rPrChange>
              </w:rPr>
              <w:t>RIO PILCOMAYO EN TERRITORIO PARAGUAYO</w:t>
            </w:r>
            <w:ins w:id="38" w:author="Jorge Agustin Fernandez Pereira" w:date="2017-06-22T12:26:00Z">
              <w:r w:rsidR="00C472FE">
                <w:rPr>
                  <w:rFonts w:ascii="Arial" w:hAnsi="Arial" w:cs="Arial"/>
                  <w:b/>
                  <w:szCs w:val="24"/>
                </w:rPr>
                <w:t xml:space="preserve"> </w:t>
              </w:r>
            </w:ins>
            <w:del w:id="39" w:author="Jorge Agustin Fernandez Pereira" w:date="2017-06-16T08:00:00Z">
              <w:r w:rsidRPr="00122396" w:rsidDel="00122396">
                <w:rPr>
                  <w:rFonts w:ascii="Arial" w:hAnsi="Arial" w:cs="Arial"/>
                  <w:b/>
                  <w:szCs w:val="24"/>
                  <w:rPrChange w:id="40" w:author="Jorge Agustin Fernandez Pereira" w:date="2017-06-16T07:59:00Z">
                    <w:rPr>
                      <w:rFonts w:ascii="Arial" w:hAnsi="Arial" w:cs="Arial"/>
                      <w:b/>
                      <w:sz w:val="20"/>
                    </w:rPr>
                  </w:rPrChange>
                </w:rPr>
                <w:delText xml:space="preserve"> </w:delText>
              </w:r>
            </w:del>
            <w:ins w:id="41" w:author="Jorge Agustin Fernandez Pereira" w:date="2017-06-22T12:25:00Z">
              <w:r w:rsidR="00C472FE">
                <w:rPr>
                  <w:rFonts w:ascii="Arial" w:hAnsi="Arial" w:cs="Arial"/>
                  <w:b/>
                  <w:szCs w:val="24"/>
                </w:rPr>
                <w:t>-</w:t>
              </w:r>
            </w:ins>
            <w:del w:id="42" w:author="Jorge Agustin Fernandez Pereira" w:date="2017-06-22T12:25:00Z">
              <w:r w:rsidRPr="00122396" w:rsidDel="00C472FE">
                <w:rPr>
                  <w:rFonts w:ascii="Arial" w:hAnsi="Arial" w:cs="Arial"/>
                  <w:b/>
                  <w:szCs w:val="24"/>
                  <w:rPrChange w:id="43" w:author="Jorge Agustin Fernandez Pereira" w:date="2017-06-16T07:59:00Z">
                    <w:rPr>
                      <w:rFonts w:ascii="Arial" w:hAnsi="Arial" w:cs="Arial"/>
                      <w:b/>
                      <w:sz w:val="20"/>
                    </w:rPr>
                  </w:rPrChange>
                </w:rPr>
                <w:delText>.</w:delText>
              </w:r>
            </w:del>
            <w:ins w:id="44" w:author="Jorge Agustin Fernandez Pereira" w:date="2017-06-16T08:00:00Z">
              <w:r w:rsidR="00122396" w:rsidRPr="00B173E8">
                <w:rPr>
                  <w:rFonts w:ascii="Arial" w:hAnsi="Arial" w:cs="Arial"/>
                  <w:szCs w:val="24"/>
                  <w:lang w:eastAsia="en-US"/>
                </w:rPr>
                <w:t xml:space="preserve"> </w:t>
              </w:r>
            </w:ins>
            <w:ins w:id="45" w:author="Jorge Agustin Fernandez Pereira" w:date="2017-06-22T12:24:00Z">
              <w:r w:rsidR="00C472FE" w:rsidRPr="00C472FE">
                <w:rPr>
                  <w:rFonts w:ascii="Arial" w:hAnsi="Arial" w:cs="Arial"/>
                  <w:b/>
                  <w:szCs w:val="24"/>
                  <w:lang w:eastAsia="en-US"/>
                  <w:rPrChange w:id="46" w:author="Jorge Agustin Fernandez Pereira" w:date="2017-06-22T12:24:00Z">
                    <w:rPr>
                      <w:rFonts w:ascii="Arial" w:hAnsi="Arial" w:cs="Arial"/>
                      <w:szCs w:val="24"/>
                      <w:lang w:eastAsia="en-US"/>
                    </w:rPr>
                  </w:rPrChange>
                </w:rPr>
                <w:t>AD REFERENDUM A LA REPROGRAMACION PRESUPUESTARIA.</w:t>
              </w:r>
            </w:ins>
          </w:p>
          <w:p w14:paraId="1D27501A" w14:textId="3A51E20E" w:rsidR="00541A4A" w:rsidRPr="00122396" w:rsidRDefault="00122396">
            <w:pPr>
              <w:spacing w:before="120" w:after="120" w:line="360" w:lineRule="auto"/>
              <w:jc w:val="center"/>
              <w:rPr>
                <w:rFonts w:ascii="Arial" w:hAnsi="Arial" w:cs="Arial"/>
                <w:szCs w:val="24"/>
                <w:rPrChange w:id="47" w:author="Jorge Agustin Fernandez Pereira" w:date="2017-06-16T07:59:00Z">
                  <w:rPr>
                    <w:rFonts w:ascii="Arial" w:hAnsi="Arial" w:cs="Arial"/>
                    <w:sz w:val="22"/>
                    <w:szCs w:val="22"/>
                  </w:rPr>
                </w:rPrChange>
              </w:rPr>
              <w:pPrChange w:id="48" w:author="Jorge Agustin Fernandez Pereira" w:date="2017-06-22T12:24:00Z">
                <w:pPr>
                  <w:spacing w:before="120" w:after="120" w:line="360" w:lineRule="auto"/>
                </w:pPr>
              </w:pPrChange>
            </w:pPr>
            <w:ins w:id="49" w:author="Jorge Agustin Fernandez Pereira" w:date="2017-06-16T08:00:00Z">
              <w:r w:rsidRPr="00C472FE">
                <w:rPr>
                  <w:rFonts w:ascii="Arial" w:hAnsi="Arial" w:cs="Arial"/>
                  <w:b/>
                  <w:szCs w:val="24"/>
                  <w:lang w:eastAsia="en-US"/>
                  <w:rPrChange w:id="50" w:author="Jorge Agustin Fernandez Pereira" w:date="2017-06-22T12:24:00Z">
                    <w:rPr>
                      <w:rFonts w:ascii="Arial" w:hAnsi="Arial" w:cs="Arial"/>
                      <w:szCs w:val="24"/>
                      <w:lang w:eastAsia="en-US"/>
                    </w:rPr>
                  </w:rPrChange>
                </w:rPr>
                <w:t xml:space="preserve">ID N ° : </w:t>
              </w:r>
              <w:r w:rsidRPr="00C472FE">
                <w:rPr>
                  <w:rFonts w:ascii="Arial" w:hAnsi="Arial" w:cs="Arial"/>
                  <w:b/>
                  <w:i/>
                  <w:iCs/>
                  <w:szCs w:val="24"/>
                  <w:lang w:eastAsia="en-US"/>
                </w:rPr>
                <w:t>315.021</w:t>
              </w:r>
            </w:ins>
          </w:p>
        </w:tc>
      </w:tr>
      <w:tr w:rsidR="00541A4A" w:rsidRPr="00870B92" w14:paraId="1F0CAC6B" w14:textId="77777777" w:rsidTr="00697A96">
        <w:tc>
          <w:tcPr>
            <w:tcW w:w="8056" w:type="dxa"/>
            <w:tcPrChange w:id="51" w:author="Jorge Agustin Fernandez Pereira" w:date="2017-06-30T09:15:00Z">
              <w:tcPr>
                <w:tcW w:w="8056" w:type="dxa"/>
                <w:tcBorders>
                  <w:top w:val="single" w:sz="4" w:space="0" w:color="auto"/>
                  <w:left w:val="single" w:sz="4" w:space="0" w:color="auto"/>
                  <w:bottom w:val="single" w:sz="4" w:space="0" w:color="auto"/>
                  <w:right w:val="single" w:sz="4" w:space="0" w:color="auto"/>
                </w:tcBorders>
              </w:tcPr>
            </w:tcPrChange>
          </w:tcPr>
          <w:p w14:paraId="04612D1F" w14:textId="0D308054" w:rsidR="00541A4A" w:rsidRPr="00122396" w:rsidRDefault="00541A4A">
            <w:pPr>
              <w:autoSpaceDE w:val="0"/>
              <w:autoSpaceDN w:val="0"/>
              <w:spacing w:line="360" w:lineRule="auto"/>
              <w:rPr>
                <w:rFonts w:ascii="Arial" w:hAnsi="Arial" w:cs="Arial"/>
                <w:szCs w:val="24"/>
                <w:rPrChange w:id="52" w:author="Jorge Agustin Fernandez Pereira" w:date="2017-06-16T07:59:00Z">
                  <w:rPr>
                    <w:rFonts w:ascii="Arial" w:hAnsi="Arial" w:cs="Arial"/>
                    <w:sz w:val="22"/>
                    <w:szCs w:val="22"/>
                  </w:rPr>
                </w:rPrChange>
              </w:rPr>
            </w:pPr>
            <w:del w:id="53" w:author="Jorge Agustin Fernandez Pereira" w:date="2017-06-16T08:00:00Z">
              <w:r w:rsidRPr="00122396" w:rsidDel="00122396">
                <w:rPr>
                  <w:rFonts w:ascii="Arial" w:hAnsi="Arial" w:cs="Arial"/>
                  <w:szCs w:val="24"/>
                  <w:lang w:eastAsia="en-US"/>
                  <w:rPrChange w:id="54" w:author="Jorge Agustin Fernandez Pereira" w:date="2017-06-16T07:59:00Z">
                    <w:rPr>
                      <w:rFonts w:ascii="Arial" w:hAnsi="Arial" w:cs="Arial"/>
                      <w:sz w:val="22"/>
                      <w:szCs w:val="22"/>
                      <w:lang w:eastAsia="en-US"/>
                    </w:rPr>
                  </w:rPrChange>
                </w:rPr>
                <w:delText xml:space="preserve"> </w:delText>
              </w:r>
            </w:del>
            <w:del w:id="55" w:author="Jorge Agustin Fernandez Pereira" w:date="2017-06-16T07:36:00Z">
              <w:r w:rsidRPr="00122396" w:rsidDel="00F109D5">
                <w:rPr>
                  <w:rFonts w:ascii="Arial" w:hAnsi="Arial" w:cs="Arial"/>
                  <w:szCs w:val="24"/>
                  <w:lang w:eastAsia="en-US"/>
                  <w:rPrChange w:id="56" w:author="Jorge Agustin Fernandez Pereira" w:date="2017-06-16T07:59:00Z">
                    <w:rPr>
                      <w:rFonts w:ascii="Arial" w:hAnsi="Arial" w:cs="Arial"/>
                      <w:sz w:val="22"/>
                      <w:szCs w:val="22"/>
                      <w:lang w:eastAsia="en-US"/>
                    </w:rPr>
                  </w:rPrChange>
                </w:rPr>
                <w:delText>(</w:delText>
              </w:r>
            </w:del>
            <w:del w:id="57" w:author="Jorge Agustin Fernandez Pereira" w:date="2017-06-16T08:00:00Z">
              <w:r w:rsidRPr="00122396" w:rsidDel="00122396">
                <w:rPr>
                  <w:rFonts w:ascii="Arial" w:hAnsi="Arial" w:cs="Arial"/>
                  <w:szCs w:val="24"/>
                  <w:lang w:eastAsia="en-US"/>
                  <w:rPrChange w:id="58" w:author="Jorge Agustin Fernandez Pereira" w:date="2017-06-16T07:59:00Z">
                    <w:rPr>
                      <w:rFonts w:ascii="Arial" w:hAnsi="Arial" w:cs="Arial"/>
                      <w:sz w:val="22"/>
                      <w:szCs w:val="22"/>
                      <w:lang w:eastAsia="en-US"/>
                    </w:rPr>
                  </w:rPrChange>
                </w:rPr>
                <w:delText>ID</w:delText>
              </w:r>
            </w:del>
            <w:del w:id="59" w:author="Jorge Agustin Fernandez Pereira" w:date="2017-06-13T13:53:00Z">
              <w:r w:rsidRPr="00122396" w:rsidDel="00D36CD8">
                <w:rPr>
                  <w:rFonts w:ascii="Arial" w:hAnsi="Arial" w:cs="Arial"/>
                  <w:szCs w:val="24"/>
                  <w:lang w:eastAsia="en-US"/>
                  <w:rPrChange w:id="60" w:author="Jorge Agustin Fernandez Pereira" w:date="2017-06-16T07:59:00Z">
                    <w:rPr>
                      <w:rFonts w:ascii="Arial" w:hAnsi="Arial" w:cs="Arial"/>
                      <w:sz w:val="22"/>
                      <w:szCs w:val="22"/>
                      <w:lang w:eastAsia="en-US"/>
                    </w:rPr>
                  </w:rPrChange>
                </w:rPr>
                <w:delText>) l</w:delText>
              </w:r>
            </w:del>
            <w:del w:id="61" w:author="Jorge Agustin Fernandez Pereira" w:date="2017-06-16T08:00:00Z">
              <w:r w:rsidRPr="00122396" w:rsidDel="00122396">
                <w:rPr>
                  <w:rFonts w:ascii="Arial" w:hAnsi="Arial" w:cs="Arial"/>
                  <w:szCs w:val="24"/>
                  <w:lang w:eastAsia="en-US"/>
                  <w:rPrChange w:id="62" w:author="Jorge Agustin Fernandez Pereira" w:date="2017-06-16T07:59:00Z">
                    <w:rPr>
                      <w:rFonts w:ascii="Arial" w:hAnsi="Arial" w:cs="Arial"/>
                      <w:sz w:val="22"/>
                      <w:szCs w:val="22"/>
                      <w:lang w:eastAsia="en-US"/>
                    </w:rPr>
                  </w:rPrChange>
                </w:rPr>
                <w:delText xml:space="preserve">: </w:delText>
              </w:r>
              <w:r w:rsidRPr="00122396" w:rsidDel="00122396">
                <w:rPr>
                  <w:rFonts w:ascii="Arial" w:hAnsi="Arial" w:cs="Arial"/>
                  <w:b/>
                  <w:i/>
                  <w:iCs/>
                  <w:szCs w:val="24"/>
                  <w:lang w:eastAsia="en-US"/>
                  <w:rPrChange w:id="63" w:author="Jorge Agustin Fernandez Pereira" w:date="2017-06-16T07:59:00Z">
                    <w:rPr>
                      <w:rFonts w:ascii="Arial" w:hAnsi="Arial" w:cs="Arial"/>
                      <w:b/>
                      <w:i/>
                      <w:iCs/>
                      <w:sz w:val="22"/>
                      <w:szCs w:val="22"/>
                      <w:lang w:eastAsia="en-US"/>
                    </w:rPr>
                  </w:rPrChange>
                </w:rPr>
                <w:delText>315.021</w:delText>
              </w:r>
            </w:del>
          </w:p>
        </w:tc>
      </w:tr>
    </w:tbl>
    <w:p w14:paraId="5E5CDEEE" w14:textId="77777777" w:rsidR="00541A4A" w:rsidRPr="00541A4A" w:rsidRDefault="00541A4A" w:rsidP="00541A4A">
      <w:pPr>
        <w:pStyle w:val="Ttulo"/>
        <w:spacing w:line="360" w:lineRule="auto"/>
        <w:rPr>
          <w:rFonts w:ascii="Arial" w:hAnsi="Arial" w:cs="Arial"/>
          <w:spacing w:val="60"/>
          <w:sz w:val="22"/>
          <w:szCs w:val="22"/>
          <w:lang w:val="es-PY"/>
        </w:rPr>
      </w:pPr>
    </w:p>
    <w:p w14:paraId="3B4C6CB9" w14:textId="77777777" w:rsidR="00CA3E0F" w:rsidRPr="00870B92" w:rsidRDefault="00CA3E0F" w:rsidP="00870B92">
      <w:pPr>
        <w:spacing w:line="360" w:lineRule="auto"/>
        <w:rPr>
          <w:rFonts w:ascii="Arial" w:hAnsi="Arial" w:cs="Arial"/>
          <w:sz w:val="22"/>
          <w:szCs w:val="22"/>
        </w:rPr>
      </w:pPr>
    </w:p>
    <w:p w14:paraId="25D9A712" w14:textId="112C8EEF" w:rsidR="00FD7B4A" w:rsidRPr="00870B92" w:rsidRDefault="00CA3E0F" w:rsidP="00870B92">
      <w:pPr>
        <w:spacing w:line="360" w:lineRule="auto"/>
        <w:rPr>
          <w:rFonts w:ascii="Arial" w:hAnsi="Arial" w:cs="Arial"/>
          <w:sz w:val="22"/>
          <w:szCs w:val="22"/>
        </w:rPr>
      </w:pPr>
      <w:r w:rsidRPr="00870B92">
        <w:rPr>
          <w:rFonts w:ascii="Arial" w:hAnsi="Arial" w:cs="Arial"/>
          <w:noProof/>
          <w:sz w:val="22"/>
          <w:szCs w:val="22"/>
          <w:lang w:eastAsia="es-PY"/>
        </w:rPr>
        <w:drawing>
          <wp:anchor distT="0" distB="0" distL="114300" distR="114300" simplePos="0" relativeHeight="251661312" behindDoc="1" locked="0" layoutInCell="1" allowOverlap="1" wp14:anchorId="42CD88C3" wp14:editId="67F19E22">
            <wp:simplePos x="0" y="0"/>
            <wp:positionH relativeFrom="margin">
              <wp:align>center</wp:align>
            </wp:positionH>
            <wp:positionV relativeFrom="paragraph">
              <wp:posOffset>189865</wp:posOffset>
            </wp:positionV>
            <wp:extent cx="1833245" cy="710565"/>
            <wp:effectExtent l="0" t="0" r="0" b="0"/>
            <wp:wrapTight wrapText="bothSides">
              <wp:wrapPolygon edited="0">
                <wp:start x="2693" y="0"/>
                <wp:lineTo x="1571" y="4054"/>
                <wp:lineTo x="2020" y="9265"/>
                <wp:lineTo x="224" y="14477"/>
                <wp:lineTo x="449" y="18531"/>
                <wp:lineTo x="6509" y="18531"/>
                <wp:lineTo x="6509" y="20847"/>
                <wp:lineTo x="16610" y="20847"/>
                <wp:lineTo x="16385" y="18531"/>
                <wp:lineTo x="20201" y="18531"/>
                <wp:lineTo x="21323" y="16214"/>
                <wp:lineTo x="21323" y="0"/>
                <wp:lineTo x="269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b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3245" cy="710565"/>
                    </a:xfrm>
                    <a:prstGeom prst="rect">
                      <a:avLst/>
                    </a:prstGeom>
                  </pic:spPr>
                </pic:pic>
              </a:graphicData>
            </a:graphic>
            <wp14:sizeRelH relativeFrom="page">
              <wp14:pctWidth>0</wp14:pctWidth>
            </wp14:sizeRelH>
            <wp14:sizeRelV relativeFrom="page">
              <wp14:pctHeight>0</wp14:pctHeight>
            </wp14:sizeRelV>
          </wp:anchor>
        </w:drawing>
      </w:r>
    </w:p>
    <w:p w14:paraId="29EB3129" w14:textId="44BC91A7" w:rsidR="00FD7B4A" w:rsidRPr="00870B92" w:rsidRDefault="00FD7B4A" w:rsidP="00870B92">
      <w:pPr>
        <w:spacing w:line="360" w:lineRule="auto"/>
        <w:jc w:val="center"/>
        <w:rPr>
          <w:rFonts w:ascii="Arial" w:hAnsi="Arial" w:cs="Arial"/>
          <w:sz w:val="22"/>
          <w:szCs w:val="22"/>
        </w:rPr>
      </w:pPr>
    </w:p>
    <w:p w14:paraId="5FEC0201" w14:textId="5BAFC71E" w:rsidR="00CA3E0F" w:rsidRPr="00870B92" w:rsidRDefault="00CA3E0F" w:rsidP="00870B92">
      <w:pPr>
        <w:spacing w:line="360" w:lineRule="auto"/>
        <w:jc w:val="center"/>
        <w:rPr>
          <w:rFonts w:ascii="Arial" w:hAnsi="Arial" w:cs="Arial"/>
          <w:sz w:val="22"/>
          <w:szCs w:val="22"/>
        </w:rPr>
      </w:pPr>
    </w:p>
    <w:p w14:paraId="3EC9C0A5" w14:textId="0F84DA8F" w:rsidR="00FD7B4A" w:rsidRPr="00870B92" w:rsidRDefault="00FD7B4A" w:rsidP="00870B92">
      <w:pPr>
        <w:spacing w:line="360" w:lineRule="auto"/>
        <w:jc w:val="center"/>
        <w:rPr>
          <w:rFonts w:ascii="Arial" w:hAnsi="Arial" w:cs="Arial"/>
          <w:sz w:val="22"/>
          <w:szCs w:val="22"/>
        </w:rPr>
      </w:pPr>
    </w:p>
    <w:p w14:paraId="5CF0501C" w14:textId="39F5D129" w:rsidR="00FD7B4A" w:rsidRPr="00870B92" w:rsidRDefault="00FD7B4A" w:rsidP="00870B92">
      <w:pPr>
        <w:spacing w:line="360" w:lineRule="auto"/>
        <w:jc w:val="center"/>
        <w:rPr>
          <w:rFonts w:ascii="Arial" w:hAnsi="Arial" w:cs="Arial"/>
          <w:sz w:val="22"/>
          <w:szCs w:val="22"/>
        </w:rPr>
      </w:pPr>
    </w:p>
    <w:p w14:paraId="0A3E17AB" w14:textId="77777777" w:rsidR="00861880" w:rsidRPr="00870B92" w:rsidRDefault="00861880" w:rsidP="00870B92">
      <w:pPr>
        <w:spacing w:line="360" w:lineRule="auto"/>
        <w:jc w:val="center"/>
        <w:rPr>
          <w:rFonts w:ascii="Arial" w:hAnsi="Arial" w:cs="Arial"/>
          <w:b/>
          <w:bCs/>
          <w:sz w:val="22"/>
          <w:szCs w:val="22"/>
        </w:rPr>
      </w:pPr>
    </w:p>
    <w:p w14:paraId="7DF3BE09" w14:textId="77777777" w:rsidR="00CA3E0F" w:rsidRPr="00870B92" w:rsidRDefault="00CA3E0F" w:rsidP="00870B92">
      <w:pPr>
        <w:spacing w:line="360" w:lineRule="auto"/>
        <w:jc w:val="center"/>
        <w:rPr>
          <w:rFonts w:ascii="Arial" w:hAnsi="Arial" w:cs="Arial"/>
          <w:b/>
          <w:bCs/>
          <w:sz w:val="22"/>
          <w:szCs w:val="22"/>
        </w:rPr>
      </w:pPr>
    </w:p>
    <w:p w14:paraId="0B1EB844" w14:textId="77777777" w:rsidR="00861880" w:rsidRPr="00870B92" w:rsidRDefault="00861880" w:rsidP="00870B92">
      <w:pPr>
        <w:spacing w:line="360" w:lineRule="auto"/>
        <w:jc w:val="center"/>
        <w:rPr>
          <w:rFonts w:ascii="Arial" w:hAnsi="Arial" w:cs="Arial"/>
          <w:b/>
          <w:bCs/>
          <w:sz w:val="22"/>
          <w:szCs w:val="22"/>
        </w:rPr>
      </w:pPr>
      <w:r w:rsidRPr="00870B92">
        <w:rPr>
          <w:rFonts w:ascii="Arial" w:hAnsi="Arial" w:cs="Arial"/>
          <w:b/>
          <w:bCs/>
          <w:sz w:val="22"/>
          <w:szCs w:val="22"/>
        </w:rPr>
        <w:t xml:space="preserve">“Contratación de obras” </w:t>
      </w:r>
    </w:p>
    <w:p w14:paraId="348FC492" w14:textId="59FEDE13" w:rsidR="00861880" w:rsidRPr="00870B92" w:rsidRDefault="00790E18" w:rsidP="00870B92">
      <w:pPr>
        <w:spacing w:line="360" w:lineRule="auto"/>
        <w:jc w:val="center"/>
        <w:rPr>
          <w:rFonts w:ascii="Arial" w:hAnsi="Arial" w:cs="Arial"/>
          <w:b/>
          <w:bCs/>
          <w:sz w:val="22"/>
          <w:szCs w:val="22"/>
        </w:rPr>
      </w:pPr>
      <w:r>
        <w:rPr>
          <w:rFonts w:ascii="Arial" w:hAnsi="Arial" w:cs="Arial"/>
          <w:b/>
          <w:bCs/>
          <w:sz w:val="22"/>
          <w:szCs w:val="22"/>
        </w:rPr>
        <w:t>5</w:t>
      </w:r>
      <w:r w:rsidR="00F70F35" w:rsidRPr="00870B92">
        <w:rPr>
          <w:rFonts w:ascii="Arial" w:hAnsi="Arial" w:cs="Arial"/>
          <w:b/>
          <w:bCs/>
          <w:sz w:val="22"/>
          <w:szCs w:val="22"/>
        </w:rPr>
        <w:t>ta</w:t>
      </w:r>
      <w:r w:rsidR="00861880" w:rsidRPr="00870B92">
        <w:rPr>
          <w:rFonts w:ascii="Arial" w:hAnsi="Arial" w:cs="Arial"/>
          <w:b/>
          <w:bCs/>
          <w:sz w:val="22"/>
          <w:szCs w:val="22"/>
        </w:rPr>
        <w:t>. Versión</w:t>
      </w:r>
      <w:r w:rsidR="00C246EE">
        <w:rPr>
          <w:rFonts w:ascii="Arial" w:hAnsi="Arial" w:cs="Arial"/>
          <w:b/>
          <w:bCs/>
          <w:sz w:val="22"/>
          <w:szCs w:val="22"/>
        </w:rPr>
        <w:t>.</w:t>
      </w:r>
    </w:p>
    <w:p w14:paraId="0A74F3E7" w14:textId="77777777" w:rsidR="00861880" w:rsidRPr="00870B92" w:rsidRDefault="00861880" w:rsidP="00870B92">
      <w:pPr>
        <w:spacing w:line="360" w:lineRule="auto"/>
        <w:jc w:val="center"/>
        <w:rPr>
          <w:rFonts w:ascii="Arial" w:hAnsi="Arial" w:cs="Arial"/>
          <w:sz w:val="22"/>
          <w:szCs w:val="22"/>
          <w:lang w:val="es-MX"/>
        </w:rPr>
      </w:pPr>
    </w:p>
    <w:p w14:paraId="43BD96BF" w14:textId="77777777" w:rsidR="00861880" w:rsidRPr="00870B92" w:rsidRDefault="00861880" w:rsidP="00870B92">
      <w:pPr>
        <w:spacing w:line="360" w:lineRule="auto"/>
        <w:jc w:val="center"/>
        <w:rPr>
          <w:rFonts w:ascii="Arial" w:hAnsi="Arial" w:cs="Arial"/>
          <w:b/>
          <w:bCs/>
          <w:sz w:val="22"/>
          <w:szCs w:val="22"/>
          <w:lang w:val="es-MX"/>
        </w:rPr>
      </w:pPr>
    </w:p>
    <w:p w14:paraId="5B4CEF35" w14:textId="77777777" w:rsidR="00861880" w:rsidRPr="00870B92" w:rsidRDefault="00861880" w:rsidP="00870B92">
      <w:pPr>
        <w:spacing w:line="360" w:lineRule="auto"/>
        <w:jc w:val="center"/>
        <w:rPr>
          <w:rFonts w:ascii="Arial" w:hAnsi="Arial" w:cs="Arial"/>
          <w:b/>
          <w:bCs/>
          <w:sz w:val="22"/>
          <w:szCs w:val="22"/>
          <w:lang w:val="es-MX"/>
        </w:rPr>
      </w:pPr>
    </w:p>
    <w:p w14:paraId="3181AB95" w14:textId="4B74A5EA" w:rsidR="00861880" w:rsidRPr="00870B92" w:rsidRDefault="00861880" w:rsidP="00870B92">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sz w:val="22"/>
          <w:szCs w:val="22"/>
          <w:lang w:val="es-MX"/>
        </w:rPr>
      </w:pPr>
      <w:r w:rsidRPr="00870B92">
        <w:rPr>
          <w:rFonts w:ascii="Arial" w:hAnsi="Arial" w:cs="Arial"/>
          <w:b/>
          <w:bCs/>
          <w:sz w:val="22"/>
          <w:szCs w:val="22"/>
          <w:lang w:val="es-MX"/>
        </w:rPr>
        <w:t>Aprobado por Resolución DNCP N°</w:t>
      </w:r>
      <w:r w:rsidR="00790E18">
        <w:rPr>
          <w:rFonts w:ascii="Arial" w:hAnsi="Arial" w:cs="Arial"/>
          <w:b/>
          <w:bCs/>
          <w:sz w:val="22"/>
          <w:szCs w:val="22"/>
          <w:lang w:val="es-MX"/>
        </w:rPr>
        <w:t xml:space="preserve"> 4371</w:t>
      </w:r>
      <w:r w:rsidR="00AD6646" w:rsidRPr="00870B92">
        <w:rPr>
          <w:rFonts w:ascii="Arial" w:hAnsi="Arial" w:cs="Arial"/>
          <w:b/>
          <w:bCs/>
          <w:sz w:val="22"/>
          <w:szCs w:val="22"/>
          <w:lang w:val="es-MX"/>
        </w:rPr>
        <w:t xml:space="preserve"> </w:t>
      </w:r>
      <w:r w:rsidR="00E80BE4" w:rsidRPr="00870B92">
        <w:rPr>
          <w:rFonts w:ascii="Arial" w:hAnsi="Arial" w:cs="Arial"/>
          <w:b/>
          <w:bCs/>
          <w:sz w:val="22"/>
          <w:szCs w:val="22"/>
          <w:lang w:val="es-MX"/>
        </w:rPr>
        <w:t xml:space="preserve"> </w:t>
      </w:r>
      <w:r w:rsidRPr="00870B92">
        <w:rPr>
          <w:rFonts w:ascii="Arial" w:hAnsi="Arial" w:cs="Arial"/>
          <w:b/>
          <w:bCs/>
          <w:sz w:val="22"/>
          <w:szCs w:val="22"/>
          <w:lang w:val="es-MX"/>
        </w:rPr>
        <w:t>de fecha</w:t>
      </w:r>
      <w:r w:rsidR="00E80BE4" w:rsidRPr="00870B92">
        <w:rPr>
          <w:rFonts w:ascii="Arial" w:hAnsi="Arial" w:cs="Arial"/>
          <w:b/>
          <w:bCs/>
          <w:sz w:val="22"/>
          <w:szCs w:val="22"/>
          <w:lang w:val="es-MX"/>
        </w:rPr>
        <w:t xml:space="preserve"> </w:t>
      </w:r>
      <w:r w:rsidR="00790E18">
        <w:rPr>
          <w:rFonts w:ascii="Arial" w:hAnsi="Arial" w:cs="Arial"/>
          <w:b/>
          <w:bCs/>
          <w:sz w:val="22"/>
          <w:szCs w:val="22"/>
          <w:lang w:val="es-MX"/>
        </w:rPr>
        <w:t>16</w:t>
      </w:r>
      <w:r w:rsidR="00AD6646" w:rsidRPr="00870B92">
        <w:rPr>
          <w:rFonts w:ascii="Arial" w:hAnsi="Arial" w:cs="Arial"/>
          <w:b/>
          <w:bCs/>
          <w:sz w:val="22"/>
          <w:szCs w:val="22"/>
          <w:lang w:val="es-MX"/>
        </w:rPr>
        <w:t xml:space="preserve"> de </w:t>
      </w:r>
      <w:r w:rsidR="00790E18">
        <w:rPr>
          <w:rFonts w:ascii="Arial" w:hAnsi="Arial" w:cs="Arial"/>
          <w:b/>
          <w:bCs/>
          <w:sz w:val="22"/>
          <w:szCs w:val="22"/>
          <w:lang w:val="es-MX"/>
        </w:rPr>
        <w:t>dic</w:t>
      </w:r>
      <w:r w:rsidR="00732CCD" w:rsidRPr="00870B92">
        <w:rPr>
          <w:rFonts w:ascii="Arial" w:hAnsi="Arial" w:cs="Arial"/>
          <w:b/>
          <w:bCs/>
          <w:sz w:val="22"/>
          <w:szCs w:val="22"/>
          <w:lang w:val="es-MX"/>
        </w:rPr>
        <w:t xml:space="preserve">iembre </w:t>
      </w:r>
      <w:r w:rsidR="00AD6646" w:rsidRPr="00870B92">
        <w:rPr>
          <w:rFonts w:ascii="Arial" w:hAnsi="Arial" w:cs="Arial"/>
          <w:b/>
          <w:bCs/>
          <w:sz w:val="22"/>
          <w:szCs w:val="22"/>
          <w:lang w:val="es-MX"/>
        </w:rPr>
        <w:t xml:space="preserve">de </w:t>
      </w:r>
      <w:r w:rsidR="00732CCD" w:rsidRPr="00870B92">
        <w:rPr>
          <w:rFonts w:ascii="Arial" w:hAnsi="Arial" w:cs="Arial"/>
          <w:b/>
          <w:bCs/>
          <w:sz w:val="22"/>
          <w:szCs w:val="22"/>
          <w:lang w:val="es-MX"/>
        </w:rPr>
        <w:t>2016</w:t>
      </w:r>
    </w:p>
    <w:p w14:paraId="56A0391C" w14:textId="77777777" w:rsidR="003D52B3" w:rsidRPr="00870B92" w:rsidRDefault="003D52B3" w:rsidP="00870B92">
      <w:pPr>
        <w:spacing w:line="360" w:lineRule="auto"/>
        <w:jc w:val="center"/>
        <w:rPr>
          <w:rFonts w:ascii="Arial" w:hAnsi="Arial" w:cs="Arial"/>
          <w:b/>
          <w:bCs/>
          <w:sz w:val="22"/>
          <w:szCs w:val="22"/>
          <w:lang w:val="es-MX"/>
        </w:rPr>
      </w:pPr>
    </w:p>
    <w:p w14:paraId="5BBBDA09" w14:textId="77777777" w:rsidR="003D52B3" w:rsidRPr="00870B92" w:rsidRDefault="003D52B3" w:rsidP="00870B92">
      <w:pPr>
        <w:spacing w:line="360" w:lineRule="auto"/>
        <w:jc w:val="center"/>
        <w:rPr>
          <w:rFonts w:ascii="Arial" w:hAnsi="Arial" w:cs="Arial"/>
          <w:b/>
          <w:bCs/>
          <w:sz w:val="22"/>
          <w:szCs w:val="22"/>
          <w:lang w:val="es-MX"/>
        </w:rPr>
      </w:pPr>
    </w:p>
    <w:p w14:paraId="50A87691" w14:textId="77777777" w:rsidR="003D52B3" w:rsidRPr="00870B92" w:rsidRDefault="003D52B3" w:rsidP="00870B92">
      <w:pPr>
        <w:spacing w:line="360" w:lineRule="auto"/>
        <w:jc w:val="center"/>
        <w:rPr>
          <w:rFonts w:ascii="Arial" w:hAnsi="Arial" w:cs="Arial"/>
          <w:b/>
          <w:bCs/>
          <w:sz w:val="22"/>
          <w:szCs w:val="22"/>
          <w:lang w:val="es-MX"/>
        </w:rPr>
      </w:pPr>
    </w:p>
    <w:p w14:paraId="69D976B5" w14:textId="77777777" w:rsidR="003D52B3" w:rsidRPr="00870B92" w:rsidRDefault="003D52B3" w:rsidP="00870B92">
      <w:pPr>
        <w:spacing w:line="360" w:lineRule="auto"/>
        <w:jc w:val="center"/>
        <w:rPr>
          <w:rFonts w:ascii="Arial" w:hAnsi="Arial" w:cs="Arial"/>
          <w:b/>
          <w:bCs/>
          <w:sz w:val="22"/>
          <w:szCs w:val="22"/>
          <w:lang w:val="es-MX"/>
        </w:rPr>
      </w:pPr>
    </w:p>
    <w:p w14:paraId="56ABFC62" w14:textId="77777777" w:rsidR="003D52B3" w:rsidRDefault="003D52B3" w:rsidP="00870B92">
      <w:pPr>
        <w:spacing w:line="360" w:lineRule="auto"/>
        <w:jc w:val="center"/>
        <w:rPr>
          <w:rFonts w:ascii="Arial" w:hAnsi="Arial" w:cs="Arial"/>
          <w:b/>
          <w:bCs/>
          <w:sz w:val="22"/>
          <w:szCs w:val="22"/>
          <w:lang w:val="es-MX"/>
        </w:rPr>
      </w:pPr>
    </w:p>
    <w:p w14:paraId="5A38B5BC" w14:textId="77777777" w:rsidR="00A5084A" w:rsidRDefault="00A5084A" w:rsidP="00870B92">
      <w:pPr>
        <w:spacing w:line="360" w:lineRule="auto"/>
        <w:jc w:val="center"/>
        <w:rPr>
          <w:rFonts w:ascii="Arial" w:hAnsi="Arial" w:cs="Arial"/>
          <w:b/>
          <w:bCs/>
          <w:sz w:val="22"/>
          <w:szCs w:val="22"/>
          <w:lang w:val="es-MX"/>
        </w:rPr>
      </w:pPr>
    </w:p>
    <w:p w14:paraId="07BAE270" w14:textId="77777777" w:rsidR="00A5084A" w:rsidRDefault="00A5084A" w:rsidP="00870B92">
      <w:pPr>
        <w:spacing w:line="360" w:lineRule="auto"/>
        <w:jc w:val="center"/>
        <w:rPr>
          <w:rFonts w:ascii="Arial" w:hAnsi="Arial" w:cs="Arial"/>
          <w:b/>
          <w:bCs/>
          <w:sz w:val="22"/>
          <w:szCs w:val="22"/>
          <w:lang w:val="es-MX"/>
        </w:rPr>
      </w:pPr>
    </w:p>
    <w:p w14:paraId="7D22BB92" w14:textId="77777777" w:rsidR="007B2B1F" w:rsidRDefault="007B2B1F" w:rsidP="00870B92">
      <w:pPr>
        <w:spacing w:line="360" w:lineRule="auto"/>
        <w:jc w:val="center"/>
        <w:rPr>
          <w:rFonts w:ascii="Arial" w:hAnsi="Arial" w:cs="Arial"/>
          <w:b/>
          <w:bCs/>
          <w:sz w:val="22"/>
          <w:szCs w:val="22"/>
          <w:lang w:val="es-MX"/>
        </w:rPr>
      </w:pPr>
    </w:p>
    <w:p w14:paraId="3882DBEE" w14:textId="77777777" w:rsidR="007B2B1F" w:rsidRDefault="007B2B1F" w:rsidP="00870B92">
      <w:pPr>
        <w:spacing w:line="360" w:lineRule="auto"/>
        <w:jc w:val="center"/>
        <w:rPr>
          <w:rFonts w:ascii="Arial" w:hAnsi="Arial" w:cs="Arial"/>
          <w:b/>
          <w:bCs/>
          <w:sz w:val="22"/>
          <w:szCs w:val="22"/>
          <w:lang w:val="es-MX"/>
        </w:rPr>
      </w:pPr>
    </w:p>
    <w:p w14:paraId="0F3C1819" w14:textId="69E7B5E7" w:rsidR="007B2B1F" w:rsidDel="00FD5F56" w:rsidRDefault="007B2B1F" w:rsidP="00870B92">
      <w:pPr>
        <w:spacing w:line="360" w:lineRule="auto"/>
        <w:jc w:val="center"/>
        <w:rPr>
          <w:del w:id="64" w:author="Jorge Agustin Fernandez Pereira" w:date="2017-06-22T12:35:00Z"/>
          <w:rFonts w:ascii="Arial" w:hAnsi="Arial" w:cs="Arial"/>
          <w:b/>
          <w:bCs/>
          <w:sz w:val="22"/>
          <w:szCs w:val="22"/>
          <w:lang w:val="es-MX"/>
        </w:rPr>
      </w:pPr>
    </w:p>
    <w:p w14:paraId="0F753A5F" w14:textId="793A5CF2" w:rsidR="007B2B1F" w:rsidDel="00FD5F56" w:rsidRDefault="007B2B1F" w:rsidP="00870B92">
      <w:pPr>
        <w:spacing w:line="360" w:lineRule="auto"/>
        <w:jc w:val="center"/>
        <w:rPr>
          <w:del w:id="65" w:author="Jorge Agustin Fernandez Pereira" w:date="2017-06-22T12:35:00Z"/>
          <w:rFonts w:ascii="Arial" w:hAnsi="Arial" w:cs="Arial"/>
          <w:b/>
          <w:bCs/>
          <w:sz w:val="22"/>
          <w:szCs w:val="22"/>
          <w:lang w:val="es-MX"/>
        </w:rPr>
      </w:pPr>
    </w:p>
    <w:p w14:paraId="1F4D0656" w14:textId="4F0C9DAF" w:rsidR="007B2B1F" w:rsidDel="00FD5F56" w:rsidRDefault="007B2B1F" w:rsidP="00870B92">
      <w:pPr>
        <w:spacing w:line="360" w:lineRule="auto"/>
        <w:jc w:val="center"/>
        <w:rPr>
          <w:del w:id="66" w:author="Jorge Agustin Fernandez Pereira" w:date="2017-06-22T12:35:00Z"/>
          <w:rFonts w:ascii="Arial" w:hAnsi="Arial" w:cs="Arial"/>
          <w:b/>
          <w:bCs/>
          <w:sz w:val="22"/>
          <w:szCs w:val="22"/>
          <w:lang w:val="es-MX"/>
        </w:rPr>
      </w:pPr>
    </w:p>
    <w:p w14:paraId="68F8D114" w14:textId="320A2076" w:rsidR="007B2B1F" w:rsidDel="00FD5F56" w:rsidRDefault="007B2B1F" w:rsidP="00870B92">
      <w:pPr>
        <w:spacing w:line="360" w:lineRule="auto"/>
        <w:jc w:val="center"/>
        <w:rPr>
          <w:del w:id="67" w:author="Jorge Agustin Fernandez Pereira" w:date="2017-06-22T12:35:00Z"/>
          <w:rFonts w:ascii="Arial" w:hAnsi="Arial" w:cs="Arial"/>
          <w:b/>
          <w:bCs/>
          <w:sz w:val="22"/>
          <w:szCs w:val="22"/>
          <w:lang w:val="es-MX"/>
        </w:rPr>
      </w:pPr>
    </w:p>
    <w:p w14:paraId="2C79E32E" w14:textId="498C1932" w:rsidR="007B2B1F" w:rsidDel="00FD5F56" w:rsidRDefault="007B2B1F" w:rsidP="00870B92">
      <w:pPr>
        <w:spacing w:line="360" w:lineRule="auto"/>
        <w:jc w:val="center"/>
        <w:rPr>
          <w:del w:id="68" w:author="Jorge Agustin Fernandez Pereira" w:date="2017-06-22T12:35:00Z"/>
          <w:rFonts w:ascii="Arial" w:hAnsi="Arial" w:cs="Arial"/>
          <w:b/>
          <w:bCs/>
          <w:sz w:val="22"/>
          <w:szCs w:val="22"/>
          <w:lang w:val="es-MX"/>
        </w:rPr>
      </w:pPr>
    </w:p>
    <w:p w14:paraId="1EFE1465" w14:textId="1EAF7433" w:rsidR="003D52B3" w:rsidRPr="00870B92" w:rsidDel="00FD5F56" w:rsidRDefault="003D52B3" w:rsidP="007B2B1F">
      <w:pPr>
        <w:spacing w:line="360" w:lineRule="auto"/>
        <w:rPr>
          <w:del w:id="69" w:author="Jorge Agustin Fernandez Pereira" w:date="2017-06-22T12:35:00Z"/>
          <w:rFonts w:ascii="Arial" w:hAnsi="Arial" w:cs="Arial"/>
          <w:b/>
          <w:bCs/>
          <w:sz w:val="22"/>
          <w:szCs w:val="22"/>
          <w:lang w:val="es-MX"/>
        </w:rPr>
      </w:pPr>
    </w:p>
    <w:p w14:paraId="14612389" w14:textId="77777777" w:rsidR="003D52B3" w:rsidRPr="007B2B1F" w:rsidRDefault="003D52B3" w:rsidP="00870B92">
      <w:pPr>
        <w:spacing w:line="360" w:lineRule="auto"/>
        <w:jc w:val="center"/>
        <w:rPr>
          <w:rFonts w:ascii="Arial" w:hAnsi="Arial" w:cs="Arial"/>
          <w:b/>
          <w:bCs/>
          <w:sz w:val="36"/>
          <w:szCs w:val="22"/>
          <w:lang w:val="es-ES"/>
        </w:rPr>
      </w:pPr>
      <w:r w:rsidRPr="007B2B1F">
        <w:rPr>
          <w:rFonts w:ascii="Arial" w:hAnsi="Arial" w:cs="Arial"/>
          <w:b/>
          <w:bCs/>
          <w:sz w:val="36"/>
          <w:szCs w:val="22"/>
          <w:lang w:val="es-ES"/>
        </w:rPr>
        <w:t>Prefacio</w:t>
      </w:r>
    </w:p>
    <w:p w14:paraId="3BDA8BF8" w14:textId="13C997D7" w:rsidR="003D52B3" w:rsidRPr="00870B92" w:rsidRDefault="003D52B3" w:rsidP="00870B92">
      <w:pPr>
        <w:pStyle w:val="Outline"/>
        <w:spacing w:after="240" w:line="360" w:lineRule="auto"/>
        <w:rPr>
          <w:rFonts w:ascii="Arial" w:hAnsi="Arial" w:cs="Arial"/>
          <w:sz w:val="22"/>
          <w:szCs w:val="22"/>
          <w:lang w:val="es-ES"/>
        </w:rPr>
      </w:pPr>
      <w:r w:rsidRPr="00870B92">
        <w:rPr>
          <w:rFonts w:ascii="Arial" w:hAnsi="Arial" w:cs="Arial"/>
          <w:sz w:val="22"/>
          <w:szCs w:val="22"/>
          <w:lang w:val="es-ES"/>
        </w:rPr>
        <w:t>Este Pliego Estándar para la realización de Obras ha sido preparado por la Dirección Nacional de Contrataciones Públicas para ser utilizado en los procedimientos de Licitación Pública Nacional</w:t>
      </w:r>
      <w:r w:rsidR="00D24EE2" w:rsidRPr="00870B92">
        <w:rPr>
          <w:rFonts w:ascii="Arial" w:hAnsi="Arial" w:cs="Arial"/>
          <w:sz w:val="22"/>
          <w:szCs w:val="22"/>
          <w:lang w:val="es-ES"/>
        </w:rPr>
        <w:t xml:space="preserve"> e Internacional</w:t>
      </w:r>
      <w:r w:rsidRPr="00870B92">
        <w:rPr>
          <w:rFonts w:ascii="Arial" w:hAnsi="Arial" w:cs="Arial"/>
          <w:sz w:val="22"/>
          <w:szCs w:val="22"/>
          <w:lang w:val="es-ES"/>
        </w:rPr>
        <w:t xml:space="preserve"> </w:t>
      </w:r>
      <w:r w:rsidR="00A0551E" w:rsidRPr="00870B92">
        <w:rPr>
          <w:rFonts w:ascii="Arial" w:hAnsi="Arial" w:cs="Arial"/>
          <w:sz w:val="22"/>
          <w:szCs w:val="22"/>
          <w:lang w:val="es-ES"/>
        </w:rPr>
        <w:t>o Concurso de Oferta</w:t>
      </w:r>
      <w:r w:rsidR="00D24EE2" w:rsidRPr="00870B92">
        <w:rPr>
          <w:rFonts w:ascii="Arial" w:hAnsi="Arial" w:cs="Arial"/>
          <w:sz w:val="22"/>
          <w:szCs w:val="22"/>
          <w:lang w:val="es-ES"/>
        </w:rPr>
        <w:t>s</w:t>
      </w:r>
      <w:r w:rsidR="00A0551E" w:rsidRPr="00870B92">
        <w:rPr>
          <w:rFonts w:ascii="Arial" w:hAnsi="Arial" w:cs="Arial"/>
          <w:sz w:val="22"/>
          <w:szCs w:val="22"/>
          <w:lang w:val="es-ES"/>
        </w:rPr>
        <w:t xml:space="preserve"> que se rijan </w:t>
      </w:r>
      <w:r w:rsidRPr="00870B92">
        <w:rPr>
          <w:rFonts w:ascii="Arial" w:hAnsi="Arial" w:cs="Arial"/>
          <w:sz w:val="22"/>
          <w:szCs w:val="22"/>
          <w:lang w:val="es-ES"/>
        </w:rPr>
        <w:t>por la Ley N° 2051/03 “de Contrataciones Públicas”</w:t>
      </w:r>
      <w:r w:rsidR="00934EDA" w:rsidRPr="00870B92">
        <w:rPr>
          <w:rFonts w:ascii="Arial" w:hAnsi="Arial" w:cs="Arial"/>
          <w:sz w:val="22"/>
          <w:szCs w:val="22"/>
          <w:lang w:val="es-ES"/>
        </w:rPr>
        <w:t xml:space="preserve"> y el Decreto 1107/14</w:t>
      </w:r>
      <w:r w:rsidR="00293F36" w:rsidRPr="00870B92">
        <w:rPr>
          <w:rFonts w:ascii="Arial" w:hAnsi="Arial" w:cs="Arial"/>
          <w:sz w:val="22"/>
          <w:szCs w:val="22"/>
          <w:lang w:val="es-ES"/>
        </w:rPr>
        <w:t>, cuando sean ejecutados a través de Subasta a la Baja Electrónica</w:t>
      </w:r>
      <w:r w:rsidR="002170BD" w:rsidRPr="00870B92">
        <w:rPr>
          <w:rFonts w:ascii="Arial" w:hAnsi="Arial" w:cs="Arial"/>
          <w:sz w:val="22"/>
          <w:szCs w:val="22"/>
          <w:lang w:val="es-ES"/>
        </w:rPr>
        <w:t>.</w:t>
      </w:r>
    </w:p>
    <w:p w14:paraId="4A387FEF" w14:textId="4A4A6A02" w:rsidR="003D52B3" w:rsidRPr="00870B92" w:rsidRDefault="00C61352" w:rsidP="00870B92">
      <w:pPr>
        <w:pStyle w:val="Outline"/>
        <w:spacing w:after="240" w:line="360" w:lineRule="auto"/>
        <w:rPr>
          <w:rFonts w:ascii="Arial" w:hAnsi="Arial" w:cs="Arial"/>
          <w:kern w:val="0"/>
          <w:sz w:val="22"/>
          <w:szCs w:val="22"/>
          <w:lang w:val="es-ES"/>
        </w:rPr>
      </w:pPr>
      <w:r w:rsidRPr="00870B92">
        <w:rPr>
          <w:rFonts w:ascii="Arial" w:hAnsi="Arial" w:cs="Arial"/>
          <w:sz w:val="22"/>
          <w:szCs w:val="22"/>
          <w:lang w:val="es-ES"/>
        </w:rPr>
        <w:t xml:space="preserve">Determinadas cláusulas están </w:t>
      </w:r>
      <w:r w:rsidR="003D52B3" w:rsidRPr="00870B92">
        <w:rPr>
          <w:rFonts w:ascii="Arial" w:hAnsi="Arial" w:cs="Arial"/>
          <w:kern w:val="0"/>
          <w:sz w:val="22"/>
          <w:szCs w:val="22"/>
          <w:lang w:val="es-ES"/>
        </w:rPr>
        <w:t>basad</w:t>
      </w:r>
      <w:r w:rsidRPr="00870B92">
        <w:rPr>
          <w:rFonts w:ascii="Arial" w:hAnsi="Arial" w:cs="Arial"/>
          <w:kern w:val="0"/>
          <w:sz w:val="22"/>
          <w:szCs w:val="22"/>
          <w:lang w:val="es-ES"/>
        </w:rPr>
        <w:t>as</w:t>
      </w:r>
      <w:r w:rsidR="003D52B3" w:rsidRPr="00870B92">
        <w:rPr>
          <w:rFonts w:ascii="Arial" w:hAnsi="Arial" w:cs="Arial"/>
          <w:kern w:val="0"/>
          <w:sz w:val="22"/>
          <w:szCs w:val="22"/>
          <w:lang w:val="es-ES"/>
        </w:rPr>
        <w:t xml:space="preserve"> en los Documentos estándar preparados</w:t>
      </w:r>
      <w:r w:rsidR="00F34858">
        <w:rPr>
          <w:rFonts w:ascii="Arial" w:hAnsi="Arial" w:cs="Arial"/>
          <w:kern w:val="0"/>
          <w:sz w:val="22"/>
          <w:szCs w:val="22"/>
          <w:lang w:val="es-ES"/>
        </w:rPr>
        <w:t xml:space="preserve"> por el Banco Interamericano de</w:t>
      </w:r>
      <w:r w:rsidR="003D52B3" w:rsidRPr="00870B92">
        <w:rPr>
          <w:rFonts w:ascii="Arial" w:hAnsi="Arial" w:cs="Arial"/>
          <w:kern w:val="0"/>
          <w:sz w:val="22"/>
          <w:szCs w:val="22"/>
          <w:lang w:val="es-ES"/>
        </w:rPr>
        <w:t xml:space="preserve"> Desarrollo y el Banco Mundial y en los Documentos Máster para la Adquisición de Bienes elaborados por los Bancos Multilaterales de Desarrollo y las Organizaciones Financieras Internacionales.</w:t>
      </w:r>
    </w:p>
    <w:p w14:paraId="7490E1AB" w14:textId="77777777" w:rsidR="00A0551E" w:rsidRPr="00870B92" w:rsidRDefault="003D52B3" w:rsidP="00870B92">
      <w:pPr>
        <w:pStyle w:val="Outline"/>
        <w:spacing w:after="240" w:line="360" w:lineRule="auto"/>
        <w:rPr>
          <w:rFonts w:ascii="Arial" w:hAnsi="Arial" w:cs="Arial"/>
          <w:kern w:val="0"/>
          <w:sz w:val="22"/>
          <w:szCs w:val="22"/>
          <w:lang w:val="es-ES"/>
        </w:rPr>
      </w:pPr>
      <w:r w:rsidRPr="00870B92">
        <w:rPr>
          <w:rFonts w:ascii="Arial" w:hAnsi="Arial" w:cs="Arial"/>
          <w:kern w:val="0"/>
          <w:sz w:val="22"/>
          <w:szCs w:val="22"/>
          <w:lang w:val="es-ES"/>
        </w:rPr>
        <w:t xml:space="preserve">El pliego está compuesto por siete secciones destinadas a ser completadas por </w:t>
      </w:r>
      <w:r w:rsidR="002A1082" w:rsidRPr="00870B92">
        <w:rPr>
          <w:rFonts w:ascii="Arial" w:hAnsi="Arial" w:cs="Arial"/>
          <w:kern w:val="0"/>
          <w:sz w:val="22"/>
          <w:szCs w:val="22"/>
          <w:lang w:val="es-ES"/>
        </w:rPr>
        <w:t xml:space="preserve">la </w:t>
      </w:r>
      <w:r w:rsidRPr="00870B92">
        <w:rPr>
          <w:rFonts w:ascii="Arial" w:hAnsi="Arial" w:cs="Arial"/>
          <w:kern w:val="0"/>
          <w:sz w:val="22"/>
          <w:szCs w:val="22"/>
          <w:lang w:val="es-ES"/>
        </w:rPr>
        <w:t xml:space="preserve">Convocante en el respectivo proceso de </w:t>
      </w:r>
      <w:r w:rsidR="00A0551E" w:rsidRPr="00870B92">
        <w:rPr>
          <w:rFonts w:ascii="Arial" w:hAnsi="Arial" w:cs="Arial"/>
          <w:kern w:val="0"/>
          <w:sz w:val="22"/>
          <w:szCs w:val="22"/>
          <w:lang w:val="es-ES"/>
        </w:rPr>
        <w:t xml:space="preserve">preparación de la </w:t>
      </w:r>
      <w:r w:rsidRPr="00870B92">
        <w:rPr>
          <w:rFonts w:ascii="Arial" w:hAnsi="Arial" w:cs="Arial"/>
          <w:kern w:val="0"/>
          <w:sz w:val="22"/>
          <w:szCs w:val="22"/>
          <w:lang w:val="es-ES"/>
        </w:rPr>
        <w:t>licitación</w:t>
      </w:r>
      <w:r w:rsidR="00A94314" w:rsidRPr="00870B92">
        <w:rPr>
          <w:rFonts w:ascii="Arial" w:hAnsi="Arial" w:cs="Arial"/>
          <w:kern w:val="0"/>
          <w:sz w:val="22"/>
          <w:szCs w:val="22"/>
          <w:lang w:val="es-ES"/>
        </w:rPr>
        <w:t xml:space="preserve"> y junto con las Instrucciones a los Oferentes (IAO) y las Condiciones Especiales del Contrato (CGC) constituyen los Documentos de la Licitación</w:t>
      </w:r>
      <w:r w:rsidRPr="00870B92">
        <w:rPr>
          <w:rFonts w:ascii="Arial" w:hAnsi="Arial" w:cs="Arial"/>
          <w:kern w:val="0"/>
          <w:sz w:val="22"/>
          <w:szCs w:val="22"/>
          <w:lang w:val="es-ES"/>
        </w:rPr>
        <w:t xml:space="preserve">. </w:t>
      </w:r>
    </w:p>
    <w:p w14:paraId="752E41E6" w14:textId="37D2E142" w:rsidR="003D52B3" w:rsidRPr="00870B92" w:rsidRDefault="00A0551E" w:rsidP="00870B92">
      <w:pPr>
        <w:pStyle w:val="Outline"/>
        <w:spacing w:after="240" w:line="360" w:lineRule="auto"/>
        <w:rPr>
          <w:rFonts w:ascii="Arial" w:hAnsi="Arial" w:cs="Arial"/>
          <w:kern w:val="0"/>
          <w:sz w:val="22"/>
          <w:szCs w:val="22"/>
          <w:lang w:val="es-ES"/>
        </w:rPr>
      </w:pPr>
      <w:r w:rsidRPr="00870B92">
        <w:rPr>
          <w:rFonts w:ascii="Arial" w:hAnsi="Arial" w:cs="Arial"/>
          <w:kern w:val="0"/>
          <w:sz w:val="22"/>
          <w:szCs w:val="22"/>
          <w:lang w:val="es-ES"/>
        </w:rPr>
        <w:t>En el Portal de Contrataciones Públicas (www.contrataciones.gov.py) se encuentran publicadas l</w:t>
      </w:r>
      <w:r w:rsidR="003D52B3" w:rsidRPr="00870B92">
        <w:rPr>
          <w:rFonts w:ascii="Arial" w:hAnsi="Arial" w:cs="Arial"/>
          <w:kern w:val="0"/>
          <w:sz w:val="22"/>
          <w:szCs w:val="22"/>
          <w:lang w:val="es-ES"/>
        </w:rPr>
        <w:t xml:space="preserve">as Secciones de carácter estándar </w:t>
      </w:r>
      <w:r w:rsidR="003D52B3" w:rsidRPr="00870B92">
        <w:rPr>
          <w:rFonts w:ascii="Arial" w:hAnsi="Arial" w:cs="Arial"/>
          <w:b/>
          <w:kern w:val="0"/>
          <w:sz w:val="22"/>
          <w:szCs w:val="22"/>
          <w:lang w:val="es-ES"/>
        </w:rPr>
        <w:t>“INSTRUCCIONES A LOS OFERENTES (IAO)” y las “CONDICIONES GENERALES DEL CONTRATO (CGC)”</w:t>
      </w:r>
      <w:r w:rsidR="003D52B3" w:rsidRPr="00870B92">
        <w:rPr>
          <w:rFonts w:ascii="Arial" w:hAnsi="Arial" w:cs="Arial"/>
          <w:kern w:val="0"/>
          <w:sz w:val="22"/>
          <w:szCs w:val="22"/>
          <w:lang w:val="es-ES"/>
        </w:rPr>
        <w:t>,</w:t>
      </w:r>
      <w:r w:rsidRPr="00870B92">
        <w:rPr>
          <w:rFonts w:ascii="Arial" w:hAnsi="Arial" w:cs="Arial"/>
          <w:kern w:val="0"/>
          <w:sz w:val="22"/>
          <w:szCs w:val="22"/>
          <w:lang w:val="es-ES"/>
        </w:rPr>
        <w:t xml:space="preserve"> que </w:t>
      </w:r>
      <w:r w:rsidR="003D52B3" w:rsidRPr="00870B92">
        <w:rPr>
          <w:rFonts w:ascii="Arial" w:hAnsi="Arial" w:cs="Arial"/>
          <w:kern w:val="0"/>
          <w:sz w:val="22"/>
          <w:szCs w:val="22"/>
          <w:lang w:val="es-ES"/>
        </w:rPr>
        <w:t xml:space="preserve">forman parte de este Pliego de Bases y Condiciones </w:t>
      </w:r>
      <w:r w:rsidRPr="00870B92">
        <w:rPr>
          <w:rFonts w:ascii="Arial" w:hAnsi="Arial" w:cs="Arial"/>
          <w:kern w:val="0"/>
          <w:sz w:val="22"/>
          <w:szCs w:val="22"/>
          <w:lang w:val="es-ES"/>
        </w:rPr>
        <w:t>en todos sus aspectos</w:t>
      </w:r>
      <w:r w:rsidR="002A1082" w:rsidRPr="00870B92">
        <w:rPr>
          <w:rFonts w:ascii="Arial" w:hAnsi="Arial" w:cs="Arial"/>
          <w:kern w:val="0"/>
          <w:sz w:val="22"/>
          <w:szCs w:val="22"/>
          <w:lang w:val="es-ES"/>
        </w:rPr>
        <w:t xml:space="preserve"> y alcances</w:t>
      </w:r>
      <w:r w:rsidRPr="00870B92">
        <w:rPr>
          <w:rFonts w:ascii="Arial" w:hAnsi="Arial" w:cs="Arial"/>
          <w:kern w:val="0"/>
          <w:sz w:val="22"/>
          <w:szCs w:val="22"/>
          <w:lang w:val="es-ES"/>
        </w:rPr>
        <w:t>.</w:t>
      </w:r>
    </w:p>
    <w:p w14:paraId="0AA2FA3C" w14:textId="77777777" w:rsidR="003D52B3" w:rsidRPr="00870B92" w:rsidRDefault="003D52B3" w:rsidP="00870B92">
      <w:pPr>
        <w:pStyle w:val="Outline"/>
        <w:spacing w:after="240" w:line="360" w:lineRule="auto"/>
        <w:rPr>
          <w:rFonts w:ascii="Arial" w:hAnsi="Arial" w:cs="Arial"/>
          <w:kern w:val="0"/>
          <w:sz w:val="22"/>
          <w:szCs w:val="22"/>
          <w:lang w:val="es-ES"/>
        </w:rPr>
      </w:pPr>
      <w:r w:rsidRPr="00870B92">
        <w:rPr>
          <w:rFonts w:ascii="Arial" w:hAnsi="Arial" w:cs="Arial"/>
          <w:kern w:val="0"/>
          <w:sz w:val="22"/>
          <w:szCs w:val="22"/>
          <w:lang w:val="es-ES"/>
        </w:rPr>
        <w:t xml:space="preserve">En los datos de la </w:t>
      </w:r>
      <w:r w:rsidR="002A1082" w:rsidRPr="00870B92">
        <w:rPr>
          <w:rFonts w:ascii="Arial" w:hAnsi="Arial" w:cs="Arial"/>
          <w:kern w:val="0"/>
          <w:sz w:val="22"/>
          <w:szCs w:val="22"/>
          <w:lang w:val="es-ES"/>
        </w:rPr>
        <w:t>c</w:t>
      </w:r>
      <w:r w:rsidRPr="00870B92">
        <w:rPr>
          <w:rFonts w:ascii="Arial" w:hAnsi="Arial" w:cs="Arial"/>
          <w:kern w:val="0"/>
          <w:sz w:val="22"/>
          <w:szCs w:val="22"/>
          <w:lang w:val="es-ES"/>
        </w:rPr>
        <w:t xml:space="preserve">onvocatoria de cada </w:t>
      </w:r>
      <w:r w:rsidR="002A1082" w:rsidRPr="00870B92">
        <w:rPr>
          <w:rFonts w:ascii="Arial" w:hAnsi="Arial" w:cs="Arial"/>
          <w:kern w:val="0"/>
          <w:sz w:val="22"/>
          <w:szCs w:val="22"/>
          <w:lang w:val="es-ES"/>
        </w:rPr>
        <w:t xml:space="preserve">proceso </w:t>
      </w:r>
      <w:r w:rsidRPr="00870B92">
        <w:rPr>
          <w:rFonts w:ascii="Arial" w:hAnsi="Arial" w:cs="Arial"/>
          <w:kern w:val="0"/>
          <w:sz w:val="22"/>
          <w:szCs w:val="22"/>
          <w:lang w:val="es-ES"/>
        </w:rPr>
        <w:t xml:space="preserve">en particular que se encuentra en el Portal de Contrataciones Públicas, el Oferente encontrará un vínculo web destinado a descargar las </w:t>
      </w:r>
      <w:r w:rsidRPr="00870B92">
        <w:rPr>
          <w:rFonts w:ascii="Arial" w:hAnsi="Arial" w:cs="Arial"/>
          <w:b/>
          <w:kern w:val="0"/>
          <w:sz w:val="22"/>
          <w:szCs w:val="22"/>
          <w:lang w:val="es-ES"/>
        </w:rPr>
        <w:t>Instrucciones a los Oferentes (IAO) y las Condiciones Generales del Contrato (CGC).</w:t>
      </w:r>
      <w:r w:rsidR="00A0551E" w:rsidRPr="00870B92">
        <w:rPr>
          <w:rFonts w:ascii="Arial" w:hAnsi="Arial" w:cs="Arial"/>
          <w:b/>
          <w:kern w:val="0"/>
          <w:sz w:val="22"/>
          <w:szCs w:val="22"/>
          <w:lang w:val="es-ES"/>
        </w:rPr>
        <w:t xml:space="preserve"> </w:t>
      </w:r>
      <w:r w:rsidR="00A0551E" w:rsidRPr="00870B92">
        <w:rPr>
          <w:rFonts w:ascii="Arial" w:hAnsi="Arial" w:cs="Arial"/>
          <w:kern w:val="0"/>
          <w:sz w:val="22"/>
          <w:szCs w:val="22"/>
          <w:lang w:val="es-ES"/>
        </w:rPr>
        <w:t>La presentación de ofertas en el marco de las licitaciones que utilicen este documento importa la aceptación por parte del Oferente de las Instrucciones a los Oferentes y las Condiciones Generales del Contrato</w:t>
      </w:r>
      <w:r w:rsidR="00A94314" w:rsidRPr="00870B92">
        <w:rPr>
          <w:rFonts w:ascii="Arial" w:hAnsi="Arial" w:cs="Arial"/>
          <w:kern w:val="0"/>
          <w:sz w:val="22"/>
          <w:szCs w:val="22"/>
          <w:lang w:val="es-ES"/>
        </w:rPr>
        <w:t xml:space="preserve"> en forma irrevocable</w:t>
      </w:r>
      <w:r w:rsidR="00A0551E" w:rsidRPr="00870B92">
        <w:rPr>
          <w:rFonts w:ascii="Arial" w:hAnsi="Arial" w:cs="Arial"/>
          <w:kern w:val="0"/>
          <w:sz w:val="22"/>
          <w:szCs w:val="22"/>
          <w:lang w:val="es-ES"/>
        </w:rPr>
        <w:t>.</w:t>
      </w:r>
    </w:p>
    <w:p w14:paraId="6EF4CEA8" w14:textId="4E19E0B4" w:rsidR="00A94314" w:rsidRPr="00870B92" w:rsidRDefault="003D52B3" w:rsidP="00870B92">
      <w:pPr>
        <w:pStyle w:val="Textoindependiente"/>
        <w:spacing w:before="240" w:after="240" w:line="360" w:lineRule="auto"/>
      </w:pPr>
      <w:r w:rsidRPr="00870B92">
        <w:rPr>
          <w:rFonts w:ascii="Arial" w:hAnsi="Arial" w:cs="Arial"/>
          <w:bCs/>
          <w:iCs/>
          <w:sz w:val="22"/>
          <w:szCs w:val="22"/>
        </w:rPr>
        <w:t xml:space="preserve">El formato de este Pliego de Bases y Condiciones, así como la remisión a las secciones </w:t>
      </w:r>
      <w:r w:rsidRPr="00870B92">
        <w:rPr>
          <w:rFonts w:ascii="Arial" w:hAnsi="Arial" w:cs="Arial"/>
          <w:bCs/>
          <w:iCs/>
          <w:sz w:val="22"/>
          <w:szCs w:val="22"/>
        </w:rPr>
        <w:lastRenderedPageBreak/>
        <w:t xml:space="preserve">estándares </w:t>
      </w:r>
      <w:r w:rsidR="00A0551E" w:rsidRPr="00870B92">
        <w:rPr>
          <w:rFonts w:ascii="Arial" w:hAnsi="Arial" w:cs="Arial"/>
          <w:bCs/>
          <w:iCs/>
          <w:sz w:val="22"/>
          <w:szCs w:val="22"/>
        </w:rPr>
        <w:t xml:space="preserve">(IAO y CGC) </w:t>
      </w:r>
      <w:r w:rsidRPr="00870B92">
        <w:rPr>
          <w:rFonts w:ascii="Arial" w:hAnsi="Arial" w:cs="Arial"/>
          <w:bCs/>
          <w:iCs/>
          <w:sz w:val="22"/>
          <w:szCs w:val="22"/>
        </w:rPr>
        <w:t xml:space="preserve">al Portal de Contrataciones fue preparado por la DNCP con el </w:t>
      </w:r>
      <w:r w:rsidR="00A0551E" w:rsidRPr="00870B92">
        <w:rPr>
          <w:rFonts w:ascii="Arial" w:hAnsi="Arial" w:cs="Arial"/>
          <w:bCs/>
          <w:iCs/>
          <w:sz w:val="22"/>
          <w:szCs w:val="22"/>
        </w:rPr>
        <w:t xml:space="preserve">objeto de </w:t>
      </w:r>
      <w:r w:rsidRPr="00870B92">
        <w:rPr>
          <w:rFonts w:ascii="Arial" w:hAnsi="Arial" w:cs="Arial"/>
          <w:bCs/>
          <w:iCs/>
          <w:sz w:val="22"/>
          <w:szCs w:val="22"/>
        </w:rPr>
        <w:t>facilitar a los Compradores y Oferentes la revisión del documento, la comprensión de su contenido y la rápida ubicación de las</w:t>
      </w:r>
      <w:r w:rsidR="00A94314" w:rsidRPr="00870B92">
        <w:rPr>
          <w:rFonts w:ascii="Arial" w:hAnsi="Arial" w:cs="Arial"/>
          <w:bCs/>
          <w:iCs/>
          <w:sz w:val="22"/>
          <w:szCs w:val="22"/>
        </w:rPr>
        <w:t xml:space="preserve"> partes esenciales del pliego y además ha sido preparada para ser utilizada en contratos de obras basados en precios unitarios (o tarifas unitarias en una Lista de Cantidades).</w:t>
      </w:r>
    </w:p>
    <w:p w14:paraId="633DC0CD" w14:textId="643899FC" w:rsidR="007B2B1F" w:rsidRDefault="008C680F" w:rsidP="00870B92">
      <w:pPr>
        <w:pStyle w:val="Textoindependiente"/>
        <w:tabs>
          <w:tab w:val="center" w:pos="4419"/>
        </w:tabs>
        <w:spacing w:line="360" w:lineRule="auto"/>
        <w:rPr>
          <w:ins w:id="70" w:author="Jorge Agustin Fernandez Pereira" w:date="2017-06-22T12:35:00Z"/>
          <w:rFonts w:ascii="Arial" w:hAnsi="Arial" w:cs="Arial"/>
          <w:b/>
          <w:bCs/>
          <w:iCs/>
          <w:sz w:val="22"/>
          <w:szCs w:val="22"/>
        </w:rPr>
      </w:pPr>
      <w:r>
        <w:rPr>
          <w:rFonts w:ascii="Arial" w:hAnsi="Arial" w:cs="Arial"/>
          <w:b/>
          <w:bCs/>
          <w:iCs/>
          <w:sz w:val="22"/>
          <w:szCs w:val="22"/>
        </w:rPr>
        <w:tab/>
      </w:r>
    </w:p>
    <w:p w14:paraId="6A7845CA" w14:textId="1637DABD" w:rsidR="00FD5F56" w:rsidRDefault="00FD5F56" w:rsidP="00870B92">
      <w:pPr>
        <w:pStyle w:val="Textoindependiente"/>
        <w:tabs>
          <w:tab w:val="center" w:pos="4419"/>
        </w:tabs>
        <w:spacing w:line="360" w:lineRule="auto"/>
        <w:rPr>
          <w:ins w:id="71" w:author="Jorge Agustin Fernandez Pereira" w:date="2017-06-22T12:35:00Z"/>
          <w:rFonts w:ascii="Arial" w:hAnsi="Arial" w:cs="Arial"/>
          <w:b/>
          <w:bCs/>
          <w:iCs/>
          <w:sz w:val="22"/>
          <w:szCs w:val="22"/>
        </w:rPr>
      </w:pPr>
    </w:p>
    <w:p w14:paraId="77CF3DFA" w14:textId="07377B3D" w:rsidR="00FD5F56" w:rsidRDefault="00FD5F56" w:rsidP="00870B92">
      <w:pPr>
        <w:pStyle w:val="Textoindependiente"/>
        <w:tabs>
          <w:tab w:val="center" w:pos="4419"/>
        </w:tabs>
        <w:spacing w:line="360" w:lineRule="auto"/>
        <w:rPr>
          <w:ins w:id="72" w:author="Jorge Agustin Fernandez Pereira" w:date="2017-06-22T12:35:00Z"/>
          <w:rFonts w:ascii="Arial" w:hAnsi="Arial" w:cs="Arial"/>
          <w:b/>
          <w:bCs/>
          <w:iCs/>
          <w:sz w:val="22"/>
          <w:szCs w:val="22"/>
        </w:rPr>
      </w:pPr>
    </w:p>
    <w:p w14:paraId="767F7673" w14:textId="37CAA865" w:rsidR="00FD5F56" w:rsidRDefault="00FD5F56" w:rsidP="00870B92">
      <w:pPr>
        <w:pStyle w:val="Textoindependiente"/>
        <w:tabs>
          <w:tab w:val="center" w:pos="4419"/>
        </w:tabs>
        <w:spacing w:line="360" w:lineRule="auto"/>
        <w:rPr>
          <w:ins w:id="73" w:author="Jorge Agustin Fernandez Pereira" w:date="2017-06-22T12:35:00Z"/>
          <w:rFonts w:ascii="Arial" w:hAnsi="Arial" w:cs="Arial"/>
          <w:b/>
          <w:bCs/>
          <w:iCs/>
          <w:sz w:val="22"/>
          <w:szCs w:val="22"/>
        </w:rPr>
      </w:pPr>
    </w:p>
    <w:p w14:paraId="74AB008E" w14:textId="148D628B" w:rsidR="00FD5F56" w:rsidRDefault="00FD5F56" w:rsidP="00870B92">
      <w:pPr>
        <w:pStyle w:val="Textoindependiente"/>
        <w:tabs>
          <w:tab w:val="center" w:pos="4419"/>
        </w:tabs>
        <w:spacing w:line="360" w:lineRule="auto"/>
        <w:rPr>
          <w:ins w:id="74" w:author="Jorge Agustin Fernandez Pereira" w:date="2017-06-22T12:35:00Z"/>
          <w:rFonts w:ascii="Arial" w:hAnsi="Arial" w:cs="Arial"/>
          <w:b/>
          <w:bCs/>
          <w:iCs/>
          <w:sz w:val="22"/>
          <w:szCs w:val="22"/>
        </w:rPr>
      </w:pPr>
    </w:p>
    <w:p w14:paraId="0F0A2FC3" w14:textId="77777777" w:rsidR="00FD5F56" w:rsidRDefault="00FD5F56" w:rsidP="00870B92">
      <w:pPr>
        <w:pStyle w:val="Textoindependiente"/>
        <w:tabs>
          <w:tab w:val="center" w:pos="4419"/>
        </w:tabs>
        <w:spacing w:line="360" w:lineRule="auto"/>
        <w:rPr>
          <w:rFonts w:ascii="Arial" w:hAnsi="Arial" w:cs="Arial"/>
          <w:b/>
          <w:bCs/>
          <w:iCs/>
          <w:sz w:val="22"/>
          <w:szCs w:val="22"/>
        </w:rPr>
      </w:pPr>
    </w:p>
    <w:p w14:paraId="33EB97B3" w14:textId="524EF54B" w:rsidR="007B2B1F" w:rsidDel="0049328D" w:rsidRDefault="007B2B1F" w:rsidP="00870B92">
      <w:pPr>
        <w:pStyle w:val="Textoindependiente"/>
        <w:tabs>
          <w:tab w:val="center" w:pos="4419"/>
        </w:tabs>
        <w:spacing w:line="360" w:lineRule="auto"/>
        <w:rPr>
          <w:del w:id="75" w:author="Jorge Agustin Fernandez Pereira" w:date="2017-06-22T12:26:00Z"/>
          <w:rFonts w:ascii="Arial" w:hAnsi="Arial" w:cs="Arial"/>
          <w:b/>
          <w:bCs/>
          <w:iCs/>
          <w:sz w:val="22"/>
          <w:szCs w:val="22"/>
        </w:rPr>
      </w:pPr>
    </w:p>
    <w:p w14:paraId="70278CCF" w14:textId="7B6EC42B" w:rsidR="007B2B1F" w:rsidDel="0049328D" w:rsidRDefault="007B2B1F" w:rsidP="00870B92">
      <w:pPr>
        <w:pStyle w:val="Textoindependiente"/>
        <w:tabs>
          <w:tab w:val="center" w:pos="4419"/>
        </w:tabs>
        <w:spacing w:line="360" w:lineRule="auto"/>
        <w:rPr>
          <w:del w:id="76" w:author="Jorge Agustin Fernandez Pereira" w:date="2017-06-22T12:26:00Z"/>
          <w:rFonts w:ascii="Arial" w:hAnsi="Arial" w:cs="Arial"/>
          <w:b/>
          <w:bCs/>
          <w:iCs/>
          <w:sz w:val="22"/>
          <w:szCs w:val="22"/>
        </w:rPr>
      </w:pPr>
    </w:p>
    <w:p w14:paraId="3851D8C9" w14:textId="5DA8AF34" w:rsidR="007B2B1F" w:rsidDel="0049328D" w:rsidRDefault="007B2B1F" w:rsidP="00870B92">
      <w:pPr>
        <w:pStyle w:val="Textoindependiente"/>
        <w:tabs>
          <w:tab w:val="center" w:pos="4419"/>
        </w:tabs>
        <w:spacing w:line="360" w:lineRule="auto"/>
        <w:rPr>
          <w:del w:id="77" w:author="Jorge Agustin Fernandez Pereira" w:date="2017-06-22T12:26:00Z"/>
          <w:rFonts w:ascii="Arial" w:hAnsi="Arial" w:cs="Arial"/>
          <w:b/>
          <w:bCs/>
          <w:iCs/>
          <w:sz w:val="22"/>
          <w:szCs w:val="22"/>
        </w:rPr>
      </w:pPr>
    </w:p>
    <w:p w14:paraId="36F66CF7" w14:textId="05A508CA" w:rsidR="007B2B1F" w:rsidDel="0049328D" w:rsidRDefault="007B2B1F" w:rsidP="00870B92">
      <w:pPr>
        <w:pStyle w:val="Textoindependiente"/>
        <w:tabs>
          <w:tab w:val="center" w:pos="4419"/>
        </w:tabs>
        <w:spacing w:line="360" w:lineRule="auto"/>
        <w:rPr>
          <w:del w:id="78" w:author="Jorge Agustin Fernandez Pereira" w:date="2017-06-22T12:26:00Z"/>
          <w:rFonts w:ascii="Arial" w:hAnsi="Arial" w:cs="Arial"/>
          <w:b/>
          <w:bCs/>
          <w:iCs/>
          <w:sz w:val="22"/>
          <w:szCs w:val="22"/>
        </w:rPr>
      </w:pPr>
    </w:p>
    <w:p w14:paraId="2F234091" w14:textId="531A52E9" w:rsidR="003D52B3" w:rsidRPr="00870B92" w:rsidRDefault="003D52B3" w:rsidP="007B2B1F">
      <w:pPr>
        <w:pStyle w:val="Textoindependiente"/>
        <w:tabs>
          <w:tab w:val="center" w:pos="4419"/>
        </w:tabs>
        <w:spacing w:line="360" w:lineRule="auto"/>
        <w:jc w:val="center"/>
        <w:rPr>
          <w:rFonts w:ascii="Arial" w:hAnsi="Arial" w:cs="Arial"/>
          <w:b/>
          <w:bCs/>
          <w:iCs/>
          <w:sz w:val="22"/>
          <w:szCs w:val="22"/>
        </w:rPr>
      </w:pPr>
      <w:r w:rsidRPr="00870B92">
        <w:rPr>
          <w:rFonts w:ascii="Arial" w:hAnsi="Arial" w:cs="Arial"/>
          <w:b/>
          <w:bCs/>
          <w:iCs/>
          <w:sz w:val="22"/>
          <w:szCs w:val="22"/>
        </w:rPr>
        <w:t>INDICE DE CONTENIDO</w:t>
      </w:r>
    </w:p>
    <w:p w14:paraId="7670D4D0" w14:textId="031F63D2" w:rsidR="003D52B3" w:rsidRPr="00870B92" w:rsidRDefault="003D52B3" w:rsidP="00870B92">
      <w:pPr>
        <w:pStyle w:val="Textoindependiente"/>
        <w:tabs>
          <w:tab w:val="left" w:pos="660"/>
          <w:tab w:val="left" w:pos="2175"/>
        </w:tabs>
        <w:spacing w:line="360" w:lineRule="auto"/>
        <w:rPr>
          <w:rFonts w:ascii="Arial" w:hAnsi="Arial" w:cs="Arial"/>
          <w:b/>
          <w:bCs/>
          <w:iCs/>
          <w:sz w:val="22"/>
          <w:szCs w:val="22"/>
        </w:rPr>
      </w:pPr>
    </w:p>
    <w:p w14:paraId="61A11D1B" w14:textId="77777777" w:rsidR="00FD7B4A" w:rsidRPr="00870B92" w:rsidRDefault="005415D8" w:rsidP="00870B92">
      <w:pPr>
        <w:autoSpaceDE w:val="0"/>
        <w:autoSpaceDN w:val="0"/>
        <w:spacing w:line="360" w:lineRule="auto"/>
        <w:rPr>
          <w:rFonts w:ascii="Arial" w:hAnsi="Arial" w:cs="Arial"/>
          <w:b/>
          <w:bCs/>
          <w:color w:val="000000"/>
          <w:sz w:val="22"/>
          <w:szCs w:val="22"/>
        </w:rPr>
      </w:pPr>
      <w:r w:rsidRPr="00870B92">
        <w:rPr>
          <w:rFonts w:ascii="Arial" w:hAnsi="Arial" w:cs="Arial"/>
          <w:b/>
          <w:bCs/>
          <w:sz w:val="22"/>
          <w:szCs w:val="22"/>
          <w:lang w:val="es-ES"/>
        </w:rPr>
        <w:t>Sección I.</w:t>
      </w:r>
      <w:r w:rsidRPr="00870B92">
        <w:rPr>
          <w:rFonts w:ascii="Arial" w:hAnsi="Arial" w:cs="Arial"/>
          <w:b/>
          <w:bCs/>
          <w:sz w:val="22"/>
          <w:szCs w:val="22"/>
          <w:lang w:val="es-ES"/>
        </w:rPr>
        <w:tab/>
      </w:r>
      <w:r w:rsidR="00FD7B4A" w:rsidRPr="00870B92">
        <w:rPr>
          <w:rFonts w:ascii="Arial" w:hAnsi="Arial" w:cs="Arial"/>
          <w:b/>
          <w:bCs/>
          <w:sz w:val="22"/>
          <w:szCs w:val="22"/>
          <w:lang w:val="es-ES"/>
        </w:rPr>
        <w:t>Calendario de Eventos</w:t>
      </w:r>
      <w:r w:rsidR="001172A4" w:rsidRPr="00870B92">
        <w:rPr>
          <w:rFonts w:ascii="Arial" w:hAnsi="Arial" w:cs="Arial"/>
          <w:b/>
          <w:bCs/>
          <w:sz w:val="22"/>
          <w:szCs w:val="22"/>
          <w:lang w:val="es-ES"/>
        </w:rPr>
        <w:t xml:space="preserve"> y Datos de la Subasta</w:t>
      </w:r>
    </w:p>
    <w:p w14:paraId="7CE68439" w14:textId="77777777" w:rsidR="00FD7B4A" w:rsidRPr="00870B92" w:rsidRDefault="00FD7B4A" w:rsidP="00870B92">
      <w:pPr>
        <w:tabs>
          <w:tab w:val="left" w:pos="2355"/>
        </w:tabs>
        <w:spacing w:line="360" w:lineRule="auto"/>
        <w:ind w:left="1440" w:hanging="1440"/>
        <w:rPr>
          <w:rFonts w:ascii="Arial" w:hAnsi="Arial" w:cs="Arial"/>
          <w:sz w:val="22"/>
          <w:szCs w:val="22"/>
          <w:lang w:val="es-ES"/>
        </w:rPr>
      </w:pPr>
      <w:r w:rsidRPr="00870B92">
        <w:rPr>
          <w:rFonts w:ascii="Arial" w:hAnsi="Arial" w:cs="Arial"/>
          <w:sz w:val="22"/>
          <w:szCs w:val="22"/>
          <w:lang w:val="es-ES"/>
        </w:rPr>
        <w:tab/>
        <w:t xml:space="preserve">Esta sección </w:t>
      </w:r>
      <w:r w:rsidRPr="00870B92">
        <w:rPr>
          <w:rFonts w:ascii="Arial" w:hAnsi="Arial" w:cs="Arial"/>
          <w:bCs/>
          <w:sz w:val="22"/>
          <w:szCs w:val="22"/>
          <w:lang w:val="es-ES"/>
        </w:rPr>
        <w:t>contiene disposiciones específicas para cada adquisición</w:t>
      </w:r>
      <w:r w:rsidRPr="00870B92">
        <w:rPr>
          <w:rFonts w:ascii="Arial" w:hAnsi="Arial" w:cs="Arial"/>
          <w:sz w:val="22"/>
          <w:szCs w:val="22"/>
          <w:lang w:val="es-ES"/>
        </w:rPr>
        <w:t xml:space="preserve"> que complementan las Instrucciones a los Oferentes y Generalidades de la Subasta a la Baja Electrónica (IAO.SBE).</w:t>
      </w:r>
    </w:p>
    <w:p w14:paraId="326B82BB" w14:textId="77777777" w:rsidR="005415D8" w:rsidRPr="00870B92" w:rsidRDefault="005415D8" w:rsidP="00870B92">
      <w:pPr>
        <w:spacing w:before="200" w:line="360" w:lineRule="auto"/>
        <w:ind w:left="1440" w:hanging="1440"/>
        <w:rPr>
          <w:rFonts w:ascii="Arial" w:hAnsi="Arial" w:cs="Arial"/>
          <w:b/>
          <w:bCs/>
          <w:sz w:val="22"/>
          <w:szCs w:val="22"/>
          <w:lang w:val="es-ES"/>
        </w:rPr>
      </w:pPr>
      <w:r w:rsidRPr="00870B92">
        <w:rPr>
          <w:rFonts w:ascii="Arial" w:hAnsi="Arial" w:cs="Arial"/>
          <w:b/>
          <w:bCs/>
          <w:sz w:val="22"/>
          <w:szCs w:val="22"/>
          <w:lang w:val="es-ES"/>
        </w:rPr>
        <w:t>Sección II.</w:t>
      </w:r>
      <w:r w:rsidRPr="00870B92">
        <w:rPr>
          <w:rFonts w:ascii="Arial" w:hAnsi="Arial" w:cs="Arial"/>
          <w:b/>
          <w:bCs/>
          <w:sz w:val="22"/>
          <w:szCs w:val="22"/>
          <w:lang w:val="es-ES"/>
        </w:rPr>
        <w:tab/>
        <w:t>Criterios de Evaluación y Calificación</w:t>
      </w:r>
    </w:p>
    <w:p w14:paraId="61831BDE" w14:textId="77777777" w:rsidR="005415D8" w:rsidRPr="00870B92" w:rsidRDefault="005415D8" w:rsidP="00870B92">
      <w:pPr>
        <w:tabs>
          <w:tab w:val="left" w:pos="2355"/>
        </w:tabs>
        <w:spacing w:line="360" w:lineRule="auto"/>
        <w:ind w:left="1440" w:hanging="1440"/>
        <w:rPr>
          <w:rFonts w:ascii="Arial" w:hAnsi="Arial" w:cs="Arial"/>
          <w:sz w:val="22"/>
          <w:szCs w:val="22"/>
          <w:lang w:val="es-ES"/>
        </w:rPr>
      </w:pPr>
      <w:r w:rsidRPr="00870B92">
        <w:rPr>
          <w:rFonts w:ascii="Arial" w:hAnsi="Arial" w:cs="Arial"/>
          <w:b/>
          <w:bCs/>
          <w:sz w:val="22"/>
          <w:szCs w:val="22"/>
          <w:lang w:val="es-ES"/>
        </w:rPr>
        <w:tab/>
      </w:r>
      <w:r w:rsidRPr="00870B92">
        <w:rPr>
          <w:rFonts w:ascii="Arial" w:hAnsi="Arial" w:cs="Arial"/>
          <w:sz w:val="22"/>
          <w:szCs w:val="22"/>
          <w:lang w:val="es-ES"/>
        </w:rPr>
        <w:t>Esta sección detalla los criterios que se utilizarán para establecer la oferta evaluada como la más baja y las calificaciones que deberá poseer el Oferente para ejecutar el contrato.</w:t>
      </w:r>
    </w:p>
    <w:p w14:paraId="7DD10EFA" w14:textId="77777777" w:rsidR="005415D8" w:rsidRPr="00870B92" w:rsidRDefault="005415D8" w:rsidP="00870B92">
      <w:pPr>
        <w:pStyle w:val="Ttulo7"/>
        <w:spacing w:line="360" w:lineRule="auto"/>
        <w:rPr>
          <w:rFonts w:ascii="Arial" w:hAnsi="Arial" w:cs="Arial"/>
          <w:color w:val="auto"/>
          <w:sz w:val="22"/>
          <w:szCs w:val="22"/>
          <w:lang w:val="es-ES"/>
        </w:rPr>
      </w:pPr>
      <w:r w:rsidRPr="00870B92">
        <w:rPr>
          <w:rFonts w:ascii="Arial" w:eastAsia="Times New Roman" w:hAnsi="Arial" w:cs="Arial"/>
          <w:b/>
          <w:bCs/>
          <w:i w:val="0"/>
          <w:iCs w:val="0"/>
          <w:color w:val="auto"/>
          <w:sz w:val="22"/>
          <w:szCs w:val="22"/>
          <w:lang w:val="es-ES"/>
        </w:rPr>
        <w:t>Sección III</w:t>
      </w:r>
      <w:r w:rsidRPr="00870B92">
        <w:rPr>
          <w:rFonts w:ascii="Arial" w:hAnsi="Arial" w:cs="Arial"/>
          <w:color w:val="auto"/>
          <w:sz w:val="22"/>
          <w:szCs w:val="22"/>
          <w:lang w:val="es-ES"/>
        </w:rPr>
        <w:t>.</w:t>
      </w:r>
      <w:r w:rsidRPr="00870B92">
        <w:rPr>
          <w:rFonts w:ascii="Arial" w:hAnsi="Arial" w:cs="Arial"/>
          <w:color w:val="auto"/>
          <w:sz w:val="22"/>
          <w:szCs w:val="22"/>
          <w:lang w:val="es-ES"/>
        </w:rPr>
        <w:tab/>
      </w:r>
      <w:r w:rsidRPr="00870B92">
        <w:rPr>
          <w:rFonts w:ascii="Arial" w:eastAsia="Times New Roman" w:hAnsi="Arial" w:cs="Arial"/>
          <w:b/>
          <w:bCs/>
          <w:i w:val="0"/>
          <w:iCs w:val="0"/>
          <w:color w:val="auto"/>
          <w:sz w:val="22"/>
          <w:szCs w:val="22"/>
          <w:lang w:val="es-ES"/>
        </w:rPr>
        <w:t>Alcance de las Obras</w:t>
      </w:r>
      <w:r w:rsidRPr="00870B92">
        <w:rPr>
          <w:rFonts w:ascii="Arial" w:hAnsi="Arial" w:cs="Arial"/>
          <w:color w:val="auto"/>
          <w:sz w:val="22"/>
          <w:szCs w:val="22"/>
          <w:lang w:val="es-ES"/>
        </w:rPr>
        <w:t xml:space="preserve"> </w:t>
      </w:r>
    </w:p>
    <w:p w14:paraId="58388C46" w14:textId="77777777" w:rsidR="005415D8" w:rsidRPr="00870B92" w:rsidRDefault="005415D8" w:rsidP="00870B92">
      <w:pPr>
        <w:tabs>
          <w:tab w:val="left" w:pos="2355"/>
        </w:tabs>
        <w:spacing w:line="360" w:lineRule="auto"/>
        <w:ind w:left="1440" w:hanging="1440"/>
        <w:rPr>
          <w:rFonts w:ascii="Arial" w:hAnsi="Arial" w:cs="Arial"/>
          <w:bCs/>
          <w:sz w:val="22"/>
          <w:szCs w:val="22"/>
          <w:lang w:val="es-ES"/>
        </w:rPr>
      </w:pPr>
      <w:r w:rsidRPr="00870B92">
        <w:rPr>
          <w:rFonts w:ascii="Arial" w:hAnsi="Arial" w:cs="Arial"/>
          <w:bCs/>
          <w:sz w:val="22"/>
          <w:szCs w:val="22"/>
          <w:lang w:val="es-ES"/>
        </w:rPr>
        <w:tab/>
        <w:t>Esta Sección contiene la Lista Estimada de Cantidades, las Especificaciones Técnicas, los Planos y otros requisitos que describen el alcance de las obras a ser ejecutadas.</w:t>
      </w:r>
    </w:p>
    <w:p w14:paraId="0C6A3239" w14:textId="77777777" w:rsidR="005415D8" w:rsidRPr="00870B92" w:rsidRDefault="005415D8" w:rsidP="00870B92">
      <w:pPr>
        <w:pStyle w:val="Ttulo6"/>
        <w:spacing w:line="360" w:lineRule="auto"/>
        <w:rPr>
          <w:rFonts w:ascii="Arial" w:hAnsi="Arial" w:cs="Arial"/>
          <w:color w:val="auto"/>
          <w:sz w:val="22"/>
          <w:szCs w:val="22"/>
          <w:lang w:val="es-ES"/>
        </w:rPr>
      </w:pPr>
      <w:r w:rsidRPr="00870B92">
        <w:rPr>
          <w:rFonts w:ascii="Arial" w:eastAsia="Times New Roman" w:hAnsi="Arial" w:cs="Arial"/>
          <w:b/>
          <w:bCs/>
          <w:i w:val="0"/>
          <w:iCs w:val="0"/>
          <w:color w:val="auto"/>
          <w:sz w:val="22"/>
          <w:szCs w:val="22"/>
          <w:lang w:val="es-ES"/>
        </w:rPr>
        <w:t>Sección IV.</w:t>
      </w:r>
      <w:r w:rsidRPr="00870B92">
        <w:rPr>
          <w:rFonts w:ascii="Arial" w:hAnsi="Arial" w:cs="Arial"/>
          <w:color w:val="auto"/>
          <w:sz w:val="22"/>
          <w:szCs w:val="22"/>
          <w:lang w:val="es-ES"/>
        </w:rPr>
        <w:tab/>
      </w:r>
      <w:r w:rsidRPr="00870B92">
        <w:rPr>
          <w:rFonts w:ascii="Arial" w:eastAsia="Times New Roman" w:hAnsi="Arial" w:cs="Arial"/>
          <w:b/>
          <w:bCs/>
          <w:i w:val="0"/>
          <w:iCs w:val="0"/>
          <w:color w:val="auto"/>
          <w:sz w:val="22"/>
          <w:szCs w:val="22"/>
          <w:lang w:val="es-ES"/>
        </w:rPr>
        <w:t>Condiciones Especiales del Contrato (CEC)</w:t>
      </w:r>
    </w:p>
    <w:p w14:paraId="6115718C" w14:textId="77777777" w:rsidR="005415D8" w:rsidRPr="00870B92" w:rsidRDefault="005415D8" w:rsidP="00870B92">
      <w:pPr>
        <w:tabs>
          <w:tab w:val="left" w:pos="2355"/>
        </w:tabs>
        <w:spacing w:line="360" w:lineRule="auto"/>
        <w:ind w:left="1440" w:hanging="1440"/>
        <w:rPr>
          <w:rFonts w:ascii="Arial" w:hAnsi="Arial" w:cs="Arial"/>
          <w:noProof/>
          <w:sz w:val="22"/>
          <w:szCs w:val="22"/>
          <w:lang w:val="es-ES"/>
        </w:rPr>
      </w:pPr>
      <w:r w:rsidRPr="00870B92">
        <w:rPr>
          <w:rFonts w:ascii="Arial" w:hAnsi="Arial" w:cs="Arial"/>
          <w:b/>
          <w:bCs/>
          <w:sz w:val="22"/>
          <w:szCs w:val="22"/>
          <w:lang w:val="es-ES"/>
        </w:rPr>
        <w:tab/>
      </w:r>
      <w:r w:rsidRPr="00870B92">
        <w:rPr>
          <w:rFonts w:ascii="Arial" w:hAnsi="Arial" w:cs="Arial"/>
          <w:bCs/>
          <w:sz w:val="22"/>
          <w:szCs w:val="22"/>
          <w:lang w:val="es-ES"/>
        </w:rPr>
        <w:t xml:space="preserve">Esta sección incluye cláusulas específicas que son </w:t>
      </w:r>
      <w:del w:id="79" w:author="Juan" w:date="2017-06-13T08:14:00Z">
        <w:r w:rsidRPr="00870B92" w:rsidDel="0021088A">
          <w:rPr>
            <w:rFonts w:ascii="Arial" w:hAnsi="Arial" w:cs="Arial"/>
            <w:bCs/>
            <w:sz w:val="22"/>
            <w:szCs w:val="22"/>
            <w:lang w:val="es-ES"/>
          </w:rPr>
          <w:delText xml:space="preserve"> </w:delText>
        </w:r>
      </w:del>
      <w:r w:rsidRPr="00870B92">
        <w:rPr>
          <w:rFonts w:ascii="Arial" w:hAnsi="Arial" w:cs="Arial"/>
          <w:bCs/>
          <w:sz w:val="22"/>
          <w:szCs w:val="22"/>
          <w:lang w:val="es-ES"/>
        </w:rPr>
        <w:t>propias para cada contrato y que complementan las Condiciones Generales del Contrato (CGC)</w:t>
      </w:r>
    </w:p>
    <w:p w14:paraId="0EB1F495" w14:textId="77777777" w:rsidR="005415D8" w:rsidRPr="00870B92" w:rsidRDefault="005415D8" w:rsidP="00870B92">
      <w:pPr>
        <w:pStyle w:val="Ttulo7"/>
        <w:spacing w:line="360" w:lineRule="auto"/>
        <w:rPr>
          <w:rFonts w:ascii="Arial" w:eastAsia="Times New Roman" w:hAnsi="Arial" w:cs="Arial"/>
          <w:b/>
          <w:bCs/>
          <w:i w:val="0"/>
          <w:iCs w:val="0"/>
          <w:color w:val="auto"/>
          <w:sz w:val="22"/>
          <w:szCs w:val="22"/>
          <w:lang w:val="es-ES"/>
        </w:rPr>
      </w:pPr>
      <w:r w:rsidRPr="00870B92">
        <w:rPr>
          <w:rFonts w:ascii="Arial" w:eastAsia="Times New Roman" w:hAnsi="Arial" w:cs="Arial"/>
          <w:b/>
          <w:bCs/>
          <w:i w:val="0"/>
          <w:iCs w:val="0"/>
          <w:color w:val="auto"/>
          <w:sz w:val="22"/>
          <w:szCs w:val="22"/>
          <w:lang w:val="es-ES"/>
        </w:rPr>
        <w:t>Sección V.</w:t>
      </w:r>
      <w:r w:rsidRPr="00870B92">
        <w:rPr>
          <w:rFonts w:ascii="Arial" w:eastAsia="Times New Roman" w:hAnsi="Arial" w:cs="Arial"/>
          <w:b/>
          <w:bCs/>
          <w:i w:val="0"/>
          <w:iCs w:val="0"/>
          <w:color w:val="auto"/>
          <w:sz w:val="22"/>
          <w:szCs w:val="22"/>
          <w:lang w:val="es-ES"/>
        </w:rPr>
        <w:tab/>
        <w:t>Modelo de Contrato</w:t>
      </w:r>
    </w:p>
    <w:p w14:paraId="5C00C11C" w14:textId="77777777" w:rsidR="005415D8" w:rsidRPr="00870B92" w:rsidRDefault="005415D8" w:rsidP="00870B92">
      <w:pPr>
        <w:tabs>
          <w:tab w:val="left" w:pos="2355"/>
        </w:tabs>
        <w:spacing w:line="360" w:lineRule="auto"/>
        <w:ind w:left="1440" w:hanging="1440"/>
        <w:rPr>
          <w:rFonts w:ascii="Arial" w:hAnsi="Arial" w:cs="Arial"/>
          <w:bCs/>
          <w:sz w:val="22"/>
          <w:szCs w:val="22"/>
          <w:lang w:val="es-ES"/>
        </w:rPr>
      </w:pPr>
      <w:r w:rsidRPr="00870B92">
        <w:rPr>
          <w:rFonts w:ascii="Arial" w:hAnsi="Arial" w:cs="Arial"/>
          <w:bCs/>
          <w:sz w:val="22"/>
          <w:szCs w:val="22"/>
          <w:lang w:val="es-ES"/>
        </w:rPr>
        <w:tab/>
        <w:t xml:space="preserve">Esta sección incluye la pro-forma del Contrato que una vez perfeccionada deberá incluir las correcciones o modificaciones que se hubiesen hecho a la oferta </w:t>
      </w:r>
      <w:r w:rsidRPr="00870B92">
        <w:rPr>
          <w:rFonts w:ascii="Arial" w:hAnsi="Arial" w:cs="Arial"/>
          <w:bCs/>
          <w:sz w:val="22"/>
          <w:szCs w:val="22"/>
          <w:lang w:val="es-ES"/>
        </w:rPr>
        <w:lastRenderedPageBreak/>
        <w:t>seleccionada y que están permitidas bajo las Instrucciones a los Oferentes, las Condiciones Generales del Contrato y las Condiciones Especiales del Contrato.</w:t>
      </w:r>
    </w:p>
    <w:p w14:paraId="23FD25DE" w14:textId="77777777" w:rsidR="005415D8" w:rsidRPr="00870B92" w:rsidRDefault="005415D8" w:rsidP="00870B92">
      <w:pPr>
        <w:pStyle w:val="Ttulo6"/>
        <w:spacing w:line="360" w:lineRule="auto"/>
        <w:rPr>
          <w:rFonts w:ascii="Arial" w:eastAsia="Times New Roman" w:hAnsi="Arial" w:cs="Arial"/>
          <w:b/>
          <w:bCs/>
          <w:i w:val="0"/>
          <w:iCs w:val="0"/>
          <w:color w:val="auto"/>
          <w:sz w:val="22"/>
          <w:szCs w:val="22"/>
          <w:lang w:val="es-ES"/>
        </w:rPr>
      </w:pPr>
      <w:r w:rsidRPr="00870B92">
        <w:rPr>
          <w:rFonts w:ascii="Arial" w:eastAsia="Times New Roman" w:hAnsi="Arial" w:cs="Arial"/>
          <w:b/>
          <w:bCs/>
          <w:i w:val="0"/>
          <w:iCs w:val="0"/>
          <w:color w:val="auto"/>
          <w:sz w:val="22"/>
          <w:szCs w:val="22"/>
          <w:lang w:val="es-ES"/>
        </w:rPr>
        <w:t>Sección VI.</w:t>
      </w:r>
      <w:r w:rsidRPr="00870B92">
        <w:rPr>
          <w:rFonts w:ascii="Arial" w:eastAsia="Times New Roman" w:hAnsi="Arial" w:cs="Arial"/>
          <w:b/>
          <w:bCs/>
          <w:i w:val="0"/>
          <w:iCs w:val="0"/>
          <w:color w:val="auto"/>
          <w:sz w:val="22"/>
          <w:szCs w:val="22"/>
          <w:lang w:val="es-ES"/>
        </w:rPr>
        <w:tab/>
        <w:t>Formularios</w:t>
      </w:r>
    </w:p>
    <w:p w14:paraId="41A26F32" w14:textId="77777777" w:rsidR="005415D8" w:rsidRPr="00870B92" w:rsidRDefault="005415D8" w:rsidP="00870B92">
      <w:pPr>
        <w:tabs>
          <w:tab w:val="left" w:pos="2355"/>
        </w:tabs>
        <w:spacing w:line="360" w:lineRule="auto"/>
        <w:ind w:left="1440" w:hanging="1440"/>
        <w:rPr>
          <w:rFonts w:ascii="Arial" w:hAnsi="Arial" w:cs="Arial"/>
          <w:noProof/>
          <w:sz w:val="22"/>
          <w:szCs w:val="22"/>
          <w:lang w:val="es-ES"/>
        </w:rPr>
      </w:pPr>
      <w:r w:rsidRPr="00870B92">
        <w:rPr>
          <w:rFonts w:ascii="Arial" w:hAnsi="Arial" w:cs="Arial"/>
          <w:b/>
          <w:bCs/>
          <w:sz w:val="22"/>
          <w:szCs w:val="22"/>
          <w:lang w:val="es-ES"/>
        </w:rPr>
        <w:tab/>
      </w:r>
      <w:r w:rsidRPr="00870B92">
        <w:rPr>
          <w:rFonts w:ascii="Arial" w:hAnsi="Arial" w:cs="Arial"/>
          <w:bCs/>
          <w:sz w:val="22"/>
          <w:szCs w:val="22"/>
          <w:lang w:val="es-ES"/>
        </w:rPr>
        <w:t>Esta sección contiene los Formularios de la Licitación que el Oferente deberá presentar con la oferta y las que además son requeridas para la firma del Contrato.</w:t>
      </w:r>
    </w:p>
    <w:p w14:paraId="0F9097D3" w14:textId="77777777" w:rsidR="005415D8" w:rsidRPr="00870B92" w:rsidRDefault="005415D8" w:rsidP="00870B92">
      <w:pPr>
        <w:pStyle w:val="Ttulo6"/>
        <w:spacing w:line="360" w:lineRule="auto"/>
        <w:rPr>
          <w:rFonts w:ascii="Arial" w:eastAsia="Times New Roman" w:hAnsi="Arial" w:cs="Arial"/>
          <w:b/>
          <w:bCs/>
          <w:i w:val="0"/>
          <w:iCs w:val="0"/>
          <w:color w:val="auto"/>
          <w:sz w:val="22"/>
          <w:szCs w:val="22"/>
          <w:lang w:val="es-ES"/>
        </w:rPr>
      </w:pPr>
      <w:r w:rsidRPr="00870B92">
        <w:rPr>
          <w:rFonts w:ascii="Arial" w:eastAsia="Times New Roman" w:hAnsi="Arial" w:cs="Arial"/>
          <w:b/>
          <w:bCs/>
          <w:i w:val="0"/>
          <w:iCs w:val="0"/>
          <w:color w:val="auto"/>
          <w:sz w:val="22"/>
          <w:szCs w:val="22"/>
          <w:lang w:val="es-ES"/>
        </w:rPr>
        <w:t>Sección VII.</w:t>
      </w:r>
      <w:r w:rsidRPr="00870B92">
        <w:rPr>
          <w:rFonts w:ascii="Arial" w:eastAsia="Times New Roman" w:hAnsi="Arial" w:cs="Arial"/>
          <w:b/>
          <w:bCs/>
          <w:i w:val="0"/>
          <w:iCs w:val="0"/>
          <w:color w:val="auto"/>
          <w:sz w:val="22"/>
          <w:szCs w:val="22"/>
          <w:lang w:val="es-ES"/>
        </w:rPr>
        <w:tab/>
        <w:t>Anexos</w:t>
      </w:r>
    </w:p>
    <w:p w14:paraId="391D3825" w14:textId="77777777" w:rsidR="005415D8" w:rsidRPr="00870B92" w:rsidRDefault="005415D8" w:rsidP="00870B92">
      <w:pPr>
        <w:tabs>
          <w:tab w:val="left" w:pos="2355"/>
        </w:tabs>
        <w:spacing w:line="360" w:lineRule="auto"/>
        <w:ind w:left="1440" w:hanging="1440"/>
        <w:rPr>
          <w:rFonts w:ascii="Arial" w:hAnsi="Arial" w:cs="Arial"/>
          <w:noProof/>
          <w:sz w:val="22"/>
          <w:szCs w:val="22"/>
          <w:lang w:val="es-ES"/>
        </w:rPr>
      </w:pPr>
      <w:r w:rsidRPr="00870B92">
        <w:rPr>
          <w:rFonts w:ascii="Arial" w:hAnsi="Arial" w:cs="Arial"/>
          <w:sz w:val="22"/>
          <w:szCs w:val="22"/>
          <w:lang w:val="es-ES"/>
        </w:rPr>
        <w:tab/>
      </w:r>
      <w:r w:rsidRPr="00870B92">
        <w:rPr>
          <w:rFonts w:ascii="Arial" w:hAnsi="Arial" w:cs="Arial"/>
          <w:bCs/>
          <w:sz w:val="22"/>
          <w:szCs w:val="22"/>
          <w:lang w:val="es-ES"/>
        </w:rPr>
        <w:t xml:space="preserve">Esta sección contiene la Lista de Documentos de carácter formal y sustancial a ser presentados por el </w:t>
      </w:r>
      <w:r w:rsidR="00D03FA0" w:rsidRPr="00870B92">
        <w:rPr>
          <w:rFonts w:ascii="Arial" w:hAnsi="Arial" w:cs="Arial"/>
          <w:bCs/>
          <w:sz w:val="22"/>
          <w:szCs w:val="22"/>
          <w:lang w:val="es-ES"/>
        </w:rPr>
        <w:t>Oferente</w:t>
      </w:r>
      <w:r w:rsidRPr="00870B92">
        <w:rPr>
          <w:rFonts w:ascii="Arial" w:hAnsi="Arial" w:cs="Arial"/>
          <w:bCs/>
          <w:sz w:val="22"/>
          <w:szCs w:val="22"/>
          <w:lang w:val="es-ES"/>
        </w:rPr>
        <w:t xml:space="preserve"> junto con su oferta, así como las requeridas para la firma del contrato, una vez notificada la adjudicación.</w:t>
      </w:r>
    </w:p>
    <w:p w14:paraId="30FFA9A7" w14:textId="77777777" w:rsidR="00DE1BB0" w:rsidRDefault="00DE1BB0" w:rsidP="00870B92">
      <w:pPr>
        <w:widowControl/>
        <w:adjustRightInd/>
        <w:spacing w:after="200" w:line="360" w:lineRule="auto"/>
        <w:jc w:val="left"/>
        <w:textAlignment w:val="auto"/>
        <w:rPr>
          <w:rFonts w:ascii="Arial" w:hAnsi="Arial" w:cs="Arial"/>
          <w:bCs/>
          <w:sz w:val="22"/>
          <w:szCs w:val="22"/>
          <w:lang w:val="es-ES"/>
        </w:rPr>
      </w:pPr>
    </w:p>
    <w:p w14:paraId="26BF0052" w14:textId="77777777" w:rsidR="007B2B1F" w:rsidRDefault="007B2B1F" w:rsidP="00870B92">
      <w:pPr>
        <w:widowControl/>
        <w:adjustRightInd/>
        <w:spacing w:after="200" w:line="360" w:lineRule="auto"/>
        <w:jc w:val="left"/>
        <w:textAlignment w:val="auto"/>
        <w:rPr>
          <w:rFonts w:ascii="Arial" w:hAnsi="Arial" w:cs="Arial"/>
          <w:bCs/>
          <w:sz w:val="22"/>
          <w:szCs w:val="22"/>
          <w:lang w:val="es-ES"/>
        </w:rPr>
      </w:pPr>
    </w:p>
    <w:p w14:paraId="324C037E" w14:textId="77C4D399" w:rsidR="007B2B1F" w:rsidRDefault="007B2B1F" w:rsidP="00870B92">
      <w:pPr>
        <w:widowControl/>
        <w:adjustRightInd/>
        <w:spacing w:after="200" w:line="360" w:lineRule="auto"/>
        <w:jc w:val="left"/>
        <w:textAlignment w:val="auto"/>
        <w:rPr>
          <w:ins w:id="80" w:author="Jorge Agustin Fernandez Pereira" w:date="2017-06-22T12:27:00Z"/>
          <w:rFonts w:ascii="Arial" w:hAnsi="Arial" w:cs="Arial"/>
          <w:bCs/>
          <w:sz w:val="22"/>
          <w:szCs w:val="22"/>
          <w:lang w:val="es-ES"/>
        </w:rPr>
      </w:pPr>
    </w:p>
    <w:p w14:paraId="54F69A7A" w14:textId="38A2038C" w:rsidR="0049328D" w:rsidRDefault="0049328D" w:rsidP="00870B92">
      <w:pPr>
        <w:widowControl/>
        <w:adjustRightInd/>
        <w:spacing w:after="200" w:line="360" w:lineRule="auto"/>
        <w:jc w:val="left"/>
        <w:textAlignment w:val="auto"/>
        <w:rPr>
          <w:ins w:id="81" w:author="Jorge Agustin Fernandez Pereira" w:date="2017-06-22T12:27:00Z"/>
          <w:rFonts w:ascii="Arial" w:hAnsi="Arial" w:cs="Arial"/>
          <w:bCs/>
          <w:sz w:val="22"/>
          <w:szCs w:val="22"/>
          <w:lang w:val="es-ES"/>
        </w:rPr>
      </w:pPr>
    </w:p>
    <w:p w14:paraId="3A6EDA64" w14:textId="5B93C3C9" w:rsidR="0049328D" w:rsidRPr="00870B92" w:rsidDel="00FD5F56" w:rsidRDefault="0049328D" w:rsidP="00870B92">
      <w:pPr>
        <w:widowControl/>
        <w:adjustRightInd/>
        <w:spacing w:after="200" w:line="360" w:lineRule="auto"/>
        <w:jc w:val="left"/>
        <w:textAlignment w:val="auto"/>
        <w:rPr>
          <w:del w:id="82" w:author="Jorge Agustin Fernandez Pereira" w:date="2017-06-22T12:35:00Z"/>
          <w:rFonts w:ascii="Arial" w:hAnsi="Arial" w:cs="Arial"/>
          <w:bCs/>
          <w:sz w:val="22"/>
          <w:szCs w:val="22"/>
          <w:lang w:val="es-ES"/>
        </w:rPr>
        <w:sectPr w:rsidR="0049328D" w:rsidRPr="00870B92" w:rsidDel="00FD5F56" w:rsidSect="0002422A">
          <w:headerReference w:type="default" r:id="rId12"/>
          <w:type w:val="continuous"/>
          <w:pgSz w:w="12240" w:h="18720" w:code="14"/>
          <w:pgMar w:top="1438" w:right="902" w:bottom="1418" w:left="1701" w:header="284" w:footer="709" w:gutter="0"/>
          <w:pgNumType w:start="1"/>
          <w:cols w:space="708"/>
          <w:titlePg w:val="0"/>
          <w:docGrid w:linePitch="360"/>
          <w:sectPrChange w:id="83" w:author="Jorge Agustin Fernandez Pereira" w:date="2017-06-30T09:39:00Z">
            <w:sectPr w:rsidR="0049328D" w:rsidRPr="00870B92" w:rsidDel="00FD5F56" w:rsidSect="0002422A">
              <w:pgMar w:top="1417" w:right="1701" w:bottom="1417" w:left="1701" w:header="284" w:footer="709" w:gutter="0"/>
              <w:titlePg/>
            </w:sectPr>
          </w:sectPrChange>
        </w:sectPr>
      </w:pPr>
    </w:p>
    <w:p w14:paraId="7475C933" w14:textId="77777777" w:rsidR="00FD5F56" w:rsidRDefault="00FD5F56" w:rsidP="00870B92">
      <w:pPr>
        <w:autoSpaceDE w:val="0"/>
        <w:autoSpaceDN w:val="0"/>
        <w:spacing w:line="360" w:lineRule="auto"/>
        <w:jc w:val="center"/>
        <w:rPr>
          <w:ins w:id="84" w:author="Jorge Agustin Fernandez Pereira" w:date="2017-06-22T12:35:00Z"/>
          <w:rFonts w:ascii="Arial" w:hAnsi="Arial" w:cs="Arial"/>
          <w:b/>
          <w:bCs/>
          <w:color w:val="000000"/>
          <w:sz w:val="22"/>
          <w:szCs w:val="22"/>
          <w:u w:val="single"/>
        </w:rPr>
      </w:pPr>
    </w:p>
    <w:p w14:paraId="011B9394" w14:textId="77777777" w:rsidR="00FD5F56" w:rsidRDefault="00FD5F56" w:rsidP="00870B92">
      <w:pPr>
        <w:autoSpaceDE w:val="0"/>
        <w:autoSpaceDN w:val="0"/>
        <w:spacing w:line="360" w:lineRule="auto"/>
        <w:jc w:val="center"/>
        <w:rPr>
          <w:ins w:id="85" w:author="Jorge Agustin Fernandez Pereira" w:date="2017-06-22T12:35:00Z"/>
          <w:rFonts w:ascii="Arial" w:hAnsi="Arial" w:cs="Arial"/>
          <w:b/>
          <w:bCs/>
          <w:color w:val="000000"/>
          <w:sz w:val="22"/>
          <w:szCs w:val="22"/>
          <w:u w:val="single"/>
        </w:rPr>
      </w:pPr>
    </w:p>
    <w:p w14:paraId="5B1C26B6" w14:textId="56D694E9" w:rsidR="005D625F" w:rsidRPr="00870B92" w:rsidRDefault="005D625F" w:rsidP="00870B92">
      <w:pPr>
        <w:autoSpaceDE w:val="0"/>
        <w:autoSpaceDN w:val="0"/>
        <w:spacing w:line="360" w:lineRule="auto"/>
        <w:jc w:val="center"/>
        <w:rPr>
          <w:rFonts w:ascii="Arial" w:hAnsi="Arial" w:cs="Arial"/>
          <w:b/>
          <w:bCs/>
          <w:color w:val="000000"/>
          <w:sz w:val="22"/>
          <w:szCs w:val="22"/>
          <w:u w:val="single"/>
        </w:rPr>
      </w:pPr>
      <w:r w:rsidRPr="00870B92">
        <w:rPr>
          <w:rFonts w:ascii="Arial" w:hAnsi="Arial" w:cs="Arial"/>
          <w:b/>
          <w:bCs/>
          <w:color w:val="000000"/>
          <w:sz w:val="22"/>
          <w:szCs w:val="22"/>
          <w:u w:val="single"/>
        </w:rPr>
        <w:t xml:space="preserve">SECCION I. </w:t>
      </w:r>
    </w:p>
    <w:p w14:paraId="6205F30D" w14:textId="155C2CFE" w:rsidR="005D625F" w:rsidRDefault="008C680F" w:rsidP="00870B92">
      <w:pPr>
        <w:tabs>
          <w:tab w:val="left" w:pos="1395"/>
          <w:tab w:val="center" w:pos="4818"/>
        </w:tabs>
        <w:autoSpaceDE w:val="0"/>
        <w:autoSpaceDN w:val="0"/>
        <w:spacing w:line="360" w:lineRule="auto"/>
        <w:jc w:val="left"/>
        <w:rPr>
          <w:ins w:id="86" w:author="Jorge Agustin Fernandez Pereira" w:date="2017-06-22T12:35:00Z"/>
          <w:rFonts w:ascii="Arial" w:hAnsi="Arial" w:cs="Arial"/>
          <w:b/>
          <w:bCs/>
          <w:color w:val="000000"/>
          <w:sz w:val="22"/>
          <w:szCs w:val="22"/>
          <w:u w:val="single"/>
        </w:rPr>
      </w:pPr>
      <w:r w:rsidRPr="00870B92">
        <w:rPr>
          <w:rFonts w:ascii="Arial" w:hAnsi="Arial" w:cs="Arial"/>
          <w:b/>
          <w:bCs/>
          <w:color w:val="000000"/>
          <w:sz w:val="22"/>
          <w:szCs w:val="22"/>
        </w:rPr>
        <w:tab/>
      </w:r>
      <w:r w:rsidRPr="00870B92">
        <w:rPr>
          <w:rFonts w:ascii="Arial" w:hAnsi="Arial" w:cs="Arial"/>
          <w:b/>
          <w:bCs/>
          <w:color w:val="000000"/>
          <w:sz w:val="22"/>
          <w:szCs w:val="22"/>
        </w:rPr>
        <w:tab/>
      </w:r>
      <w:r w:rsidR="005D625F" w:rsidRPr="00870B92">
        <w:rPr>
          <w:rFonts w:ascii="Arial" w:hAnsi="Arial" w:cs="Arial"/>
          <w:b/>
          <w:bCs/>
          <w:color w:val="000000"/>
          <w:sz w:val="22"/>
          <w:szCs w:val="22"/>
          <w:u w:val="single"/>
        </w:rPr>
        <w:t>CALENDARIO DE EVENTOS Y DATOS DE LA SUBASTA</w:t>
      </w:r>
    </w:p>
    <w:p w14:paraId="0C36C7C5" w14:textId="77777777" w:rsidR="00FD5F56" w:rsidRPr="00870B92" w:rsidRDefault="00FD5F56" w:rsidP="00870B92">
      <w:pPr>
        <w:tabs>
          <w:tab w:val="left" w:pos="1395"/>
          <w:tab w:val="center" w:pos="4818"/>
        </w:tabs>
        <w:autoSpaceDE w:val="0"/>
        <w:autoSpaceDN w:val="0"/>
        <w:spacing w:line="360" w:lineRule="auto"/>
        <w:jc w:val="left"/>
        <w:rPr>
          <w:rFonts w:ascii="Arial" w:hAnsi="Arial" w:cs="Arial"/>
          <w:b/>
          <w:bCs/>
          <w:color w:val="000000"/>
          <w:sz w:val="22"/>
          <w:szCs w:val="22"/>
          <w:u w:val="single"/>
        </w:rPr>
      </w:pPr>
    </w:p>
    <w:p w14:paraId="194A18E2" w14:textId="77777777" w:rsidR="005D625F" w:rsidRPr="0021323B" w:rsidRDefault="005D625F" w:rsidP="00870B92">
      <w:pPr>
        <w:pBdr>
          <w:top w:val="single" w:sz="2" w:space="1" w:color="auto"/>
          <w:left w:val="single" w:sz="2" w:space="4" w:color="auto"/>
          <w:bottom w:val="single" w:sz="2" w:space="1" w:color="auto"/>
          <w:right w:val="single" w:sz="2" w:space="4" w:color="auto"/>
        </w:pBdr>
        <w:suppressAutoHyphens/>
        <w:spacing w:line="360" w:lineRule="auto"/>
        <w:ind w:right="-72"/>
        <w:rPr>
          <w:rFonts w:ascii="Arial" w:hAnsi="Arial" w:cs="Arial"/>
          <w:b/>
          <w:bCs/>
          <w:sz w:val="22"/>
          <w:szCs w:val="22"/>
        </w:rPr>
      </w:pPr>
      <w:r w:rsidRPr="0021323B">
        <w:rPr>
          <w:rFonts w:ascii="Arial" w:hAnsi="Arial" w:cs="Arial"/>
          <w:b/>
          <w:bCs/>
          <w:sz w:val="22"/>
          <w:szCs w:val="22"/>
        </w:rPr>
        <w:t>Los numerales a que se hace referencia en la presente Sección, corresponden a las Instrucciones a los Oferentes (IAO.SBE), que se encuentran publicadas en el portal de Contrataciones Públicas, y forman parte de los Documentos de la presente Licitación.</w:t>
      </w:r>
    </w:p>
    <w:p w14:paraId="4AA963CD" w14:textId="77777777" w:rsidR="005D625F" w:rsidRPr="0021323B" w:rsidRDefault="005D625F" w:rsidP="00870B92">
      <w:pPr>
        <w:suppressAutoHyphens/>
        <w:spacing w:line="360" w:lineRule="auto"/>
        <w:ind w:right="-72"/>
        <w:rPr>
          <w:rFonts w:ascii="Arial" w:hAnsi="Arial" w:cs="Arial"/>
          <w:sz w:val="22"/>
          <w:szCs w:val="22"/>
        </w:rPr>
      </w:pPr>
    </w:p>
    <w:p w14:paraId="7DC25BCE" w14:textId="77777777" w:rsidR="005D625F" w:rsidRPr="0021323B" w:rsidRDefault="005D625F" w:rsidP="00870B92">
      <w:pPr>
        <w:pStyle w:val="Textoindependiente3"/>
        <w:spacing w:line="360" w:lineRule="auto"/>
        <w:rPr>
          <w:rFonts w:ascii="Arial" w:hAnsi="Arial" w:cs="Arial"/>
          <w:i w:val="0"/>
          <w:iCs w:val="0"/>
          <w:color w:val="FF0000"/>
          <w:sz w:val="22"/>
          <w:szCs w:val="22"/>
        </w:rPr>
      </w:pPr>
    </w:p>
    <w:tbl>
      <w:tblPr>
        <w:tblW w:w="10173" w:type="dxa"/>
        <w:tblInd w:w="-142" w:type="dxa"/>
        <w:tblLayout w:type="fixed"/>
        <w:tblLook w:val="00A0" w:firstRow="1" w:lastRow="0" w:firstColumn="1" w:lastColumn="0" w:noHBand="0" w:noVBand="0"/>
      </w:tblPr>
      <w:tblGrid>
        <w:gridCol w:w="2117"/>
        <w:gridCol w:w="8056"/>
        <w:tblGridChange w:id="87">
          <w:tblGrid>
            <w:gridCol w:w="852"/>
            <w:gridCol w:w="1265"/>
            <w:gridCol w:w="852"/>
            <w:gridCol w:w="7204"/>
            <w:gridCol w:w="852"/>
          </w:tblGrid>
        </w:tblGridChange>
      </w:tblGrid>
      <w:tr w:rsidR="007F4FC2" w:rsidRPr="0021323B" w14:paraId="1D8A5FD4" w14:textId="77777777" w:rsidTr="00F34858">
        <w:tc>
          <w:tcPr>
            <w:tcW w:w="10173" w:type="dxa"/>
            <w:gridSpan w:val="2"/>
            <w:tcBorders>
              <w:bottom w:val="single" w:sz="4" w:space="0" w:color="auto"/>
            </w:tcBorders>
          </w:tcPr>
          <w:p w14:paraId="2448F276" w14:textId="77777777" w:rsidR="007F4FC2" w:rsidRPr="00870B92" w:rsidRDefault="007F4FC2" w:rsidP="00324438">
            <w:pPr>
              <w:widowControl/>
              <w:numPr>
                <w:ilvl w:val="0"/>
                <w:numId w:val="20"/>
              </w:numPr>
              <w:autoSpaceDE w:val="0"/>
              <w:autoSpaceDN w:val="0"/>
              <w:spacing w:line="360" w:lineRule="auto"/>
              <w:ind w:left="-18" w:firstLine="0"/>
              <w:jc w:val="center"/>
              <w:textAlignment w:val="auto"/>
              <w:rPr>
                <w:rFonts w:ascii="Arial" w:hAnsi="Arial" w:cs="Arial"/>
                <w:b/>
                <w:bCs/>
                <w:color w:val="000000"/>
                <w:sz w:val="22"/>
                <w:szCs w:val="22"/>
              </w:rPr>
            </w:pPr>
            <w:r w:rsidRPr="0021323B">
              <w:rPr>
                <w:rFonts w:ascii="Arial" w:hAnsi="Arial" w:cs="Arial"/>
                <w:b/>
                <w:bCs/>
                <w:color w:val="000000"/>
                <w:sz w:val="22"/>
                <w:szCs w:val="22"/>
              </w:rPr>
              <w:t>GENERALIDADES</w:t>
            </w:r>
          </w:p>
        </w:tc>
      </w:tr>
      <w:tr w:rsidR="007F4FC2" w:rsidRPr="0021323B" w14:paraId="5B8EEE09" w14:textId="77777777" w:rsidTr="00F34858">
        <w:tc>
          <w:tcPr>
            <w:tcW w:w="2117" w:type="dxa"/>
            <w:tcBorders>
              <w:top w:val="single" w:sz="4" w:space="0" w:color="auto"/>
              <w:left w:val="single" w:sz="4" w:space="0" w:color="auto"/>
              <w:bottom w:val="single" w:sz="4" w:space="0" w:color="auto"/>
              <w:right w:val="single" w:sz="4" w:space="0" w:color="auto"/>
            </w:tcBorders>
          </w:tcPr>
          <w:p w14:paraId="608AFC04" w14:textId="286E0E5B" w:rsidR="007F4FC2" w:rsidRPr="00870B92" w:rsidRDefault="007F4FC2" w:rsidP="00870B92">
            <w:pPr>
              <w:spacing w:line="360" w:lineRule="auto"/>
              <w:rPr>
                <w:rFonts w:ascii="Arial" w:hAnsi="Arial" w:cs="Arial"/>
                <w:color w:val="000000"/>
                <w:sz w:val="22"/>
                <w:szCs w:val="22"/>
              </w:rPr>
            </w:pPr>
            <w:r w:rsidRPr="00870B92">
              <w:rPr>
                <w:rFonts w:ascii="Arial" w:hAnsi="Arial" w:cs="Arial"/>
                <w:color w:val="000000"/>
                <w:sz w:val="22"/>
                <w:szCs w:val="22"/>
              </w:rPr>
              <w:t xml:space="preserve">IAO </w:t>
            </w:r>
            <w:r w:rsidRPr="0021323B">
              <w:rPr>
                <w:rFonts w:ascii="Arial" w:hAnsi="Arial" w:cs="Arial"/>
                <w:color w:val="000000"/>
                <w:sz w:val="22"/>
                <w:szCs w:val="22"/>
              </w:rPr>
              <w:t>1.2</w:t>
            </w:r>
            <w:r w:rsidR="0078592D" w:rsidRPr="0021323B">
              <w:rPr>
                <w:rFonts w:ascii="Arial" w:hAnsi="Arial" w:cs="Arial"/>
                <w:color w:val="000000"/>
                <w:sz w:val="22"/>
                <w:szCs w:val="22"/>
              </w:rPr>
              <w:t>a</w:t>
            </w:r>
          </w:p>
        </w:tc>
        <w:tc>
          <w:tcPr>
            <w:tcW w:w="8056" w:type="dxa"/>
            <w:tcBorders>
              <w:top w:val="single" w:sz="4" w:space="0" w:color="auto"/>
              <w:left w:val="single" w:sz="4" w:space="0" w:color="auto"/>
              <w:bottom w:val="single" w:sz="4" w:space="0" w:color="auto"/>
              <w:right w:val="single" w:sz="4" w:space="0" w:color="auto"/>
            </w:tcBorders>
          </w:tcPr>
          <w:p w14:paraId="4EF3018A" w14:textId="5858656D" w:rsidR="007F4FC2" w:rsidRPr="00290488" w:rsidRDefault="007F4FC2" w:rsidP="00290488">
            <w:pPr>
              <w:spacing w:before="120" w:after="120" w:line="360" w:lineRule="auto"/>
              <w:rPr>
                <w:rFonts w:ascii="Arial" w:hAnsi="Arial" w:cs="Arial"/>
                <w:b/>
                <w:sz w:val="22"/>
                <w:szCs w:val="22"/>
              </w:rPr>
            </w:pPr>
            <w:r w:rsidRPr="0021323B">
              <w:rPr>
                <w:rFonts w:ascii="Arial" w:hAnsi="Arial" w:cs="Arial"/>
                <w:sz w:val="22"/>
                <w:szCs w:val="22"/>
              </w:rPr>
              <w:t>La Convocante es</w:t>
            </w:r>
            <w:r w:rsidRPr="0021323B">
              <w:rPr>
                <w:rFonts w:ascii="Arial" w:hAnsi="Arial" w:cs="Arial"/>
                <w:i/>
                <w:iCs/>
                <w:sz w:val="22"/>
                <w:szCs w:val="22"/>
              </w:rPr>
              <w:t xml:space="preserve">: </w:t>
            </w:r>
            <w:r w:rsidR="00290488" w:rsidRPr="00DE79EA">
              <w:rPr>
                <w:rFonts w:ascii="Arial" w:hAnsi="Arial" w:cs="Arial"/>
                <w:sz w:val="20"/>
              </w:rPr>
              <w:t>MINISTERIO DE OBRAS PUBLICAS Y COMUNICACIONES</w:t>
            </w:r>
          </w:p>
        </w:tc>
      </w:tr>
      <w:tr w:rsidR="007F4FC2" w:rsidRPr="0021323B" w14:paraId="37272500" w14:textId="77777777" w:rsidTr="00F34858">
        <w:trPr>
          <w:trHeight w:val="1030"/>
        </w:trPr>
        <w:tc>
          <w:tcPr>
            <w:tcW w:w="2117" w:type="dxa"/>
            <w:tcBorders>
              <w:top w:val="single" w:sz="4" w:space="0" w:color="auto"/>
              <w:left w:val="single" w:sz="4" w:space="0" w:color="auto"/>
              <w:bottom w:val="single" w:sz="4" w:space="0" w:color="auto"/>
              <w:right w:val="single" w:sz="4" w:space="0" w:color="auto"/>
            </w:tcBorders>
          </w:tcPr>
          <w:p w14:paraId="154EC67C" w14:textId="77777777" w:rsidR="007F4FC2" w:rsidRPr="00870B92" w:rsidRDefault="007F4FC2" w:rsidP="00870B92">
            <w:pPr>
              <w:spacing w:line="360" w:lineRule="auto"/>
              <w:rPr>
                <w:rFonts w:ascii="Arial" w:hAnsi="Arial" w:cs="Arial"/>
                <w:color w:val="000000"/>
                <w:sz w:val="22"/>
                <w:szCs w:val="22"/>
              </w:rPr>
            </w:pPr>
            <w:r w:rsidRPr="00870B92">
              <w:rPr>
                <w:rFonts w:ascii="Arial" w:hAnsi="Arial" w:cs="Arial"/>
                <w:color w:val="000000"/>
                <w:sz w:val="22"/>
                <w:szCs w:val="22"/>
              </w:rPr>
              <w:t xml:space="preserve">IAO </w:t>
            </w:r>
            <w:r w:rsidRPr="0021323B">
              <w:rPr>
                <w:rFonts w:ascii="Arial" w:hAnsi="Arial" w:cs="Arial"/>
                <w:color w:val="000000"/>
                <w:sz w:val="22"/>
                <w:szCs w:val="22"/>
              </w:rPr>
              <w:t>1.2b</w:t>
            </w:r>
          </w:p>
        </w:tc>
        <w:tc>
          <w:tcPr>
            <w:tcW w:w="8056" w:type="dxa"/>
            <w:tcBorders>
              <w:top w:val="single" w:sz="4" w:space="0" w:color="auto"/>
              <w:left w:val="single" w:sz="4" w:space="0" w:color="auto"/>
              <w:bottom w:val="single" w:sz="4" w:space="0" w:color="auto"/>
              <w:right w:val="single" w:sz="4" w:space="0" w:color="auto"/>
            </w:tcBorders>
          </w:tcPr>
          <w:p w14:paraId="0A213627" w14:textId="21304BC1" w:rsidR="007F4FC2" w:rsidRPr="0049328D" w:rsidRDefault="007F4FC2">
            <w:pPr>
              <w:spacing w:before="120" w:after="120" w:line="360" w:lineRule="auto"/>
              <w:jc w:val="left"/>
              <w:rPr>
                <w:rFonts w:ascii="Arial" w:hAnsi="Arial" w:cs="Arial"/>
                <w:b/>
                <w:sz w:val="22"/>
                <w:szCs w:val="22"/>
                <w:lang w:eastAsia="en-US"/>
                <w:rPrChange w:id="88" w:author="Jorge Agustin Fernandez Pereira" w:date="2017-06-22T12:28:00Z">
                  <w:rPr>
                    <w:rFonts w:ascii="Arial" w:hAnsi="Arial" w:cs="Arial"/>
                    <w:sz w:val="22"/>
                    <w:szCs w:val="22"/>
                  </w:rPr>
                </w:rPrChange>
              </w:rPr>
              <w:pPrChange w:id="89" w:author="Jorge Agustin Fernandez Pereira" w:date="2017-06-22T12:28:00Z">
                <w:pPr>
                  <w:spacing w:before="120" w:after="120" w:line="360" w:lineRule="auto"/>
                </w:pPr>
              </w:pPrChange>
            </w:pPr>
            <w:r w:rsidRPr="0021323B">
              <w:rPr>
                <w:rFonts w:ascii="Arial" w:hAnsi="Arial" w:cs="Arial"/>
                <w:sz w:val="22"/>
                <w:szCs w:val="22"/>
              </w:rPr>
              <w:t xml:space="preserve">La descripción y número del llamado a Licitación son: </w:t>
            </w:r>
            <w:ins w:id="90" w:author="Jorge Agustin Fernandez Pereira" w:date="2017-06-22T12:27:00Z">
              <w:r w:rsidR="0049328D" w:rsidRPr="0049328D">
                <w:rPr>
                  <w:rFonts w:ascii="Arial" w:hAnsi="Arial" w:cs="Arial"/>
                  <w:b/>
                  <w:sz w:val="22"/>
                  <w:szCs w:val="22"/>
                  <w:rPrChange w:id="91" w:author="Jorge Agustin Fernandez Pereira" w:date="2017-06-22T12:28:00Z">
                    <w:rPr>
                      <w:rFonts w:ascii="Arial" w:hAnsi="Arial" w:cs="Arial"/>
                      <w:b/>
                      <w:szCs w:val="24"/>
                    </w:rPr>
                  </w:rPrChange>
                </w:rPr>
                <w:t>LLAMADO MOPC LPN SBE Nº 122 / 2016   – EJECUCIÓN DE OBRAS PARA AMPLIACIÓN, PROFUNDIZACION Y OPTIMIZACION DE LOS CANALES DE CAPTACION Y CONDUCCION DE LAS AGUAS DEL   RIO PILCOMAYO EN TERRITORIO PARAGUAYO -</w:t>
              </w:r>
              <w:r w:rsidR="0049328D" w:rsidRPr="0049328D">
                <w:rPr>
                  <w:rFonts w:ascii="Arial" w:hAnsi="Arial" w:cs="Arial"/>
                  <w:sz w:val="22"/>
                  <w:szCs w:val="22"/>
                  <w:lang w:eastAsia="en-US"/>
                  <w:rPrChange w:id="92" w:author="Jorge Agustin Fernandez Pereira" w:date="2017-06-22T12:28:00Z">
                    <w:rPr>
                      <w:rFonts w:ascii="Arial" w:hAnsi="Arial" w:cs="Arial"/>
                      <w:szCs w:val="24"/>
                      <w:lang w:eastAsia="en-US"/>
                    </w:rPr>
                  </w:rPrChange>
                </w:rPr>
                <w:t xml:space="preserve"> </w:t>
              </w:r>
              <w:r w:rsidR="0049328D" w:rsidRPr="0049328D">
                <w:rPr>
                  <w:rFonts w:ascii="Arial" w:hAnsi="Arial" w:cs="Arial"/>
                  <w:b/>
                  <w:sz w:val="22"/>
                  <w:szCs w:val="22"/>
                  <w:lang w:eastAsia="en-US"/>
                  <w:rPrChange w:id="93" w:author="Jorge Agustin Fernandez Pereira" w:date="2017-06-22T12:28:00Z">
                    <w:rPr>
                      <w:rFonts w:ascii="Arial" w:hAnsi="Arial" w:cs="Arial"/>
                      <w:b/>
                      <w:szCs w:val="24"/>
                      <w:lang w:eastAsia="en-US"/>
                    </w:rPr>
                  </w:rPrChange>
                </w:rPr>
                <w:t>AD REFERENDUM A LA REPROGRAMACION PRESUPUESTARIA.</w:t>
              </w:r>
            </w:ins>
            <w:ins w:id="94" w:author="Jorge Agustin Fernandez Pereira" w:date="2017-06-22T12:28:00Z">
              <w:r w:rsidR="0049328D">
                <w:rPr>
                  <w:rFonts w:ascii="Arial" w:hAnsi="Arial" w:cs="Arial"/>
                  <w:b/>
                  <w:sz w:val="22"/>
                  <w:szCs w:val="22"/>
                  <w:lang w:eastAsia="en-US"/>
                </w:rPr>
                <w:t xml:space="preserve"> </w:t>
              </w:r>
            </w:ins>
            <w:ins w:id="95" w:author="Jorge Agustin Fernandez Pereira" w:date="2017-06-22T12:27:00Z">
              <w:r w:rsidR="0049328D" w:rsidRPr="000B1158">
                <w:rPr>
                  <w:rFonts w:ascii="Arial" w:hAnsi="Arial" w:cs="Arial"/>
                  <w:b/>
                  <w:szCs w:val="24"/>
                  <w:lang w:eastAsia="en-US"/>
                </w:rPr>
                <w:t xml:space="preserve">ID N ° : </w:t>
              </w:r>
              <w:r w:rsidR="0049328D" w:rsidRPr="000B1158">
                <w:rPr>
                  <w:rFonts w:ascii="Arial" w:hAnsi="Arial" w:cs="Arial"/>
                  <w:b/>
                  <w:i/>
                  <w:iCs/>
                  <w:szCs w:val="24"/>
                  <w:lang w:eastAsia="en-US"/>
                </w:rPr>
                <w:t>315.021</w:t>
              </w:r>
            </w:ins>
            <w:del w:id="96" w:author="Jorge Agustin Fernandez Pereira" w:date="2017-06-22T12:27:00Z">
              <w:r w:rsidR="00290488" w:rsidRPr="00DE79EA" w:rsidDel="0049328D">
                <w:rPr>
                  <w:rFonts w:ascii="Arial" w:hAnsi="Arial" w:cs="Arial"/>
                  <w:b/>
                  <w:sz w:val="20"/>
                </w:rPr>
                <w:delText xml:space="preserve">LLAMADO MOPC LPN SBE Nº </w:delText>
              </w:r>
              <w:r w:rsidR="00290488" w:rsidDel="0049328D">
                <w:rPr>
                  <w:rFonts w:ascii="Arial" w:hAnsi="Arial" w:cs="Arial"/>
                  <w:b/>
                  <w:sz w:val="20"/>
                </w:rPr>
                <w:delText>122/2016</w:delText>
              </w:r>
              <w:r w:rsidR="00290488" w:rsidRPr="00DE79EA" w:rsidDel="0049328D">
                <w:rPr>
                  <w:rFonts w:ascii="Arial" w:hAnsi="Arial" w:cs="Arial"/>
                  <w:b/>
                  <w:sz w:val="20"/>
                </w:rPr>
                <w:delText xml:space="preserve">   – AMPLIACIÓN, PROFUNDIZACION Y OPTIMIZACION DE LOS CANALES DE CAPTACION Y CONDUCCION DE AGUA DEL RIO PILCOMAYO EN TERRITORIO PARAGUAYO </w:delText>
              </w:r>
            </w:del>
            <w:r w:rsidR="00290488">
              <w:rPr>
                <w:rFonts w:ascii="Arial" w:hAnsi="Arial" w:cs="Arial"/>
                <w:b/>
                <w:sz w:val="20"/>
              </w:rPr>
              <w:t xml:space="preserve">– </w:t>
            </w:r>
            <w:r w:rsidR="00290488" w:rsidRPr="00DE79EA">
              <w:rPr>
                <w:rFonts w:ascii="Arial" w:hAnsi="Arial" w:cs="Arial"/>
                <w:sz w:val="22"/>
                <w:szCs w:val="22"/>
              </w:rPr>
              <w:t>Desde Embocadura hasta Gral. Díaz.  Unos 300 km. En el territorio de la Región Occidental – Chaco</w:t>
            </w:r>
          </w:p>
        </w:tc>
      </w:tr>
      <w:tr w:rsidR="007F4FC2" w:rsidRPr="0021323B" w14:paraId="44FD8754" w14:textId="77777777" w:rsidTr="00F34858">
        <w:tc>
          <w:tcPr>
            <w:tcW w:w="2117" w:type="dxa"/>
            <w:tcBorders>
              <w:top w:val="single" w:sz="4" w:space="0" w:color="auto"/>
              <w:left w:val="single" w:sz="4" w:space="0" w:color="auto"/>
              <w:bottom w:val="single" w:sz="4" w:space="0" w:color="auto"/>
              <w:right w:val="single" w:sz="4" w:space="0" w:color="auto"/>
            </w:tcBorders>
          </w:tcPr>
          <w:p w14:paraId="73C338A1" w14:textId="77777777" w:rsidR="007F4FC2" w:rsidRPr="00870B92" w:rsidRDefault="007F4FC2" w:rsidP="00870B92">
            <w:pPr>
              <w:spacing w:line="360" w:lineRule="auto"/>
              <w:rPr>
                <w:rFonts w:ascii="Arial" w:hAnsi="Arial" w:cs="Arial"/>
                <w:color w:val="000000"/>
                <w:sz w:val="22"/>
                <w:szCs w:val="22"/>
              </w:rPr>
            </w:pPr>
            <w:r w:rsidRPr="00870B92">
              <w:rPr>
                <w:rFonts w:ascii="Arial" w:hAnsi="Arial" w:cs="Arial"/>
                <w:color w:val="000000"/>
                <w:sz w:val="22"/>
                <w:szCs w:val="22"/>
              </w:rPr>
              <w:t xml:space="preserve">IAO </w:t>
            </w:r>
            <w:r w:rsidRPr="0021323B">
              <w:rPr>
                <w:rFonts w:ascii="Arial" w:hAnsi="Arial" w:cs="Arial"/>
                <w:color w:val="000000"/>
                <w:sz w:val="22"/>
                <w:szCs w:val="22"/>
              </w:rPr>
              <w:t>1.2c</w:t>
            </w:r>
          </w:p>
        </w:tc>
        <w:tc>
          <w:tcPr>
            <w:tcW w:w="8056" w:type="dxa"/>
            <w:tcBorders>
              <w:top w:val="single" w:sz="4" w:space="0" w:color="auto"/>
              <w:left w:val="single" w:sz="4" w:space="0" w:color="auto"/>
              <w:bottom w:val="single" w:sz="4" w:space="0" w:color="auto"/>
              <w:right w:val="single" w:sz="4" w:space="0" w:color="auto"/>
            </w:tcBorders>
          </w:tcPr>
          <w:p w14:paraId="23606B35" w14:textId="75DAAB20" w:rsidR="007F4FC2" w:rsidRPr="00870B92" w:rsidRDefault="007F4FC2" w:rsidP="00290488">
            <w:pPr>
              <w:autoSpaceDE w:val="0"/>
              <w:autoSpaceDN w:val="0"/>
              <w:spacing w:line="360" w:lineRule="auto"/>
              <w:rPr>
                <w:rFonts w:ascii="Arial" w:hAnsi="Arial" w:cs="Arial"/>
                <w:sz w:val="22"/>
                <w:szCs w:val="22"/>
              </w:rPr>
            </w:pPr>
            <w:r w:rsidRPr="0021323B">
              <w:rPr>
                <w:rFonts w:ascii="Arial" w:hAnsi="Arial" w:cs="Arial"/>
                <w:sz w:val="22"/>
                <w:szCs w:val="22"/>
                <w:lang w:eastAsia="en-US"/>
              </w:rPr>
              <w:t xml:space="preserve">El número de identificador (ID) del PAC (Programa Anual de Contrataciones) es: </w:t>
            </w:r>
            <w:r w:rsidR="00290488" w:rsidRPr="00290488">
              <w:rPr>
                <w:rFonts w:ascii="Arial" w:hAnsi="Arial" w:cs="Arial"/>
                <w:b/>
                <w:i/>
                <w:iCs/>
                <w:sz w:val="22"/>
                <w:szCs w:val="22"/>
                <w:lang w:eastAsia="en-US"/>
              </w:rPr>
              <w:t>315.021</w:t>
            </w:r>
          </w:p>
        </w:tc>
      </w:tr>
      <w:tr w:rsidR="007F4FC2" w:rsidRPr="0021323B" w14:paraId="0E557915" w14:textId="77777777" w:rsidTr="00F34858">
        <w:tc>
          <w:tcPr>
            <w:tcW w:w="2117" w:type="dxa"/>
            <w:tcBorders>
              <w:top w:val="single" w:sz="4" w:space="0" w:color="auto"/>
              <w:left w:val="single" w:sz="4" w:space="0" w:color="auto"/>
              <w:bottom w:val="single" w:sz="4" w:space="0" w:color="auto"/>
              <w:right w:val="single" w:sz="4" w:space="0" w:color="auto"/>
            </w:tcBorders>
          </w:tcPr>
          <w:p w14:paraId="4D3D6866" w14:textId="77777777"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lastRenderedPageBreak/>
              <w:t xml:space="preserve">IAO </w:t>
            </w:r>
            <w:r w:rsidRPr="0021323B">
              <w:rPr>
                <w:rFonts w:ascii="Arial" w:hAnsi="Arial" w:cs="Arial"/>
                <w:color w:val="000000"/>
                <w:sz w:val="22"/>
                <w:szCs w:val="22"/>
              </w:rPr>
              <w:t>1.2d</w:t>
            </w:r>
          </w:p>
          <w:p w14:paraId="47DAE473" w14:textId="77777777" w:rsidR="007F4FC2" w:rsidRPr="00870B92" w:rsidRDefault="007F4FC2" w:rsidP="00870B92">
            <w:pPr>
              <w:autoSpaceDE w:val="0"/>
              <w:autoSpaceDN w:val="0"/>
              <w:spacing w:line="360" w:lineRule="auto"/>
              <w:rPr>
                <w:rFonts w:ascii="Arial" w:hAnsi="Arial" w:cs="Arial"/>
                <w:color w:val="000000"/>
                <w:sz w:val="22"/>
                <w:szCs w:val="22"/>
              </w:rPr>
            </w:pPr>
          </w:p>
        </w:tc>
        <w:tc>
          <w:tcPr>
            <w:tcW w:w="8056" w:type="dxa"/>
            <w:tcBorders>
              <w:top w:val="single" w:sz="4" w:space="0" w:color="auto"/>
              <w:left w:val="single" w:sz="4" w:space="0" w:color="auto"/>
              <w:bottom w:val="single" w:sz="4" w:space="0" w:color="auto"/>
              <w:right w:val="single" w:sz="4" w:space="0" w:color="auto"/>
            </w:tcBorders>
          </w:tcPr>
          <w:p w14:paraId="337AEFFD" w14:textId="77777777" w:rsidR="007F4FC2" w:rsidRPr="00870B92" w:rsidRDefault="007F4FC2" w:rsidP="00870B92">
            <w:pPr>
              <w:autoSpaceDE w:val="0"/>
              <w:autoSpaceDN w:val="0"/>
              <w:spacing w:line="360" w:lineRule="auto"/>
              <w:rPr>
                <w:rFonts w:ascii="Arial" w:hAnsi="Arial" w:cs="Arial"/>
                <w:b/>
                <w:bCs/>
                <w:color w:val="000000"/>
                <w:sz w:val="22"/>
                <w:szCs w:val="22"/>
              </w:rPr>
            </w:pPr>
            <w:r w:rsidRPr="0021323B">
              <w:rPr>
                <w:rFonts w:ascii="Arial" w:hAnsi="Arial" w:cs="Arial"/>
                <w:color w:val="000000"/>
                <w:sz w:val="22"/>
                <w:szCs w:val="22"/>
              </w:rPr>
              <w:t>Dirección de Sesión Pública</w:t>
            </w:r>
            <w:r w:rsidRPr="00934B8F">
              <w:rPr>
                <w:rFonts w:ascii="Arial" w:hAnsi="Arial" w:cs="Arial"/>
                <w:sz w:val="22"/>
                <w:szCs w:val="22"/>
                <w:shd w:val="clear" w:color="auto" w:fill="FFFFFF" w:themeFill="background1"/>
                <w:rPrChange w:id="97" w:author="Jorge Agustin Fernandez Pereira" w:date="2017-06-13T12:39:00Z">
                  <w:rPr>
                    <w:rFonts w:ascii="Arial" w:hAnsi="Arial" w:cs="Arial"/>
                    <w:color w:val="000000"/>
                    <w:sz w:val="22"/>
                    <w:szCs w:val="22"/>
                  </w:rPr>
                </w:rPrChange>
              </w:rPr>
              <w:t xml:space="preserve">: </w:t>
            </w:r>
            <w:r w:rsidR="00934B8F" w:rsidRPr="00934B8F">
              <w:rPr>
                <w:shd w:val="clear" w:color="auto" w:fill="FFFFFF" w:themeFill="background1"/>
                <w:rPrChange w:id="98" w:author="Jorge Agustin Fernandez Pereira" w:date="2017-06-13T12:39:00Z">
                  <w:rPr/>
                </w:rPrChange>
              </w:rPr>
              <w:fldChar w:fldCharType="begin"/>
            </w:r>
            <w:r w:rsidR="00934B8F" w:rsidRPr="00934B8F">
              <w:rPr>
                <w:shd w:val="clear" w:color="auto" w:fill="FFFFFF" w:themeFill="background1"/>
                <w:rPrChange w:id="99" w:author="Jorge Agustin Fernandez Pereira" w:date="2017-06-13T12:39:00Z">
                  <w:rPr/>
                </w:rPrChange>
              </w:rPr>
              <w:instrText xml:space="preserve"> HYPERLINK "http://www.dncp.gov.py/sbe" </w:instrText>
            </w:r>
            <w:r w:rsidR="00934B8F" w:rsidRPr="00934B8F">
              <w:rPr>
                <w:shd w:val="clear" w:color="auto" w:fill="FFFFFF" w:themeFill="background1"/>
                <w:rPrChange w:id="100" w:author="Jorge Agustin Fernandez Pereira" w:date="2017-06-13T12:39:00Z">
                  <w:rPr>
                    <w:rStyle w:val="Hipervnculo"/>
                    <w:rFonts w:ascii="Arial" w:hAnsi="Arial" w:cs="Arial"/>
                    <w:sz w:val="22"/>
                    <w:szCs w:val="22"/>
                  </w:rPr>
                </w:rPrChange>
              </w:rPr>
              <w:fldChar w:fldCharType="separate"/>
            </w:r>
            <w:r w:rsidRPr="00934B8F">
              <w:rPr>
                <w:rStyle w:val="Hipervnculo"/>
                <w:rFonts w:ascii="Arial" w:hAnsi="Arial" w:cs="Arial"/>
                <w:color w:val="auto"/>
                <w:sz w:val="22"/>
                <w:szCs w:val="22"/>
                <w:shd w:val="clear" w:color="auto" w:fill="FFFFFF" w:themeFill="background1"/>
                <w:rPrChange w:id="101" w:author="Jorge Agustin Fernandez Pereira" w:date="2017-06-13T12:39:00Z">
                  <w:rPr>
                    <w:rStyle w:val="Hipervnculo"/>
                    <w:rFonts w:ascii="Arial" w:hAnsi="Arial" w:cs="Arial"/>
                    <w:sz w:val="22"/>
                    <w:szCs w:val="22"/>
                  </w:rPr>
                </w:rPrChange>
              </w:rPr>
              <w:t>www.dncp.gov.py/sbe</w:t>
            </w:r>
            <w:r w:rsidR="00934B8F" w:rsidRPr="00934B8F">
              <w:rPr>
                <w:rStyle w:val="Hipervnculo"/>
                <w:rFonts w:ascii="Arial" w:hAnsi="Arial" w:cs="Arial"/>
                <w:color w:val="auto"/>
                <w:sz w:val="22"/>
                <w:szCs w:val="22"/>
                <w:shd w:val="clear" w:color="auto" w:fill="FFFFFF" w:themeFill="background1"/>
                <w:rPrChange w:id="102" w:author="Jorge Agustin Fernandez Pereira" w:date="2017-06-13T12:39:00Z">
                  <w:rPr>
                    <w:rStyle w:val="Hipervnculo"/>
                    <w:rFonts w:ascii="Arial" w:hAnsi="Arial" w:cs="Arial"/>
                    <w:sz w:val="22"/>
                    <w:szCs w:val="22"/>
                  </w:rPr>
                </w:rPrChange>
              </w:rPr>
              <w:fldChar w:fldCharType="end"/>
            </w:r>
          </w:p>
        </w:tc>
      </w:tr>
      <w:tr w:rsidR="007F4FC2" w:rsidRPr="0021323B" w14:paraId="21D31D0F" w14:textId="77777777" w:rsidTr="00F34858">
        <w:tc>
          <w:tcPr>
            <w:tcW w:w="2117" w:type="dxa"/>
            <w:tcBorders>
              <w:top w:val="single" w:sz="4" w:space="0" w:color="auto"/>
              <w:left w:val="single" w:sz="4" w:space="0" w:color="auto"/>
              <w:bottom w:val="single" w:sz="4" w:space="0" w:color="auto"/>
              <w:right w:val="single" w:sz="4" w:space="0" w:color="auto"/>
            </w:tcBorders>
          </w:tcPr>
          <w:p w14:paraId="0012C8A4" w14:textId="5723F028"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 1.2.</w:t>
            </w:r>
            <w:r w:rsidR="001B4CA4">
              <w:rPr>
                <w:rFonts w:ascii="Arial" w:hAnsi="Arial" w:cs="Arial"/>
                <w:color w:val="000000"/>
                <w:sz w:val="22"/>
                <w:szCs w:val="22"/>
              </w:rPr>
              <w:t>d</w:t>
            </w:r>
            <w:r w:rsidR="00CC563D" w:rsidRPr="00870B92">
              <w:rPr>
                <w:rFonts w:ascii="Arial" w:hAnsi="Arial" w:cs="Arial"/>
                <w:color w:val="000000"/>
                <w:sz w:val="22"/>
                <w:szCs w:val="22"/>
              </w:rPr>
              <w:t xml:space="preserve">; </w:t>
            </w:r>
          </w:p>
        </w:tc>
        <w:tc>
          <w:tcPr>
            <w:tcW w:w="8056" w:type="dxa"/>
            <w:tcBorders>
              <w:top w:val="single" w:sz="4" w:space="0" w:color="auto"/>
              <w:left w:val="single" w:sz="4" w:space="0" w:color="auto"/>
              <w:bottom w:val="single" w:sz="4" w:space="0" w:color="auto"/>
              <w:right w:val="single" w:sz="4" w:space="0" w:color="auto"/>
            </w:tcBorders>
          </w:tcPr>
          <w:p w14:paraId="3954C9EE" w14:textId="77777777" w:rsidR="00290488" w:rsidRPr="00DE79EA" w:rsidRDefault="007F4FC2" w:rsidP="00290488">
            <w:pPr>
              <w:autoSpaceDE w:val="0"/>
              <w:autoSpaceDN w:val="0"/>
              <w:rPr>
                <w:rFonts w:ascii="Arial" w:hAnsi="Arial" w:cs="Arial"/>
                <w:color w:val="000000"/>
                <w:sz w:val="22"/>
                <w:szCs w:val="22"/>
              </w:rPr>
            </w:pPr>
            <w:r w:rsidRPr="0021323B">
              <w:rPr>
                <w:rFonts w:ascii="Arial" w:hAnsi="Arial" w:cs="Arial"/>
                <w:color w:val="000000"/>
                <w:sz w:val="22"/>
                <w:szCs w:val="22"/>
              </w:rPr>
              <w:t>Sistema de Adjudicación</w:t>
            </w:r>
            <w:r w:rsidR="00290488" w:rsidRPr="00290488">
              <w:rPr>
                <w:rFonts w:ascii="Arial" w:hAnsi="Arial" w:cs="Arial"/>
                <w:b/>
                <w:iCs/>
                <w:sz w:val="22"/>
                <w:szCs w:val="22"/>
              </w:rPr>
              <w:t>:</w:t>
            </w:r>
            <w:r w:rsidR="00290488">
              <w:rPr>
                <w:rFonts w:ascii="Arial" w:hAnsi="Arial" w:cs="Arial"/>
                <w:b/>
                <w:iCs/>
                <w:color w:val="FF0000"/>
                <w:sz w:val="22"/>
                <w:szCs w:val="22"/>
              </w:rPr>
              <w:t xml:space="preserve"> </w:t>
            </w:r>
            <w:r w:rsidR="00290488" w:rsidRPr="00DE79EA">
              <w:rPr>
                <w:rFonts w:ascii="Arial" w:hAnsi="Arial" w:cs="Arial"/>
                <w:color w:val="000000"/>
                <w:sz w:val="22"/>
                <w:szCs w:val="22"/>
              </w:rPr>
              <w:t xml:space="preserve">POR LOTE – </w:t>
            </w:r>
          </w:p>
          <w:p w14:paraId="04D391FF" w14:textId="4F08CE69" w:rsidR="00290488" w:rsidRDefault="00290488" w:rsidP="00290488">
            <w:pPr>
              <w:autoSpaceDE w:val="0"/>
              <w:autoSpaceDN w:val="0"/>
              <w:rPr>
                <w:rFonts w:ascii="Arial" w:hAnsi="Arial" w:cs="Arial"/>
                <w:color w:val="000000"/>
                <w:sz w:val="22"/>
                <w:szCs w:val="22"/>
              </w:rPr>
            </w:pPr>
            <w:r w:rsidRPr="00DE79EA">
              <w:rPr>
                <w:rFonts w:ascii="Arial" w:hAnsi="Arial" w:cs="Arial"/>
                <w:color w:val="000000"/>
                <w:sz w:val="22"/>
                <w:szCs w:val="22"/>
              </w:rPr>
              <w:t>Se utilizará la modalidad de contrato abierto por montos mínimos y máximos, conforme al siguiente detalle:</w:t>
            </w:r>
          </w:p>
          <w:p w14:paraId="1FE374E7" w14:textId="77777777" w:rsidR="00A00226" w:rsidRPr="00DE79EA" w:rsidRDefault="00A00226" w:rsidP="00290488">
            <w:pPr>
              <w:autoSpaceDE w:val="0"/>
              <w:autoSpaceDN w:val="0"/>
              <w:rPr>
                <w:rFonts w:ascii="Arial" w:hAnsi="Arial" w:cs="Arial"/>
                <w:color w:val="000000"/>
                <w:sz w:val="22"/>
                <w:szCs w:val="22"/>
              </w:rPr>
            </w:pPr>
          </w:p>
          <w:p w14:paraId="439491A5" w14:textId="5429B902" w:rsidR="00290488" w:rsidRPr="00DE79EA" w:rsidRDefault="00D62736" w:rsidP="00A00226">
            <w:pPr>
              <w:autoSpaceDE w:val="0"/>
              <w:autoSpaceDN w:val="0"/>
              <w:spacing w:line="276" w:lineRule="auto"/>
              <w:rPr>
                <w:rFonts w:ascii="Arial" w:hAnsi="Arial" w:cs="Arial"/>
                <w:color w:val="000000"/>
                <w:sz w:val="20"/>
              </w:rPr>
            </w:pPr>
            <w:r>
              <w:rPr>
                <w:rFonts w:ascii="Arial" w:hAnsi="Arial" w:cs="Arial"/>
                <w:color w:val="000000"/>
                <w:sz w:val="20"/>
              </w:rPr>
              <w:t>Lote 1: Monto Mínimo G.19</w:t>
            </w:r>
            <w:r w:rsidR="00290488" w:rsidRPr="00DE79EA">
              <w:rPr>
                <w:rFonts w:ascii="Arial" w:hAnsi="Arial" w:cs="Arial"/>
                <w:color w:val="000000"/>
                <w:sz w:val="20"/>
              </w:rPr>
              <w:t>.000.000.000</w:t>
            </w:r>
            <w:r w:rsidR="00290488" w:rsidRPr="00DE79EA">
              <w:rPr>
                <w:rFonts w:ascii="Arial" w:hAnsi="Arial" w:cs="Arial"/>
                <w:color w:val="000000"/>
                <w:sz w:val="20"/>
              </w:rPr>
              <w:tab/>
              <w:t>Monto</w:t>
            </w:r>
            <w:r w:rsidR="00290488">
              <w:rPr>
                <w:rFonts w:ascii="Arial" w:hAnsi="Arial" w:cs="Arial"/>
                <w:color w:val="000000"/>
                <w:sz w:val="20"/>
              </w:rPr>
              <w:t xml:space="preserve"> </w:t>
            </w:r>
            <w:r w:rsidR="00290488" w:rsidRPr="00DE79EA">
              <w:rPr>
                <w:rFonts w:ascii="Arial" w:hAnsi="Arial" w:cs="Arial"/>
                <w:color w:val="000000"/>
                <w:sz w:val="20"/>
              </w:rPr>
              <w:t>Máximo</w:t>
            </w:r>
            <w:r w:rsidR="00290488">
              <w:rPr>
                <w:rFonts w:ascii="Arial" w:hAnsi="Arial" w:cs="Arial"/>
                <w:color w:val="000000"/>
                <w:sz w:val="20"/>
              </w:rPr>
              <w:t xml:space="preserve"> </w:t>
            </w:r>
            <w:r>
              <w:rPr>
                <w:rFonts w:ascii="Arial" w:hAnsi="Arial" w:cs="Arial"/>
                <w:color w:val="000000"/>
                <w:sz w:val="20"/>
              </w:rPr>
              <w:t>G. 22</w:t>
            </w:r>
            <w:r w:rsidR="00290488" w:rsidRPr="00DE79EA">
              <w:rPr>
                <w:rFonts w:ascii="Arial" w:hAnsi="Arial" w:cs="Arial"/>
                <w:color w:val="000000"/>
                <w:sz w:val="20"/>
              </w:rPr>
              <w:t>.000.000.000</w:t>
            </w:r>
          </w:p>
          <w:p w14:paraId="777C3A8F" w14:textId="77777777" w:rsidR="00290488" w:rsidRDefault="00290488" w:rsidP="00A00226">
            <w:pPr>
              <w:autoSpaceDE w:val="0"/>
              <w:autoSpaceDN w:val="0"/>
              <w:spacing w:line="276" w:lineRule="auto"/>
              <w:rPr>
                <w:rFonts w:ascii="Arial" w:hAnsi="Arial" w:cs="Arial"/>
                <w:color w:val="000000"/>
                <w:sz w:val="20"/>
              </w:rPr>
            </w:pPr>
          </w:p>
          <w:p w14:paraId="35A42EA6" w14:textId="7BACA991" w:rsidR="00290488" w:rsidRDefault="00D62736" w:rsidP="00A00226">
            <w:pPr>
              <w:autoSpaceDE w:val="0"/>
              <w:autoSpaceDN w:val="0"/>
              <w:spacing w:line="276" w:lineRule="auto"/>
              <w:rPr>
                <w:rFonts w:ascii="Arial" w:hAnsi="Arial" w:cs="Arial"/>
                <w:color w:val="000000"/>
                <w:sz w:val="20"/>
              </w:rPr>
            </w:pPr>
            <w:r>
              <w:rPr>
                <w:rFonts w:ascii="Arial" w:hAnsi="Arial" w:cs="Arial"/>
                <w:color w:val="000000"/>
                <w:sz w:val="20"/>
              </w:rPr>
              <w:t>Lote 2: Monto Mínimo G. 16.000.000.000</w:t>
            </w:r>
            <w:r>
              <w:rPr>
                <w:rFonts w:ascii="Arial" w:hAnsi="Arial" w:cs="Arial"/>
                <w:color w:val="000000"/>
                <w:sz w:val="20"/>
              </w:rPr>
              <w:tab/>
              <w:t>Monto Máximo G. 18</w:t>
            </w:r>
            <w:r w:rsidR="00290488" w:rsidRPr="00DE79EA">
              <w:rPr>
                <w:rFonts w:ascii="Arial" w:hAnsi="Arial" w:cs="Arial"/>
                <w:color w:val="000000"/>
                <w:sz w:val="20"/>
              </w:rPr>
              <w:t>.000.000.000</w:t>
            </w:r>
          </w:p>
          <w:p w14:paraId="2A2A7F24" w14:textId="77777777" w:rsidR="00290488" w:rsidRDefault="00290488" w:rsidP="00A00226">
            <w:pPr>
              <w:autoSpaceDE w:val="0"/>
              <w:autoSpaceDN w:val="0"/>
              <w:spacing w:line="276" w:lineRule="auto"/>
              <w:rPr>
                <w:rFonts w:ascii="Arial" w:hAnsi="Arial" w:cs="Arial"/>
                <w:color w:val="000000"/>
                <w:sz w:val="20"/>
              </w:rPr>
            </w:pPr>
          </w:p>
          <w:p w14:paraId="6BA7DCEB" w14:textId="5B73661B" w:rsidR="007F4FC2" w:rsidRPr="00290488" w:rsidRDefault="00290488" w:rsidP="00A00226">
            <w:pPr>
              <w:autoSpaceDE w:val="0"/>
              <w:autoSpaceDN w:val="0"/>
              <w:spacing w:line="276" w:lineRule="auto"/>
              <w:rPr>
                <w:rFonts w:ascii="Arial" w:hAnsi="Arial" w:cs="Arial"/>
                <w:b/>
                <w:color w:val="000000"/>
                <w:sz w:val="22"/>
                <w:szCs w:val="22"/>
              </w:rPr>
            </w:pPr>
            <w:r w:rsidRPr="00DE79EA">
              <w:rPr>
                <w:rFonts w:ascii="Arial" w:hAnsi="Arial" w:cs="Arial"/>
                <w:color w:val="000000"/>
                <w:sz w:val="20"/>
              </w:rPr>
              <w:t>Lote 3: Monto Mínimo G. 1</w:t>
            </w:r>
            <w:r w:rsidR="00D62736">
              <w:rPr>
                <w:rFonts w:ascii="Arial" w:hAnsi="Arial" w:cs="Arial"/>
                <w:color w:val="000000"/>
                <w:sz w:val="20"/>
              </w:rPr>
              <w:t>0.000.000.000</w:t>
            </w:r>
            <w:r w:rsidR="00D62736">
              <w:rPr>
                <w:rFonts w:ascii="Arial" w:hAnsi="Arial" w:cs="Arial"/>
                <w:color w:val="000000"/>
                <w:sz w:val="20"/>
              </w:rPr>
              <w:tab/>
              <w:t>Monto Máximo G. 12</w:t>
            </w:r>
            <w:r w:rsidRPr="00DE79EA">
              <w:rPr>
                <w:rFonts w:ascii="Arial" w:hAnsi="Arial" w:cs="Arial"/>
                <w:color w:val="000000"/>
                <w:sz w:val="20"/>
              </w:rPr>
              <w:t>.000.000.000</w:t>
            </w:r>
          </w:p>
        </w:tc>
      </w:tr>
      <w:tr w:rsidR="007F4FC2" w:rsidRPr="0021323B" w14:paraId="70DC6856" w14:textId="77777777" w:rsidTr="00F34858">
        <w:tc>
          <w:tcPr>
            <w:tcW w:w="2117" w:type="dxa"/>
            <w:tcBorders>
              <w:top w:val="single" w:sz="4" w:space="0" w:color="auto"/>
              <w:left w:val="single" w:sz="4" w:space="0" w:color="auto"/>
              <w:bottom w:val="single" w:sz="4" w:space="0" w:color="auto"/>
              <w:right w:val="single" w:sz="4" w:space="0" w:color="auto"/>
            </w:tcBorders>
          </w:tcPr>
          <w:p w14:paraId="3B0E891D" w14:textId="18C11CAE" w:rsidR="007F4FC2" w:rsidRPr="00870B92" w:rsidRDefault="00162BE9" w:rsidP="00870B92">
            <w:pPr>
              <w:spacing w:line="360" w:lineRule="auto"/>
              <w:rPr>
                <w:rFonts w:ascii="Arial" w:hAnsi="Arial" w:cs="Arial"/>
                <w:color w:val="000000"/>
                <w:sz w:val="22"/>
                <w:szCs w:val="22"/>
              </w:rPr>
            </w:pPr>
            <w:r w:rsidRPr="0021323B">
              <w:rPr>
                <w:rFonts w:ascii="Arial" w:hAnsi="Arial" w:cs="Arial"/>
                <w:color w:val="000000"/>
                <w:sz w:val="22"/>
                <w:szCs w:val="22"/>
              </w:rPr>
              <w:t>IAO 1.2.</w:t>
            </w:r>
            <w:r w:rsidR="001B4CA4">
              <w:rPr>
                <w:rFonts w:ascii="Arial" w:hAnsi="Arial" w:cs="Arial"/>
                <w:color w:val="000000"/>
                <w:sz w:val="22"/>
                <w:szCs w:val="22"/>
              </w:rPr>
              <w:t>e</w:t>
            </w:r>
          </w:p>
        </w:tc>
        <w:tc>
          <w:tcPr>
            <w:tcW w:w="8056" w:type="dxa"/>
            <w:tcBorders>
              <w:top w:val="single" w:sz="4" w:space="0" w:color="auto"/>
              <w:left w:val="single" w:sz="4" w:space="0" w:color="auto"/>
              <w:bottom w:val="single" w:sz="4" w:space="0" w:color="auto"/>
              <w:right w:val="single" w:sz="4" w:space="0" w:color="auto"/>
            </w:tcBorders>
          </w:tcPr>
          <w:p w14:paraId="37AEEE02" w14:textId="77777777" w:rsidR="007F4FC2" w:rsidRPr="00870B92" w:rsidRDefault="007F4FC2">
            <w:pPr>
              <w:pStyle w:val="Heading1-Clausename"/>
              <w:widowControl/>
              <w:tabs>
                <w:tab w:val="clear" w:pos="720"/>
              </w:tabs>
              <w:adjustRightInd/>
              <w:spacing w:after="120" w:line="276" w:lineRule="auto"/>
              <w:ind w:left="0" w:firstLine="0"/>
              <w:textAlignment w:val="auto"/>
              <w:rPr>
                <w:rFonts w:ascii="Arial" w:hAnsi="Arial" w:cs="Arial"/>
                <w:b w:val="0"/>
                <w:bCs/>
                <w:sz w:val="22"/>
                <w:szCs w:val="22"/>
                <w:lang w:val="es-PY"/>
              </w:rPr>
              <w:pPrChange w:id="103" w:author="Jorge Agustin Fernandez Pereira" w:date="2017-06-27T11:26:00Z">
                <w:pPr>
                  <w:pStyle w:val="Heading1-Clausename"/>
                  <w:widowControl/>
                  <w:tabs>
                    <w:tab w:val="clear" w:pos="720"/>
                  </w:tabs>
                  <w:adjustRightInd/>
                  <w:spacing w:after="120" w:line="360" w:lineRule="auto"/>
                  <w:ind w:left="0" w:firstLine="0"/>
                  <w:textAlignment w:val="auto"/>
                </w:pPr>
              </w:pPrChange>
            </w:pPr>
            <w:r w:rsidRPr="0021323B">
              <w:rPr>
                <w:rFonts w:ascii="Arial" w:hAnsi="Arial" w:cs="Arial"/>
                <w:b w:val="0"/>
                <w:bCs/>
                <w:sz w:val="22"/>
                <w:szCs w:val="22"/>
                <w:lang w:val="es-PY"/>
              </w:rPr>
              <w:t>Los Documentos de la Licitación difundidos a través del Sistema de Información de las Contrataciones Públicas, se detallan a continuación:</w:t>
            </w:r>
          </w:p>
          <w:p w14:paraId="4CED9FB6" w14:textId="77777777" w:rsidR="007F4FC2" w:rsidRPr="0021323B" w:rsidRDefault="007F4FC2">
            <w:pPr>
              <w:pStyle w:val="Prrafodelista"/>
              <w:numPr>
                <w:ilvl w:val="5"/>
                <w:numId w:val="19"/>
              </w:numPr>
              <w:tabs>
                <w:tab w:val="left" w:pos="257"/>
              </w:tabs>
              <w:spacing w:before="120" w:after="120" w:line="276" w:lineRule="auto"/>
              <w:ind w:left="0" w:firstLine="0"/>
              <w:rPr>
                <w:rFonts w:ascii="Arial" w:hAnsi="Arial" w:cs="Arial"/>
                <w:b/>
                <w:bCs/>
                <w:sz w:val="22"/>
                <w:szCs w:val="22"/>
                <w:lang w:val="es-MX"/>
              </w:rPr>
              <w:pPrChange w:id="104" w:author="Jorge Agustin Fernandez Pereira" w:date="2017-06-27T11:26:00Z">
                <w:pPr>
                  <w:pStyle w:val="Prrafodelista"/>
                  <w:numPr>
                    <w:ilvl w:val="5"/>
                    <w:numId w:val="19"/>
                  </w:numPr>
                  <w:tabs>
                    <w:tab w:val="left" w:pos="257"/>
                  </w:tabs>
                  <w:spacing w:before="120" w:after="120" w:line="360" w:lineRule="auto"/>
                  <w:ind w:left="0" w:hanging="360"/>
                </w:pPr>
              </w:pPrChange>
            </w:pPr>
            <w:r w:rsidRPr="0021323B">
              <w:rPr>
                <w:rFonts w:ascii="Arial" w:hAnsi="Arial" w:cs="Arial"/>
                <w:b/>
                <w:bCs/>
                <w:sz w:val="22"/>
                <w:szCs w:val="22"/>
                <w:lang w:val="es-MX"/>
              </w:rPr>
              <w:t>Instrucciones a los Oferentes y Generalidades de la Subasta a la Baja Electrónica  (IAO.SBE)</w:t>
            </w:r>
          </w:p>
          <w:p w14:paraId="5314F2EA" w14:textId="77777777" w:rsidR="007F4FC2" w:rsidRPr="0021323B" w:rsidRDefault="007F4FC2">
            <w:pPr>
              <w:pStyle w:val="Prrafodelista"/>
              <w:numPr>
                <w:ilvl w:val="5"/>
                <w:numId w:val="19"/>
              </w:numPr>
              <w:tabs>
                <w:tab w:val="left" w:pos="257"/>
              </w:tabs>
              <w:spacing w:before="120" w:after="120" w:line="276" w:lineRule="auto"/>
              <w:ind w:left="0" w:firstLine="0"/>
              <w:rPr>
                <w:rFonts w:ascii="Arial" w:hAnsi="Arial" w:cs="Arial"/>
                <w:b/>
                <w:bCs/>
                <w:sz w:val="22"/>
                <w:szCs w:val="22"/>
                <w:lang w:val="es-MX"/>
              </w:rPr>
              <w:pPrChange w:id="105" w:author="Jorge Agustin Fernandez Pereira" w:date="2017-06-27T11:26:00Z">
                <w:pPr>
                  <w:pStyle w:val="Prrafodelista"/>
                  <w:numPr>
                    <w:ilvl w:val="5"/>
                    <w:numId w:val="19"/>
                  </w:numPr>
                  <w:tabs>
                    <w:tab w:val="left" w:pos="257"/>
                  </w:tabs>
                  <w:spacing w:before="120" w:after="120" w:line="360" w:lineRule="auto"/>
                  <w:ind w:left="0" w:hanging="360"/>
                </w:pPr>
              </w:pPrChange>
            </w:pPr>
            <w:r w:rsidRPr="0021323B">
              <w:rPr>
                <w:rFonts w:ascii="Arial" w:hAnsi="Arial" w:cs="Arial"/>
                <w:b/>
                <w:bCs/>
                <w:sz w:val="22"/>
                <w:szCs w:val="22"/>
                <w:lang w:val="es-MX"/>
              </w:rPr>
              <w:t>Condiciones Generales del Contrato de Subasta a la Baja electrónica (CGC.SBE)</w:t>
            </w:r>
          </w:p>
          <w:p w14:paraId="65B7E721" w14:textId="77777777" w:rsidR="007F4FC2" w:rsidRPr="00870B92" w:rsidRDefault="007F4FC2">
            <w:pPr>
              <w:tabs>
                <w:tab w:val="left" w:pos="1391"/>
              </w:tabs>
              <w:spacing w:before="120" w:after="120" w:line="276" w:lineRule="auto"/>
              <w:rPr>
                <w:rFonts w:ascii="Arial" w:hAnsi="Arial" w:cs="Arial"/>
                <w:sz w:val="22"/>
                <w:szCs w:val="22"/>
                <w:lang w:val="es-MX"/>
              </w:rPr>
              <w:pPrChange w:id="106" w:author="Jorge Agustin Fernandez Pereira" w:date="2017-06-27T11:26:00Z">
                <w:pPr>
                  <w:tabs>
                    <w:tab w:val="left" w:pos="1391"/>
                  </w:tabs>
                  <w:spacing w:before="120" w:after="120" w:line="360" w:lineRule="auto"/>
                </w:pPr>
              </w:pPrChange>
            </w:pPr>
            <w:r w:rsidRPr="0021323B">
              <w:rPr>
                <w:rFonts w:ascii="Arial" w:hAnsi="Arial" w:cs="Arial"/>
                <w:b/>
                <w:bCs/>
                <w:sz w:val="22"/>
                <w:szCs w:val="22"/>
                <w:lang w:val="es-MX"/>
              </w:rPr>
              <w:t>Sección I</w:t>
            </w:r>
            <w:r w:rsidRPr="0021323B">
              <w:rPr>
                <w:rFonts w:ascii="Arial" w:hAnsi="Arial" w:cs="Arial"/>
                <w:sz w:val="22"/>
                <w:szCs w:val="22"/>
                <w:lang w:val="es-MX"/>
              </w:rPr>
              <w:t xml:space="preserve"> – Calendario de Eventos y Generalidades</w:t>
            </w:r>
          </w:p>
          <w:p w14:paraId="5B2ABAF2" w14:textId="77777777" w:rsidR="007F4FC2" w:rsidRPr="00870B92" w:rsidRDefault="007F4FC2">
            <w:pPr>
              <w:tabs>
                <w:tab w:val="left" w:pos="2412"/>
              </w:tabs>
              <w:spacing w:before="120" w:after="120" w:line="276" w:lineRule="auto"/>
              <w:rPr>
                <w:rFonts w:ascii="Arial" w:hAnsi="Arial" w:cs="Arial"/>
                <w:sz w:val="22"/>
                <w:szCs w:val="22"/>
                <w:lang w:val="es-MX"/>
              </w:rPr>
              <w:pPrChange w:id="107" w:author="Jorge Agustin Fernandez Pereira" w:date="2017-06-27T11:26:00Z">
                <w:pPr>
                  <w:tabs>
                    <w:tab w:val="left" w:pos="2412"/>
                  </w:tabs>
                  <w:spacing w:before="120" w:after="120" w:line="360" w:lineRule="auto"/>
                </w:pPr>
              </w:pPrChange>
            </w:pPr>
            <w:r w:rsidRPr="0021323B">
              <w:rPr>
                <w:rFonts w:ascii="Arial" w:hAnsi="Arial" w:cs="Arial"/>
                <w:b/>
                <w:bCs/>
                <w:sz w:val="22"/>
                <w:szCs w:val="22"/>
                <w:lang w:val="es-MX"/>
              </w:rPr>
              <w:t>Sección II</w:t>
            </w:r>
            <w:r w:rsidRPr="0021323B">
              <w:rPr>
                <w:rFonts w:ascii="Arial" w:hAnsi="Arial" w:cs="Arial"/>
                <w:sz w:val="22"/>
                <w:szCs w:val="22"/>
                <w:lang w:val="es-MX"/>
              </w:rPr>
              <w:t xml:space="preserve"> – Criterios de Evaluación y Calificación</w:t>
            </w:r>
          </w:p>
          <w:p w14:paraId="1152CD94" w14:textId="77777777" w:rsidR="007F4FC2" w:rsidRPr="00870B92" w:rsidRDefault="007F4FC2">
            <w:pPr>
              <w:tabs>
                <w:tab w:val="left" w:pos="2412"/>
              </w:tabs>
              <w:spacing w:before="120" w:after="120" w:line="276" w:lineRule="auto"/>
              <w:rPr>
                <w:rFonts w:ascii="Arial" w:hAnsi="Arial" w:cs="Arial"/>
                <w:sz w:val="22"/>
                <w:szCs w:val="22"/>
                <w:lang w:val="es-MX"/>
              </w:rPr>
              <w:pPrChange w:id="108" w:author="Jorge Agustin Fernandez Pereira" w:date="2017-06-27T11:26:00Z">
                <w:pPr>
                  <w:tabs>
                    <w:tab w:val="left" w:pos="2412"/>
                  </w:tabs>
                  <w:spacing w:before="120" w:after="120" w:line="360" w:lineRule="auto"/>
                </w:pPr>
              </w:pPrChange>
            </w:pPr>
            <w:r w:rsidRPr="0021323B">
              <w:rPr>
                <w:rFonts w:ascii="Arial" w:hAnsi="Arial" w:cs="Arial"/>
                <w:b/>
                <w:bCs/>
                <w:sz w:val="22"/>
                <w:szCs w:val="22"/>
                <w:lang w:val="es-MX"/>
              </w:rPr>
              <w:t>Sección III</w:t>
            </w:r>
            <w:r w:rsidRPr="0021323B">
              <w:rPr>
                <w:rFonts w:ascii="Arial" w:hAnsi="Arial" w:cs="Arial"/>
                <w:sz w:val="22"/>
                <w:szCs w:val="22"/>
                <w:lang w:val="es-MX"/>
              </w:rPr>
              <w:t xml:space="preserve"> – Suministros Requeridos</w:t>
            </w:r>
          </w:p>
          <w:p w14:paraId="30A55D51" w14:textId="77777777" w:rsidR="007F4FC2" w:rsidRPr="00870B92" w:rsidRDefault="007F4FC2">
            <w:pPr>
              <w:tabs>
                <w:tab w:val="left" w:pos="567"/>
                <w:tab w:val="left" w:pos="2052"/>
              </w:tabs>
              <w:spacing w:before="120" w:after="120" w:line="276" w:lineRule="auto"/>
              <w:rPr>
                <w:rFonts w:ascii="Arial" w:hAnsi="Arial" w:cs="Arial"/>
                <w:sz w:val="22"/>
                <w:szCs w:val="22"/>
                <w:lang w:val="es-MX"/>
              </w:rPr>
              <w:pPrChange w:id="109" w:author="Jorge Agustin Fernandez Pereira" w:date="2017-06-27T11:26:00Z">
                <w:pPr>
                  <w:tabs>
                    <w:tab w:val="left" w:pos="567"/>
                    <w:tab w:val="left" w:pos="2052"/>
                  </w:tabs>
                  <w:spacing w:before="120" w:after="120" w:line="360" w:lineRule="auto"/>
                </w:pPr>
              </w:pPrChange>
            </w:pPr>
            <w:r w:rsidRPr="0021323B">
              <w:rPr>
                <w:rFonts w:ascii="Arial" w:hAnsi="Arial" w:cs="Arial"/>
                <w:b/>
                <w:bCs/>
                <w:sz w:val="22"/>
                <w:szCs w:val="22"/>
                <w:lang w:val="es-MX"/>
              </w:rPr>
              <w:t>Sección IV</w:t>
            </w:r>
            <w:r w:rsidRPr="0021323B">
              <w:rPr>
                <w:rFonts w:ascii="Arial" w:hAnsi="Arial" w:cs="Arial"/>
                <w:sz w:val="22"/>
                <w:szCs w:val="22"/>
                <w:lang w:val="es-MX"/>
              </w:rPr>
              <w:t xml:space="preserve"> – Condiciones Especiales del Contrato (CEC)</w:t>
            </w:r>
          </w:p>
          <w:p w14:paraId="52F9A8E4" w14:textId="77777777" w:rsidR="007F4FC2" w:rsidRPr="00870B92" w:rsidRDefault="007F4FC2">
            <w:pPr>
              <w:tabs>
                <w:tab w:val="left" w:pos="567"/>
                <w:tab w:val="left" w:pos="2052"/>
              </w:tabs>
              <w:spacing w:before="120" w:after="120" w:line="276" w:lineRule="auto"/>
              <w:rPr>
                <w:rFonts w:ascii="Arial" w:hAnsi="Arial" w:cs="Arial"/>
                <w:sz w:val="22"/>
                <w:szCs w:val="22"/>
                <w:lang w:val="es-MX"/>
              </w:rPr>
              <w:pPrChange w:id="110" w:author="Jorge Agustin Fernandez Pereira" w:date="2017-06-27T11:26:00Z">
                <w:pPr>
                  <w:tabs>
                    <w:tab w:val="left" w:pos="567"/>
                    <w:tab w:val="left" w:pos="2052"/>
                  </w:tabs>
                  <w:spacing w:before="120" w:after="120" w:line="360" w:lineRule="auto"/>
                </w:pPr>
              </w:pPrChange>
            </w:pPr>
            <w:r w:rsidRPr="0021323B">
              <w:rPr>
                <w:rFonts w:ascii="Arial" w:hAnsi="Arial" w:cs="Arial"/>
                <w:b/>
                <w:bCs/>
                <w:sz w:val="22"/>
                <w:szCs w:val="22"/>
                <w:lang w:val="es-MX"/>
              </w:rPr>
              <w:t>Sección V</w:t>
            </w:r>
            <w:r w:rsidRPr="0021323B">
              <w:rPr>
                <w:rFonts w:ascii="Arial" w:hAnsi="Arial" w:cs="Arial"/>
                <w:sz w:val="22"/>
                <w:szCs w:val="22"/>
                <w:lang w:val="es-MX"/>
              </w:rPr>
              <w:t xml:space="preserve"> – Modelo de Contrato</w:t>
            </w:r>
          </w:p>
          <w:p w14:paraId="4ED12312" w14:textId="77777777" w:rsidR="007F4FC2" w:rsidRPr="00870B92" w:rsidRDefault="007F4FC2">
            <w:pPr>
              <w:tabs>
                <w:tab w:val="left" w:pos="567"/>
                <w:tab w:val="left" w:pos="2052"/>
              </w:tabs>
              <w:spacing w:before="120" w:after="120" w:line="276" w:lineRule="auto"/>
              <w:rPr>
                <w:rFonts w:ascii="Arial" w:hAnsi="Arial" w:cs="Arial"/>
                <w:b/>
                <w:bCs/>
                <w:sz w:val="22"/>
                <w:szCs w:val="22"/>
                <w:lang w:val="es-MX"/>
              </w:rPr>
              <w:pPrChange w:id="111" w:author="Jorge Agustin Fernandez Pereira" w:date="2017-06-27T11:26:00Z">
                <w:pPr>
                  <w:tabs>
                    <w:tab w:val="left" w:pos="567"/>
                    <w:tab w:val="left" w:pos="2052"/>
                  </w:tabs>
                  <w:spacing w:before="120" w:after="120" w:line="360" w:lineRule="auto"/>
                </w:pPr>
              </w:pPrChange>
            </w:pPr>
            <w:r w:rsidRPr="0021323B">
              <w:rPr>
                <w:rFonts w:ascii="Arial" w:hAnsi="Arial" w:cs="Arial"/>
                <w:b/>
                <w:bCs/>
                <w:sz w:val="22"/>
                <w:szCs w:val="22"/>
                <w:lang w:val="es-MX"/>
              </w:rPr>
              <w:t xml:space="preserve">Sección VI </w:t>
            </w:r>
            <w:r w:rsidRPr="0021323B">
              <w:rPr>
                <w:rFonts w:ascii="Arial" w:hAnsi="Arial" w:cs="Arial"/>
                <w:sz w:val="22"/>
                <w:szCs w:val="22"/>
                <w:lang w:val="es-MX"/>
              </w:rPr>
              <w:t>–Formularios</w:t>
            </w:r>
          </w:p>
          <w:p w14:paraId="483B4720" w14:textId="77777777" w:rsidR="007F4FC2" w:rsidRPr="00870B92" w:rsidRDefault="007F4FC2" w:rsidP="00870B92">
            <w:pPr>
              <w:tabs>
                <w:tab w:val="left" w:pos="567"/>
                <w:tab w:val="left" w:pos="2052"/>
              </w:tabs>
              <w:spacing w:before="120" w:after="120" w:line="360" w:lineRule="auto"/>
              <w:rPr>
                <w:rFonts w:ascii="Arial" w:hAnsi="Arial" w:cs="Arial"/>
                <w:sz w:val="22"/>
                <w:szCs w:val="22"/>
                <w:lang w:val="es-MX"/>
              </w:rPr>
            </w:pPr>
            <w:r w:rsidRPr="0021323B">
              <w:rPr>
                <w:rFonts w:ascii="Arial" w:hAnsi="Arial" w:cs="Arial"/>
                <w:b/>
                <w:bCs/>
                <w:sz w:val="22"/>
                <w:szCs w:val="22"/>
                <w:lang w:val="es-MX"/>
              </w:rPr>
              <w:t>Sección VII</w:t>
            </w:r>
            <w:r w:rsidRPr="0021323B">
              <w:rPr>
                <w:rFonts w:ascii="Arial" w:hAnsi="Arial" w:cs="Arial"/>
                <w:sz w:val="22"/>
                <w:szCs w:val="22"/>
                <w:lang w:val="es-MX"/>
              </w:rPr>
              <w:t xml:space="preserve"> – Anexos</w:t>
            </w:r>
          </w:p>
          <w:p w14:paraId="25246B72" w14:textId="77777777" w:rsidR="007F4FC2" w:rsidRPr="0021323B" w:rsidRDefault="007F4FC2" w:rsidP="00610B9B">
            <w:pPr>
              <w:pStyle w:val="Prrafodelista"/>
              <w:numPr>
                <w:ilvl w:val="4"/>
                <w:numId w:val="1"/>
              </w:numPr>
              <w:tabs>
                <w:tab w:val="left" w:pos="432"/>
                <w:tab w:val="left" w:pos="1843"/>
              </w:tabs>
              <w:spacing w:before="120" w:after="120" w:line="360" w:lineRule="auto"/>
              <w:ind w:left="432" w:hanging="432"/>
              <w:jc w:val="both"/>
              <w:rPr>
                <w:rFonts w:ascii="Arial" w:hAnsi="Arial" w:cs="Arial"/>
                <w:sz w:val="22"/>
                <w:szCs w:val="22"/>
                <w:lang w:val="es-MX"/>
              </w:rPr>
            </w:pPr>
            <w:r w:rsidRPr="0021323B">
              <w:rPr>
                <w:rFonts w:ascii="Arial" w:hAnsi="Arial" w:cs="Arial"/>
                <w:sz w:val="22"/>
                <w:szCs w:val="22"/>
                <w:lang w:val="es-MX"/>
              </w:rPr>
              <w:t>Anexo I – Documentos que componen la Oferta</w:t>
            </w:r>
          </w:p>
          <w:p w14:paraId="013ABF92" w14:textId="77777777" w:rsidR="007F4FC2" w:rsidRPr="0021323B" w:rsidRDefault="007F4FC2" w:rsidP="00610B9B">
            <w:pPr>
              <w:pStyle w:val="Prrafodelista"/>
              <w:numPr>
                <w:ilvl w:val="4"/>
                <w:numId w:val="1"/>
              </w:numPr>
              <w:tabs>
                <w:tab w:val="left" w:pos="432"/>
                <w:tab w:val="left" w:pos="1843"/>
              </w:tabs>
              <w:spacing w:before="120" w:after="120" w:line="360" w:lineRule="auto"/>
              <w:ind w:left="432" w:hanging="432"/>
              <w:jc w:val="both"/>
              <w:rPr>
                <w:rFonts w:ascii="Arial" w:hAnsi="Arial" w:cs="Arial"/>
                <w:sz w:val="22"/>
                <w:szCs w:val="22"/>
                <w:lang w:val="es-MX"/>
              </w:rPr>
            </w:pPr>
            <w:r w:rsidRPr="0021323B">
              <w:rPr>
                <w:rFonts w:ascii="Arial" w:hAnsi="Arial" w:cs="Arial"/>
                <w:sz w:val="22"/>
                <w:szCs w:val="22"/>
                <w:lang w:val="es-MX"/>
              </w:rPr>
              <w:t>Anexo II – Documentos a presentar para la firma del Contrato</w:t>
            </w:r>
          </w:p>
          <w:p w14:paraId="45D3FEA2" w14:textId="77777777" w:rsidR="007F4FC2" w:rsidRPr="00870B92" w:rsidRDefault="007F4FC2" w:rsidP="00870B92">
            <w:pPr>
              <w:autoSpaceDE w:val="0"/>
              <w:autoSpaceDN w:val="0"/>
              <w:spacing w:line="360" w:lineRule="auto"/>
              <w:rPr>
                <w:rFonts w:ascii="Arial" w:hAnsi="Arial" w:cs="Arial"/>
                <w:sz w:val="22"/>
                <w:szCs w:val="22"/>
                <w:lang w:eastAsia="en-US"/>
              </w:rPr>
            </w:pPr>
            <w:r w:rsidRPr="0021323B">
              <w:rPr>
                <w:rFonts w:ascii="Arial" w:hAnsi="Arial" w:cs="Arial"/>
                <w:sz w:val="22"/>
                <w:szCs w:val="22"/>
              </w:rPr>
              <w:t>Las Instrucciones a los Oferentes (IAO.SBE) y las Condiciones Generales del Contrato (CGC.SBE) corresponden a las publicadas por la Dirección Nacional de Contrataciones Públicas en el Sistema de Información de las Contrataciones Públicas, las cuales son de uso general para todas las unidades compradoras determinadas en el Art. 1 de la Ley Nº 2.051/03, en los procesos de Subasta a la Baja Electrónica.</w:t>
            </w:r>
          </w:p>
        </w:tc>
      </w:tr>
      <w:tr w:rsidR="007F4FC2" w:rsidRPr="0021323B" w14:paraId="30EA373C" w14:textId="77777777" w:rsidTr="00F34858">
        <w:tc>
          <w:tcPr>
            <w:tcW w:w="2117" w:type="dxa"/>
            <w:tcBorders>
              <w:top w:val="single" w:sz="4" w:space="0" w:color="auto"/>
              <w:left w:val="single" w:sz="4" w:space="0" w:color="auto"/>
              <w:bottom w:val="single" w:sz="4" w:space="0" w:color="auto"/>
              <w:right w:val="single" w:sz="4" w:space="0" w:color="auto"/>
            </w:tcBorders>
          </w:tcPr>
          <w:p w14:paraId="529BAE97" w14:textId="12DFA12B" w:rsidR="007F4FC2" w:rsidRPr="00870B92" w:rsidRDefault="00790E18" w:rsidP="00870B92">
            <w:pPr>
              <w:autoSpaceDE w:val="0"/>
              <w:autoSpaceDN w:val="0"/>
              <w:spacing w:line="360" w:lineRule="auto"/>
              <w:rPr>
                <w:rFonts w:ascii="Arial" w:hAnsi="Arial" w:cs="Arial"/>
                <w:color w:val="000000"/>
                <w:sz w:val="22"/>
                <w:szCs w:val="22"/>
              </w:rPr>
            </w:pPr>
            <w:r>
              <w:rPr>
                <w:rFonts w:ascii="Arial" w:hAnsi="Arial" w:cs="Arial"/>
                <w:color w:val="000000"/>
                <w:sz w:val="22"/>
                <w:szCs w:val="22"/>
              </w:rPr>
              <w:t>IAO 2</w:t>
            </w:r>
          </w:p>
        </w:tc>
        <w:tc>
          <w:tcPr>
            <w:tcW w:w="8056" w:type="dxa"/>
            <w:tcBorders>
              <w:top w:val="single" w:sz="4" w:space="0" w:color="auto"/>
              <w:left w:val="single" w:sz="4" w:space="0" w:color="auto"/>
              <w:bottom w:val="single" w:sz="4" w:space="0" w:color="auto"/>
              <w:right w:val="single" w:sz="4" w:space="0" w:color="auto"/>
            </w:tcBorders>
          </w:tcPr>
          <w:p w14:paraId="3985C0BB" w14:textId="40CCD622" w:rsidR="007F4FC2" w:rsidRPr="00290488" w:rsidRDefault="007F4FC2" w:rsidP="00870B92">
            <w:pPr>
              <w:spacing w:before="120" w:after="120" w:line="360" w:lineRule="auto"/>
              <w:rPr>
                <w:rFonts w:ascii="Arial" w:hAnsi="Arial" w:cs="Arial"/>
                <w:sz w:val="22"/>
                <w:szCs w:val="22"/>
              </w:rPr>
            </w:pPr>
            <w:r w:rsidRPr="0021323B">
              <w:rPr>
                <w:rFonts w:ascii="Arial" w:hAnsi="Arial" w:cs="Arial"/>
                <w:sz w:val="22"/>
                <w:szCs w:val="22"/>
              </w:rPr>
              <w:t xml:space="preserve">Los rubros para la presente Subasta a la Baja Electrónica – modalidad </w:t>
            </w:r>
            <w:r w:rsidR="00290488">
              <w:rPr>
                <w:rFonts w:ascii="Arial" w:hAnsi="Arial" w:cs="Arial"/>
                <w:sz w:val="22"/>
                <w:szCs w:val="22"/>
              </w:rPr>
              <w:t>CONTRATO ABIERTO</w:t>
            </w:r>
            <w:r w:rsidRPr="0021323B">
              <w:rPr>
                <w:rFonts w:ascii="Arial" w:hAnsi="Arial" w:cs="Arial"/>
                <w:sz w:val="22"/>
                <w:szCs w:val="22"/>
              </w:rPr>
              <w:t xml:space="preserve"> se encuentran expresamente previstos en el rubro:</w:t>
            </w:r>
            <w:r w:rsidR="00290488" w:rsidRPr="0070173D">
              <w:rPr>
                <w:rFonts w:ascii="Arial" w:hAnsi="Arial" w:cs="Arial"/>
                <w:i/>
                <w:iCs/>
                <w:sz w:val="22"/>
                <w:szCs w:val="22"/>
              </w:rPr>
              <w:t>520</w:t>
            </w:r>
            <w:r w:rsidR="00290488">
              <w:rPr>
                <w:rFonts w:ascii="Arial" w:hAnsi="Arial" w:cs="Arial"/>
                <w:i/>
                <w:iCs/>
                <w:color w:val="FF0000"/>
                <w:sz w:val="22"/>
                <w:szCs w:val="22"/>
              </w:rPr>
              <w:t xml:space="preserve"> </w:t>
            </w:r>
            <w:r w:rsidRPr="0021323B">
              <w:rPr>
                <w:rFonts w:ascii="Arial" w:hAnsi="Arial" w:cs="Arial"/>
                <w:sz w:val="22"/>
                <w:szCs w:val="22"/>
              </w:rPr>
              <w:t xml:space="preserve">rubro; Subgrupo: </w:t>
            </w:r>
            <w:r w:rsidR="00690619">
              <w:rPr>
                <w:rFonts w:ascii="Arial" w:hAnsi="Arial" w:cs="Arial"/>
                <w:sz w:val="22"/>
                <w:szCs w:val="22"/>
              </w:rPr>
              <w:t>521</w:t>
            </w:r>
            <w:r w:rsidRPr="0021323B">
              <w:rPr>
                <w:rFonts w:ascii="Arial" w:hAnsi="Arial" w:cs="Arial"/>
                <w:sz w:val="22"/>
                <w:szCs w:val="22"/>
              </w:rPr>
              <w:t xml:space="preserve">: Objeto de Gasto: </w:t>
            </w:r>
            <w:r w:rsidR="00690619">
              <w:rPr>
                <w:rFonts w:ascii="Arial" w:hAnsi="Arial" w:cs="Arial"/>
                <w:sz w:val="22"/>
                <w:szCs w:val="22"/>
              </w:rPr>
              <w:t>522;</w:t>
            </w:r>
            <w:r w:rsidRPr="0021323B">
              <w:rPr>
                <w:rFonts w:ascii="Arial" w:hAnsi="Arial" w:cs="Arial"/>
                <w:sz w:val="22"/>
                <w:szCs w:val="22"/>
              </w:rPr>
              <w:t xml:space="preserve"> </w:t>
            </w:r>
            <w:r w:rsidR="00681986" w:rsidRPr="0021323B">
              <w:rPr>
                <w:rFonts w:ascii="Arial" w:hAnsi="Arial" w:cs="Arial"/>
                <w:sz w:val="22"/>
                <w:szCs w:val="22"/>
              </w:rPr>
              <w:t>Fuente de Financiamiento:</w:t>
            </w:r>
            <w:r w:rsidR="00290488">
              <w:rPr>
                <w:rFonts w:ascii="Arial" w:hAnsi="Arial" w:cs="Arial"/>
                <w:sz w:val="22"/>
                <w:szCs w:val="22"/>
              </w:rPr>
              <w:t xml:space="preserve"> 20 </w:t>
            </w:r>
            <w:r w:rsidR="00681986" w:rsidRPr="0021323B">
              <w:rPr>
                <w:rFonts w:ascii="Arial" w:hAnsi="Arial" w:cs="Arial"/>
                <w:sz w:val="22"/>
                <w:szCs w:val="22"/>
              </w:rPr>
              <w:t xml:space="preserve"> </w:t>
            </w:r>
            <w:r w:rsidR="00290488">
              <w:rPr>
                <w:rFonts w:ascii="Arial" w:hAnsi="Arial" w:cs="Arial"/>
                <w:sz w:val="22"/>
                <w:szCs w:val="22"/>
              </w:rPr>
              <w:t>OF 04</w:t>
            </w:r>
            <w:r w:rsidR="00681986" w:rsidRPr="0021323B">
              <w:rPr>
                <w:rFonts w:ascii="Arial" w:hAnsi="Arial" w:cs="Arial"/>
                <w:sz w:val="22"/>
                <w:szCs w:val="22"/>
              </w:rPr>
              <w:t xml:space="preserve"> </w:t>
            </w:r>
            <w:r w:rsidRPr="0021323B">
              <w:rPr>
                <w:rFonts w:ascii="Arial" w:hAnsi="Arial" w:cs="Arial"/>
                <w:sz w:val="22"/>
                <w:szCs w:val="22"/>
              </w:rPr>
              <w:t xml:space="preserve">del Presupuesto General de la Nación para el Ejercicio </w:t>
            </w:r>
            <w:r w:rsidR="00290488" w:rsidRPr="00290488">
              <w:rPr>
                <w:rFonts w:ascii="Arial" w:hAnsi="Arial" w:cs="Arial"/>
                <w:i/>
                <w:iCs/>
                <w:sz w:val="22"/>
                <w:szCs w:val="22"/>
              </w:rPr>
              <w:t>2017</w:t>
            </w:r>
            <w:r w:rsidRPr="0021323B">
              <w:rPr>
                <w:rFonts w:ascii="Arial" w:hAnsi="Arial" w:cs="Arial"/>
                <w:sz w:val="22"/>
                <w:szCs w:val="22"/>
              </w:rPr>
              <w:t xml:space="preserve"> aprobado por Ley </w:t>
            </w:r>
            <w:r w:rsidR="00690619">
              <w:rPr>
                <w:rFonts w:ascii="Arial" w:hAnsi="Arial" w:cs="Arial"/>
                <w:iCs/>
                <w:sz w:val="22"/>
                <w:szCs w:val="22"/>
              </w:rPr>
              <w:t>5554</w:t>
            </w:r>
            <w:r w:rsidRPr="00290488">
              <w:rPr>
                <w:rFonts w:ascii="Arial" w:hAnsi="Arial" w:cs="Arial"/>
                <w:iCs/>
                <w:sz w:val="22"/>
                <w:szCs w:val="22"/>
              </w:rPr>
              <w:t>,</w:t>
            </w:r>
            <w:r w:rsidRPr="00290488">
              <w:rPr>
                <w:rFonts w:ascii="Arial" w:hAnsi="Arial" w:cs="Arial"/>
                <w:sz w:val="22"/>
                <w:szCs w:val="22"/>
              </w:rPr>
              <w:t xml:space="preserve"> </w:t>
            </w:r>
            <w:r w:rsidRPr="0021323B">
              <w:rPr>
                <w:rFonts w:ascii="Arial" w:hAnsi="Arial" w:cs="Arial"/>
                <w:sz w:val="22"/>
                <w:szCs w:val="22"/>
              </w:rPr>
              <w:t xml:space="preserve">asignado a la </w:t>
            </w:r>
            <w:r w:rsidR="00290488" w:rsidRPr="00290488">
              <w:rPr>
                <w:rFonts w:ascii="Arial" w:hAnsi="Arial" w:cs="Arial"/>
                <w:iCs/>
                <w:sz w:val="22"/>
                <w:szCs w:val="22"/>
              </w:rPr>
              <w:t>Com</w:t>
            </w:r>
            <w:r w:rsidR="00690619">
              <w:rPr>
                <w:rFonts w:ascii="Arial" w:hAnsi="Arial" w:cs="Arial"/>
                <w:iCs/>
                <w:sz w:val="22"/>
                <w:szCs w:val="22"/>
              </w:rPr>
              <w:t>isión Nacional de Regulación y A</w:t>
            </w:r>
            <w:r w:rsidR="00290488" w:rsidRPr="00290488">
              <w:rPr>
                <w:rFonts w:ascii="Arial" w:hAnsi="Arial" w:cs="Arial"/>
                <w:iCs/>
                <w:sz w:val="22"/>
                <w:szCs w:val="22"/>
              </w:rPr>
              <w:t>provechamiento del Río Pilcomayo</w:t>
            </w:r>
            <w:ins w:id="112" w:author="Jorge Agustin Fernandez Pereira" w:date="2017-06-27T11:24:00Z">
              <w:r w:rsidR="00897B5E">
                <w:rPr>
                  <w:rFonts w:ascii="Arial" w:hAnsi="Arial" w:cs="Arial"/>
                  <w:iCs/>
                  <w:sz w:val="22"/>
                  <w:szCs w:val="22"/>
                </w:rPr>
                <w:t>. Parte de los fondos se encuentran ad Referendum</w:t>
              </w:r>
            </w:ins>
            <w:r w:rsidRPr="00290488">
              <w:rPr>
                <w:rFonts w:ascii="Arial" w:hAnsi="Arial" w:cs="Arial"/>
                <w:iCs/>
                <w:sz w:val="22"/>
                <w:szCs w:val="22"/>
              </w:rPr>
              <w:t xml:space="preserve"> </w:t>
            </w:r>
            <w:ins w:id="113" w:author="Jorge Agustin Fernandez Pereira" w:date="2017-06-27T11:24:00Z">
              <w:r w:rsidR="00897B5E">
                <w:rPr>
                  <w:rFonts w:ascii="Arial" w:hAnsi="Arial" w:cs="Arial"/>
                  <w:iCs/>
                  <w:sz w:val="22"/>
                  <w:szCs w:val="22"/>
                </w:rPr>
                <w:t>a la reprogramaci</w:t>
              </w:r>
            </w:ins>
            <w:ins w:id="114" w:author="Jorge Agustin Fernandez Pereira" w:date="2017-06-27T11:25:00Z">
              <w:r w:rsidR="00897B5E">
                <w:rPr>
                  <w:rFonts w:ascii="Arial" w:hAnsi="Arial" w:cs="Arial"/>
                  <w:iCs/>
                  <w:sz w:val="22"/>
                  <w:szCs w:val="22"/>
                </w:rPr>
                <w:t>ón prespuestaria.</w:t>
              </w:r>
            </w:ins>
          </w:p>
          <w:p w14:paraId="5B3F92A9" w14:textId="4B090AC9" w:rsidR="007F4FC2" w:rsidRPr="00870B92" w:rsidRDefault="00690619" w:rsidP="00870B92">
            <w:pPr>
              <w:spacing w:before="120" w:after="120" w:line="360" w:lineRule="auto"/>
              <w:rPr>
                <w:rFonts w:ascii="Arial" w:hAnsi="Arial" w:cs="Arial"/>
                <w:b/>
                <w:bCs/>
                <w:sz w:val="22"/>
                <w:szCs w:val="22"/>
              </w:rPr>
            </w:pPr>
            <w:del w:id="115" w:author="Jorge Agustin Fernandez Pereira" w:date="2017-06-27T11:28:00Z">
              <w:r w:rsidDel="008B67D5">
                <w:rPr>
                  <w:rFonts w:ascii="Arial" w:hAnsi="Arial" w:cs="Arial"/>
                  <w:b/>
                  <w:bCs/>
                  <w:sz w:val="22"/>
                  <w:szCs w:val="22"/>
                </w:rPr>
                <w:delText>La contratación será plurianual.</w:delText>
              </w:r>
            </w:del>
          </w:p>
        </w:tc>
      </w:tr>
      <w:tr w:rsidR="007F4FC2" w:rsidRPr="0021323B" w14:paraId="71448AAE" w14:textId="77777777" w:rsidTr="00F34858">
        <w:tc>
          <w:tcPr>
            <w:tcW w:w="2117" w:type="dxa"/>
            <w:tcBorders>
              <w:top w:val="single" w:sz="4" w:space="0" w:color="auto"/>
              <w:left w:val="single" w:sz="4" w:space="0" w:color="auto"/>
              <w:bottom w:val="single" w:sz="4" w:space="0" w:color="auto"/>
              <w:right w:val="single" w:sz="4" w:space="0" w:color="auto"/>
            </w:tcBorders>
          </w:tcPr>
          <w:p w14:paraId="2455CA79" w14:textId="77777777" w:rsidR="007F4FC2" w:rsidRPr="00870B92" w:rsidRDefault="007F4FC2" w:rsidP="00870B92">
            <w:pPr>
              <w:spacing w:line="360" w:lineRule="auto"/>
              <w:rPr>
                <w:rFonts w:ascii="Arial" w:hAnsi="Arial" w:cs="Arial"/>
                <w:color w:val="000000"/>
                <w:sz w:val="22"/>
                <w:szCs w:val="22"/>
              </w:rPr>
            </w:pPr>
            <w:r w:rsidRPr="00870B92">
              <w:rPr>
                <w:rFonts w:ascii="Arial" w:hAnsi="Arial" w:cs="Arial"/>
                <w:color w:val="000000"/>
                <w:sz w:val="22"/>
                <w:szCs w:val="22"/>
              </w:rPr>
              <w:t>IAO 6.2. y 6.3.</w:t>
            </w:r>
          </w:p>
        </w:tc>
        <w:tc>
          <w:tcPr>
            <w:tcW w:w="8056" w:type="dxa"/>
            <w:tcBorders>
              <w:top w:val="single" w:sz="4" w:space="0" w:color="auto"/>
              <w:left w:val="single" w:sz="4" w:space="0" w:color="auto"/>
              <w:bottom w:val="single" w:sz="4" w:space="0" w:color="auto"/>
              <w:right w:val="single" w:sz="4" w:space="0" w:color="auto"/>
            </w:tcBorders>
          </w:tcPr>
          <w:p w14:paraId="3501EE8F" w14:textId="77777777" w:rsidR="00690619" w:rsidRPr="00CE579F" w:rsidRDefault="00690619" w:rsidP="00690619">
            <w:pPr>
              <w:spacing w:before="120" w:after="120"/>
              <w:rPr>
                <w:rFonts w:ascii="Arial" w:hAnsi="Arial" w:cs="Arial"/>
                <w:sz w:val="22"/>
                <w:szCs w:val="22"/>
                <w:lang w:eastAsia="en-US"/>
              </w:rPr>
            </w:pPr>
            <w:r w:rsidRPr="00CE579F">
              <w:rPr>
                <w:rFonts w:ascii="Arial" w:hAnsi="Arial" w:cs="Arial"/>
                <w:sz w:val="22"/>
                <w:szCs w:val="22"/>
                <w:lang w:eastAsia="en-US"/>
              </w:rPr>
              <w:t xml:space="preserve">La visita al sitio de Obras serán realizadas a cuenta del oferente interesado y </w:t>
            </w:r>
            <w:r w:rsidRPr="00CE579F">
              <w:rPr>
                <w:rFonts w:ascii="Arial" w:hAnsi="Arial" w:cs="Arial"/>
                <w:sz w:val="22"/>
                <w:szCs w:val="22"/>
                <w:lang w:eastAsia="en-US"/>
              </w:rPr>
              <w:lastRenderedPageBreak/>
              <w:t>acompañado por técnicos de la CNRP/MOPC, en el día …./…./201</w:t>
            </w:r>
          </w:p>
          <w:p w14:paraId="2629A5F7" w14:textId="77777777" w:rsidR="00690619" w:rsidRPr="00CE579F" w:rsidRDefault="00690619" w:rsidP="00690619">
            <w:pPr>
              <w:spacing w:before="120" w:after="120"/>
              <w:rPr>
                <w:rFonts w:ascii="Arial" w:hAnsi="Arial" w:cs="Arial"/>
                <w:sz w:val="22"/>
                <w:szCs w:val="22"/>
                <w:lang w:eastAsia="en-US"/>
              </w:rPr>
            </w:pPr>
            <w:r w:rsidRPr="00CE579F">
              <w:rPr>
                <w:rFonts w:ascii="Arial" w:hAnsi="Arial" w:cs="Arial"/>
                <w:sz w:val="22"/>
                <w:szCs w:val="22"/>
                <w:lang w:eastAsia="en-US"/>
              </w:rPr>
              <w:t xml:space="preserve">Para realizar la visita de Obras los interesados deberán presentarse en las oficinas de la Comisión Nacional del Rio Pilcomayo- CNRP, sito en: </w:t>
            </w:r>
          </w:p>
          <w:p w14:paraId="26D0A92F" w14:textId="75BFD3D0" w:rsidR="00690619" w:rsidRPr="00CE579F" w:rsidRDefault="00690619" w:rsidP="00690619">
            <w:pPr>
              <w:spacing w:before="120" w:after="120"/>
              <w:rPr>
                <w:rFonts w:ascii="Arial" w:hAnsi="Arial" w:cs="Arial"/>
                <w:sz w:val="22"/>
                <w:szCs w:val="22"/>
                <w:lang w:eastAsia="en-US"/>
              </w:rPr>
            </w:pPr>
            <w:r w:rsidRPr="00CE579F">
              <w:rPr>
                <w:rFonts w:ascii="Arial" w:hAnsi="Arial" w:cs="Arial"/>
                <w:sz w:val="22"/>
                <w:szCs w:val="22"/>
                <w:lang w:eastAsia="en-US"/>
              </w:rPr>
              <w:t>Calle y número: Gral. Santos</w:t>
            </w:r>
            <w:r>
              <w:rPr>
                <w:rFonts w:ascii="Arial" w:hAnsi="Arial" w:cs="Arial"/>
                <w:sz w:val="22"/>
                <w:szCs w:val="22"/>
                <w:lang w:eastAsia="en-US"/>
              </w:rPr>
              <w:t xml:space="preserve"> N° 371</w:t>
            </w:r>
            <w:r w:rsidRPr="00CE579F">
              <w:rPr>
                <w:rFonts w:ascii="Arial" w:hAnsi="Arial" w:cs="Arial"/>
                <w:sz w:val="22"/>
                <w:szCs w:val="22"/>
                <w:lang w:eastAsia="en-US"/>
              </w:rPr>
              <w:t xml:space="preserve">- Edificio </w:t>
            </w:r>
            <w:r>
              <w:rPr>
                <w:rFonts w:ascii="Arial" w:hAnsi="Arial" w:cs="Arial"/>
                <w:sz w:val="22"/>
                <w:szCs w:val="22"/>
                <w:lang w:eastAsia="en-US"/>
              </w:rPr>
              <w:t xml:space="preserve">ex </w:t>
            </w:r>
            <w:r w:rsidRPr="00CE579F">
              <w:rPr>
                <w:rFonts w:ascii="Arial" w:hAnsi="Arial" w:cs="Arial"/>
                <w:sz w:val="22"/>
                <w:szCs w:val="22"/>
                <w:lang w:eastAsia="en-US"/>
              </w:rPr>
              <w:t>ATE</w:t>
            </w:r>
          </w:p>
          <w:p w14:paraId="2DF7293F" w14:textId="57F3222C" w:rsidR="00690619" w:rsidRPr="00CE579F" w:rsidRDefault="00690619" w:rsidP="00690619">
            <w:pPr>
              <w:spacing w:before="120" w:after="120"/>
              <w:rPr>
                <w:rFonts w:ascii="Arial" w:hAnsi="Arial" w:cs="Arial"/>
                <w:sz w:val="22"/>
                <w:szCs w:val="22"/>
                <w:lang w:eastAsia="en-US"/>
              </w:rPr>
            </w:pPr>
            <w:r w:rsidRPr="00CE579F">
              <w:rPr>
                <w:rFonts w:ascii="Arial" w:hAnsi="Arial" w:cs="Arial"/>
                <w:sz w:val="22"/>
                <w:szCs w:val="22"/>
                <w:lang w:eastAsia="en-US"/>
              </w:rPr>
              <w:t>Ciudad</w:t>
            </w:r>
            <w:r>
              <w:rPr>
                <w:rFonts w:ascii="Arial" w:hAnsi="Arial" w:cs="Arial"/>
                <w:sz w:val="22"/>
                <w:szCs w:val="22"/>
                <w:lang w:eastAsia="en-US"/>
              </w:rPr>
              <w:t>: Asunción-</w:t>
            </w:r>
            <w:r w:rsidRPr="00CE579F">
              <w:rPr>
                <w:rFonts w:ascii="Arial" w:hAnsi="Arial" w:cs="Arial"/>
                <w:sz w:val="22"/>
                <w:szCs w:val="22"/>
                <w:lang w:eastAsia="en-US"/>
              </w:rPr>
              <w:t>Paraguay</w:t>
            </w:r>
          </w:p>
          <w:p w14:paraId="7DF62010" w14:textId="397E8196" w:rsidR="00690619" w:rsidRPr="00CE579F" w:rsidRDefault="00690619" w:rsidP="00690619">
            <w:pPr>
              <w:spacing w:before="120" w:after="120"/>
              <w:rPr>
                <w:rFonts w:ascii="Arial" w:hAnsi="Arial" w:cs="Arial"/>
                <w:sz w:val="22"/>
                <w:szCs w:val="22"/>
                <w:lang w:eastAsia="en-US"/>
              </w:rPr>
            </w:pPr>
            <w:r w:rsidRPr="00CE579F">
              <w:rPr>
                <w:rFonts w:ascii="Arial" w:hAnsi="Arial" w:cs="Arial"/>
                <w:sz w:val="22"/>
                <w:szCs w:val="22"/>
                <w:lang w:eastAsia="en-US"/>
              </w:rPr>
              <w:t xml:space="preserve">Fecha y Hora de salida: </w:t>
            </w:r>
            <w:r>
              <w:rPr>
                <w:rFonts w:ascii="Arial" w:hAnsi="Arial" w:cs="Arial"/>
                <w:sz w:val="22"/>
                <w:szCs w:val="22"/>
                <w:lang w:eastAsia="en-US"/>
              </w:rPr>
              <w:t>a acordar con interesado</w:t>
            </w:r>
          </w:p>
          <w:p w14:paraId="1C5B2FC6" w14:textId="6B435201" w:rsidR="007F4FC2" w:rsidRPr="00870B92" w:rsidRDefault="007F4FC2" w:rsidP="00870B92">
            <w:pPr>
              <w:spacing w:before="120" w:after="120" w:line="360" w:lineRule="auto"/>
              <w:rPr>
                <w:rFonts w:ascii="Arial" w:hAnsi="Arial" w:cs="Arial"/>
                <w:sz w:val="22"/>
                <w:szCs w:val="22"/>
                <w:lang w:eastAsia="en-US"/>
              </w:rPr>
            </w:pPr>
            <w:r w:rsidRPr="0021323B">
              <w:rPr>
                <w:rFonts w:ascii="Arial" w:hAnsi="Arial" w:cs="Arial"/>
                <w:sz w:val="22"/>
                <w:szCs w:val="22"/>
              </w:rPr>
              <w:t>Todo oferente que no efectúe dicha visita, deberá declarar en su oferta expresamente que conoce el sitio de los trabajos y que cuenta con la información  necesaria relativa a la zona para preparar la oferta y celebrar el contrato.</w:t>
            </w:r>
          </w:p>
        </w:tc>
      </w:tr>
      <w:tr w:rsidR="007F4FC2" w:rsidRPr="0021323B" w14:paraId="245DD4D0" w14:textId="77777777" w:rsidTr="006C2772">
        <w:tblPrEx>
          <w:tblW w:w="10173" w:type="dxa"/>
          <w:tblInd w:w="-142" w:type="dxa"/>
          <w:tblLayout w:type="fixed"/>
          <w:tblLook w:val="00A0" w:firstRow="1" w:lastRow="0" w:firstColumn="1" w:lastColumn="0" w:noHBand="0" w:noVBand="0"/>
          <w:tblPrExChange w:id="116" w:author="Jorge Agustin Fernandez Pereira" w:date="2017-06-27T11:31:00Z">
            <w:tblPrEx>
              <w:tblW w:w="10173" w:type="dxa"/>
              <w:tblInd w:w="-142" w:type="dxa"/>
              <w:tblLayout w:type="fixed"/>
              <w:tblLook w:val="00A0" w:firstRow="1" w:lastRow="0" w:firstColumn="1" w:lastColumn="0" w:noHBand="0" w:noVBand="0"/>
            </w:tblPrEx>
          </w:tblPrExChange>
        </w:tblPrEx>
        <w:trPr>
          <w:trHeight w:val="1495"/>
          <w:trPrChange w:id="117" w:author="Jorge Agustin Fernandez Pereira" w:date="2017-06-27T11:31:00Z">
            <w:trPr>
              <w:gridBefore w:val="1"/>
              <w:trHeight w:val="1980"/>
            </w:trPr>
          </w:trPrChange>
        </w:trPr>
        <w:tc>
          <w:tcPr>
            <w:tcW w:w="2117" w:type="dxa"/>
            <w:tcBorders>
              <w:top w:val="single" w:sz="4" w:space="0" w:color="auto"/>
              <w:left w:val="single" w:sz="4" w:space="0" w:color="auto"/>
              <w:bottom w:val="single" w:sz="4" w:space="0" w:color="auto"/>
              <w:right w:val="single" w:sz="4" w:space="0" w:color="auto"/>
            </w:tcBorders>
            <w:tcPrChange w:id="118" w:author="Jorge Agustin Fernandez Pereira" w:date="2017-06-27T11:31:00Z">
              <w:tcPr>
                <w:tcW w:w="2117" w:type="dxa"/>
                <w:gridSpan w:val="2"/>
                <w:tcBorders>
                  <w:top w:val="single" w:sz="4" w:space="0" w:color="auto"/>
                  <w:left w:val="single" w:sz="4" w:space="0" w:color="auto"/>
                  <w:bottom w:val="single" w:sz="4" w:space="0" w:color="auto"/>
                  <w:right w:val="single" w:sz="4" w:space="0" w:color="auto"/>
                </w:tcBorders>
              </w:tcPr>
            </w:tcPrChange>
          </w:tcPr>
          <w:p w14:paraId="6D89278D" w14:textId="51D317D1" w:rsidR="007F4FC2" w:rsidRPr="00870B92" w:rsidRDefault="007F4FC2" w:rsidP="00870B92">
            <w:pPr>
              <w:spacing w:line="360" w:lineRule="auto"/>
              <w:rPr>
                <w:rFonts w:ascii="Arial" w:hAnsi="Arial" w:cs="Arial"/>
                <w:sz w:val="22"/>
                <w:szCs w:val="22"/>
              </w:rPr>
            </w:pPr>
            <w:r w:rsidRPr="00870B92">
              <w:rPr>
                <w:rFonts w:ascii="Arial" w:hAnsi="Arial" w:cs="Arial"/>
                <w:sz w:val="22"/>
                <w:szCs w:val="22"/>
              </w:rPr>
              <w:lastRenderedPageBreak/>
              <w:t xml:space="preserve">IAO </w:t>
            </w:r>
            <w:r w:rsidR="00790E18">
              <w:rPr>
                <w:rFonts w:ascii="Arial" w:hAnsi="Arial" w:cs="Arial"/>
                <w:sz w:val="22"/>
                <w:szCs w:val="22"/>
              </w:rPr>
              <w:t>8</w:t>
            </w:r>
          </w:p>
        </w:tc>
        <w:tc>
          <w:tcPr>
            <w:tcW w:w="8056" w:type="dxa"/>
            <w:tcBorders>
              <w:top w:val="single" w:sz="4" w:space="0" w:color="auto"/>
              <w:left w:val="single" w:sz="4" w:space="0" w:color="auto"/>
              <w:bottom w:val="single" w:sz="4" w:space="0" w:color="auto"/>
              <w:right w:val="single" w:sz="4" w:space="0" w:color="auto"/>
            </w:tcBorders>
            <w:tcPrChange w:id="119" w:author="Jorge Agustin Fernandez Pereira" w:date="2017-06-27T11:31:00Z">
              <w:tcPr>
                <w:tcW w:w="8056" w:type="dxa"/>
                <w:gridSpan w:val="2"/>
                <w:tcBorders>
                  <w:top w:val="single" w:sz="4" w:space="0" w:color="auto"/>
                  <w:left w:val="single" w:sz="4" w:space="0" w:color="auto"/>
                  <w:bottom w:val="single" w:sz="4" w:space="0" w:color="auto"/>
                  <w:right w:val="single" w:sz="4" w:space="0" w:color="auto"/>
                </w:tcBorders>
              </w:tcPr>
            </w:tcPrChange>
          </w:tcPr>
          <w:p w14:paraId="41BF2D41" w14:textId="77777777" w:rsidR="007F4FC2" w:rsidRPr="00450A56" w:rsidDel="006C2772" w:rsidRDefault="007F4FC2" w:rsidP="00870B92">
            <w:pPr>
              <w:keepNext/>
              <w:keepLines/>
              <w:spacing w:before="120" w:after="120" w:line="360" w:lineRule="auto"/>
              <w:rPr>
                <w:del w:id="120" w:author="Jorge Agustin Fernandez Pereira" w:date="2017-06-27T11:29:00Z"/>
                <w:rFonts w:ascii="Arial" w:hAnsi="Arial" w:cs="Arial"/>
                <w:sz w:val="22"/>
                <w:szCs w:val="22"/>
              </w:rPr>
            </w:pPr>
            <w:r w:rsidRPr="0021323B">
              <w:rPr>
                <w:rFonts w:ascii="Arial" w:hAnsi="Arial" w:cs="Arial"/>
                <w:sz w:val="22"/>
                <w:szCs w:val="22"/>
              </w:rPr>
              <w:t xml:space="preserve">Idioma de los documentos de la Oferta: La Convocante aceptará catálogos, anexos técnicos, folletos y otros textos complementarios en idioma diferente al castellano: </w:t>
            </w:r>
            <w:r w:rsidRPr="005E1EF8">
              <w:rPr>
                <w:rFonts w:ascii="Arial" w:hAnsi="Arial" w:cs="Arial"/>
                <w:sz w:val="22"/>
                <w:szCs w:val="22"/>
              </w:rPr>
              <w:t>NO</w:t>
            </w:r>
          </w:p>
          <w:p w14:paraId="5E37F924" w14:textId="73E2F053" w:rsidR="007F4FC2" w:rsidRPr="00870B92" w:rsidRDefault="006C2772" w:rsidP="00690619">
            <w:pPr>
              <w:keepNext/>
              <w:keepLines/>
              <w:spacing w:before="120" w:after="120" w:line="360" w:lineRule="auto"/>
              <w:rPr>
                <w:rFonts w:ascii="Arial" w:hAnsi="Arial" w:cs="Arial"/>
                <w:i/>
                <w:iCs/>
                <w:color w:val="FF0000"/>
                <w:sz w:val="22"/>
                <w:szCs w:val="22"/>
              </w:rPr>
            </w:pPr>
            <w:ins w:id="121" w:author="Jorge Agustin Fernandez Pereira" w:date="2017-06-27T11:30:00Z">
              <w:r w:rsidRPr="006C2772">
                <w:rPr>
                  <w:rFonts w:ascii="Arial" w:hAnsi="Arial" w:cs="Arial"/>
                  <w:iCs/>
                  <w:sz w:val="22"/>
                  <w:szCs w:val="22"/>
                  <w:rPrChange w:id="122" w:author="Jorge Agustin Fernandez Pereira" w:date="2017-06-27T11:30:00Z">
                    <w:rPr>
                      <w:rFonts w:ascii="Arial" w:hAnsi="Arial" w:cs="Arial"/>
                      <w:i/>
                      <w:iCs/>
                      <w:color w:val="FF0000"/>
                      <w:sz w:val="22"/>
                      <w:szCs w:val="22"/>
                    </w:rPr>
                  </w:rPrChange>
                </w:rPr>
                <w:t xml:space="preserve"> APLICA</w:t>
              </w:r>
            </w:ins>
          </w:p>
        </w:tc>
      </w:tr>
      <w:tr w:rsidR="007F4FC2" w:rsidRPr="0021323B" w14:paraId="371FE035" w14:textId="77777777" w:rsidTr="00AD7778">
        <w:tblPrEx>
          <w:tblW w:w="10173" w:type="dxa"/>
          <w:tblInd w:w="-142" w:type="dxa"/>
          <w:tblLayout w:type="fixed"/>
          <w:tblLook w:val="00A0" w:firstRow="1" w:lastRow="0" w:firstColumn="1" w:lastColumn="0" w:noHBand="0" w:noVBand="0"/>
          <w:tblPrExChange w:id="123" w:author="Jorge Agustin Fernandez Pereira" w:date="2017-06-27T11:29:00Z">
            <w:tblPrEx>
              <w:tblW w:w="10173" w:type="dxa"/>
              <w:tblInd w:w="-142" w:type="dxa"/>
              <w:tblLayout w:type="fixed"/>
              <w:tblLook w:val="00A0" w:firstRow="1" w:lastRow="0" w:firstColumn="1" w:lastColumn="0" w:noHBand="0" w:noVBand="0"/>
            </w:tblPrEx>
          </w:tblPrExChange>
        </w:tblPrEx>
        <w:trPr>
          <w:trHeight w:val="786"/>
          <w:trPrChange w:id="124" w:author="Jorge Agustin Fernandez Pereira" w:date="2017-06-27T11:29:00Z">
            <w:trPr>
              <w:gridBefore w:val="1"/>
            </w:trPr>
          </w:trPrChange>
        </w:trPr>
        <w:tc>
          <w:tcPr>
            <w:tcW w:w="2117" w:type="dxa"/>
            <w:tcBorders>
              <w:top w:val="single" w:sz="4" w:space="0" w:color="auto"/>
              <w:left w:val="single" w:sz="4" w:space="0" w:color="auto"/>
              <w:bottom w:val="single" w:sz="4" w:space="0" w:color="auto"/>
              <w:right w:val="single" w:sz="4" w:space="0" w:color="auto"/>
            </w:tcBorders>
            <w:tcPrChange w:id="125" w:author="Jorge Agustin Fernandez Pereira" w:date="2017-06-27T11:29:00Z">
              <w:tcPr>
                <w:tcW w:w="2117" w:type="dxa"/>
                <w:gridSpan w:val="2"/>
                <w:tcBorders>
                  <w:top w:val="single" w:sz="4" w:space="0" w:color="auto"/>
                  <w:left w:val="single" w:sz="4" w:space="0" w:color="auto"/>
                  <w:bottom w:val="single" w:sz="4" w:space="0" w:color="auto"/>
                  <w:right w:val="single" w:sz="4" w:space="0" w:color="auto"/>
                </w:tcBorders>
              </w:tcPr>
            </w:tcPrChange>
          </w:tcPr>
          <w:p w14:paraId="3EB9F745" w14:textId="4761499C"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 xml:space="preserve">IAO </w:t>
            </w:r>
            <w:r w:rsidR="00790E18">
              <w:rPr>
                <w:rFonts w:ascii="Arial" w:hAnsi="Arial" w:cs="Arial"/>
                <w:color w:val="000000"/>
                <w:sz w:val="22"/>
                <w:szCs w:val="22"/>
              </w:rPr>
              <w:t>10</w:t>
            </w:r>
          </w:p>
        </w:tc>
        <w:tc>
          <w:tcPr>
            <w:tcW w:w="8056" w:type="dxa"/>
            <w:tcBorders>
              <w:top w:val="single" w:sz="4" w:space="0" w:color="auto"/>
              <w:left w:val="single" w:sz="4" w:space="0" w:color="auto"/>
              <w:bottom w:val="single" w:sz="4" w:space="0" w:color="auto"/>
              <w:right w:val="single" w:sz="4" w:space="0" w:color="auto"/>
            </w:tcBorders>
            <w:tcPrChange w:id="126" w:author="Jorge Agustin Fernandez Pereira" w:date="2017-06-27T11:29:00Z">
              <w:tcPr>
                <w:tcW w:w="8056" w:type="dxa"/>
                <w:gridSpan w:val="2"/>
                <w:tcBorders>
                  <w:top w:val="single" w:sz="4" w:space="0" w:color="auto"/>
                  <w:left w:val="single" w:sz="4" w:space="0" w:color="auto"/>
                  <w:bottom w:val="single" w:sz="4" w:space="0" w:color="auto"/>
                  <w:right w:val="single" w:sz="4" w:space="0" w:color="auto"/>
                </w:tcBorders>
              </w:tcPr>
            </w:tcPrChange>
          </w:tcPr>
          <w:p w14:paraId="7F4FE562" w14:textId="63BC761F" w:rsidR="00FD5F56" w:rsidRPr="00690619" w:rsidRDefault="007F4FC2" w:rsidP="00690619">
            <w:pPr>
              <w:keepNext/>
              <w:keepLines/>
              <w:spacing w:before="120" w:after="120" w:line="360" w:lineRule="auto"/>
              <w:rPr>
                <w:rFonts w:ascii="Arial" w:hAnsi="Arial" w:cs="Arial"/>
                <w:iCs/>
                <w:sz w:val="22"/>
                <w:szCs w:val="22"/>
              </w:rPr>
            </w:pPr>
            <w:r w:rsidRPr="0021323B">
              <w:rPr>
                <w:rFonts w:ascii="Arial" w:hAnsi="Arial" w:cs="Arial"/>
                <w:color w:val="000000"/>
                <w:sz w:val="22"/>
                <w:szCs w:val="22"/>
              </w:rPr>
              <w:t xml:space="preserve">Moneda de la Oferta: </w:t>
            </w:r>
            <w:r w:rsidR="00690619">
              <w:rPr>
                <w:rFonts w:ascii="Arial" w:hAnsi="Arial" w:cs="Arial"/>
                <w:iCs/>
                <w:sz w:val="22"/>
                <w:szCs w:val="22"/>
              </w:rPr>
              <w:t>Guaraníes</w:t>
            </w:r>
          </w:p>
        </w:tc>
      </w:tr>
      <w:tr w:rsidR="007F4FC2" w:rsidRPr="0021323B" w14:paraId="7455B55C" w14:textId="77777777" w:rsidTr="00F34858">
        <w:trPr>
          <w:trHeight w:val="424"/>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5CE9119E" w14:textId="77777777" w:rsidR="007F4FC2" w:rsidRPr="00870B92" w:rsidRDefault="007F4FC2" w:rsidP="00324438">
            <w:pPr>
              <w:widowControl/>
              <w:numPr>
                <w:ilvl w:val="0"/>
                <w:numId w:val="20"/>
              </w:numPr>
              <w:autoSpaceDE w:val="0"/>
              <w:autoSpaceDN w:val="0"/>
              <w:spacing w:line="360" w:lineRule="auto"/>
              <w:ind w:left="-18" w:firstLine="0"/>
              <w:jc w:val="center"/>
              <w:textAlignment w:val="auto"/>
              <w:rPr>
                <w:rFonts w:ascii="Arial" w:hAnsi="Arial" w:cs="Arial"/>
                <w:color w:val="000000"/>
                <w:sz w:val="22"/>
                <w:szCs w:val="22"/>
              </w:rPr>
            </w:pPr>
            <w:r w:rsidRPr="0021323B">
              <w:rPr>
                <w:rFonts w:ascii="Arial" w:hAnsi="Arial" w:cs="Arial"/>
                <w:b/>
                <w:bCs/>
                <w:color w:val="000000"/>
                <w:sz w:val="22"/>
                <w:szCs w:val="22"/>
              </w:rPr>
              <w:t>PLAZOS DE LA SUBASTA</w:t>
            </w:r>
          </w:p>
        </w:tc>
      </w:tr>
      <w:tr w:rsidR="007F4FC2" w:rsidRPr="0021323B" w14:paraId="2C6BFBB5" w14:textId="77777777" w:rsidTr="00F34858">
        <w:tc>
          <w:tcPr>
            <w:tcW w:w="2117" w:type="dxa"/>
            <w:tcBorders>
              <w:top w:val="single" w:sz="4" w:space="0" w:color="auto"/>
              <w:left w:val="single" w:sz="4" w:space="0" w:color="auto"/>
              <w:bottom w:val="single" w:sz="4" w:space="0" w:color="auto"/>
              <w:right w:val="single" w:sz="4" w:space="0" w:color="auto"/>
            </w:tcBorders>
          </w:tcPr>
          <w:p w14:paraId="171B77E5" w14:textId="370380D7"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w:t>
            </w:r>
            <w:r w:rsidR="00032FBA" w:rsidRPr="00870B92">
              <w:rPr>
                <w:rFonts w:ascii="Arial" w:hAnsi="Arial" w:cs="Arial"/>
                <w:color w:val="000000"/>
                <w:sz w:val="22"/>
                <w:szCs w:val="22"/>
              </w:rPr>
              <w:t xml:space="preserve"> </w:t>
            </w:r>
            <w:r w:rsidR="00774CF3">
              <w:rPr>
                <w:rFonts w:ascii="Arial" w:hAnsi="Arial" w:cs="Arial"/>
                <w:color w:val="000000"/>
                <w:sz w:val="22"/>
                <w:szCs w:val="22"/>
              </w:rPr>
              <w:t>20</w:t>
            </w:r>
            <w:r w:rsidR="00032FBA" w:rsidRPr="00870B92">
              <w:rPr>
                <w:rFonts w:ascii="Arial" w:hAnsi="Arial" w:cs="Arial"/>
                <w:color w:val="000000"/>
                <w:sz w:val="22"/>
                <w:szCs w:val="22"/>
              </w:rPr>
              <w:t>.1.</w:t>
            </w:r>
          </w:p>
        </w:tc>
        <w:tc>
          <w:tcPr>
            <w:tcW w:w="8056" w:type="dxa"/>
            <w:tcBorders>
              <w:top w:val="single" w:sz="4" w:space="0" w:color="auto"/>
              <w:left w:val="single" w:sz="4" w:space="0" w:color="auto"/>
              <w:bottom w:val="single" w:sz="4" w:space="0" w:color="auto"/>
              <w:right w:val="single" w:sz="4" w:space="0" w:color="auto"/>
            </w:tcBorders>
          </w:tcPr>
          <w:p w14:paraId="13D34E35" w14:textId="55062D32" w:rsidR="007F4FC2" w:rsidRPr="00870B92" w:rsidRDefault="00934EDA" w:rsidP="00DF0CE9">
            <w:pPr>
              <w:autoSpaceDE w:val="0"/>
              <w:autoSpaceDN w:val="0"/>
              <w:spacing w:before="120" w:after="120" w:line="360" w:lineRule="auto"/>
              <w:rPr>
                <w:rFonts w:ascii="Arial" w:hAnsi="Arial" w:cs="Arial"/>
                <w:b/>
                <w:bCs/>
                <w:color w:val="000000"/>
                <w:sz w:val="22"/>
                <w:szCs w:val="22"/>
              </w:rPr>
            </w:pPr>
            <w:r w:rsidRPr="0021323B">
              <w:rPr>
                <w:rFonts w:ascii="Arial" w:hAnsi="Arial" w:cs="Arial"/>
                <w:color w:val="000000"/>
                <w:sz w:val="22"/>
                <w:szCs w:val="22"/>
              </w:rPr>
              <w:t xml:space="preserve">Desde día de publicación del llamado y hasta la Fecha: </w:t>
            </w:r>
            <w:r w:rsidR="00DF0CE9">
              <w:rPr>
                <w:rFonts w:ascii="Arial" w:hAnsi="Arial" w:cs="Arial"/>
                <w:i/>
                <w:iCs/>
                <w:color w:val="FF0000"/>
                <w:sz w:val="22"/>
                <w:szCs w:val="22"/>
              </w:rPr>
              <w:t>…………..</w:t>
            </w:r>
            <w:r w:rsidRPr="0021323B">
              <w:rPr>
                <w:rFonts w:ascii="Arial" w:hAnsi="Arial" w:cs="Arial"/>
                <w:i/>
                <w:iCs/>
                <w:color w:val="FF0000"/>
                <w:sz w:val="22"/>
                <w:szCs w:val="22"/>
              </w:rPr>
              <w:t xml:space="preserve">,  </w:t>
            </w:r>
            <w:r w:rsidRPr="00250F2C">
              <w:rPr>
                <w:rFonts w:ascii="Arial" w:hAnsi="Arial" w:cs="Arial"/>
                <w:i/>
                <w:iCs/>
                <w:sz w:val="22"/>
                <w:szCs w:val="22"/>
              </w:rPr>
              <w:t>máximo 5 días hábiles antes de inicio de Recepción de Propuestas]</w:t>
            </w:r>
            <w:r w:rsidRPr="00250F2C">
              <w:rPr>
                <w:rFonts w:ascii="Arial" w:hAnsi="Arial" w:cs="Arial"/>
                <w:sz w:val="22"/>
                <w:szCs w:val="22"/>
              </w:rPr>
              <w:t xml:space="preserve">; hasta las: </w:t>
            </w:r>
            <w:r w:rsidRPr="00250F2C">
              <w:rPr>
                <w:rFonts w:ascii="Arial" w:hAnsi="Arial" w:cs="Arial"/>
                <w:i/>
                <w:iCs/>
                <w:sz w:val="22"/>
                <w:szCs w:val="22"/>
              </w:rPr>
              <w:t>[indicar</w:t>
            </w:r>
            <w:r w:rsidR="00473715" w:rsidRPr="00250F2C">
              <w:rPr>
                <w:rFonts w:ascii="Arial" w:hAnsi="Arial" w:cs="Arial"/>
                <w:i/>
                <w:iCs/>
                <w:sz w:val="22"/>
                <w:szCs w:val="22"/>
              </w:rPr>
              <w:t xml:space="preserve"> </w:t>
            </w:r>
            <w:r w:rsidRPr="00250F2C">
              <w:rPr>
                <w:rFonts w:ascii="Arial" w:hAnsi="Arial" w:cs="Arial"/>
                <w:i/>
                <w:iCs/>
                <w:sz w:val="22"/>
                <w:szCs w:val="22"/>
              </w:rPr>
              <w:t>hora tope]</w:t>
            </w:r>
            <w:r w:rsidR="00473715" w:rsidRPr="00250F2C">
              <w:rPr>
                <w:rFonts w:ascii="Arial" w:hAnsi="Arial" w:cs="Arial"/>
                <w:i/>
                <w:iCs/>
                <w:sz w:val="22"/>
                <w:szCs w:val="22"/>
              </w:rPr>
              <w:t>Fecha tope de consulta: Desde el día de publicación del llamado y hasta la Fecha: [indicar fecha tope antes del inicio de Recepción de Propuesta]; hasta las [indicar hora tope]</w:t>
            </w:r>
          </w:p>
        </w:tc>
      </w:tr>
      <w:tr w:rsidR="007F4FC2" w:rsidRPr="0021323B" w14:paraId="272C4BE4" w14:textId="77777777" w:rsidTr="00F34858">
        <w:tc>
          <w:tcPr>
            <w:tcW w:w="2117" w:type="dxa"/>
            <w:tcBorders>
              <w:top w:val="single" w:sz="4" w:space="0" w:color="auto"/>
              <w:left w:val="single" w:sz="4" w:space="0" w:color="auto"/>
              <w:bottom w:val="single" w:sz="4" w:space="0" w:color="auto"/>
              <w:right w:val="single" w:sz="4" w:space="0" w:color="auto"/>
            </w:tcBorders>
          </w:tcPr>
          <w:p w14:paraId="45A407ED" w14:textId="1C728882"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w:t>
            </w:r>
            <w:r w:rsidR="00032FBA" w:rsidRPr="00870B92">
              <w:rPr>
                <w:rFonts w:ascii="Arial" w:hAnsi="Arial" w:cs="Arial"/>
                <w:color w:val="000000"/>
                <w:sz w:val="22"/>
                <w:szCs w:val="22"/>
              </w:rPr>
              <w:t xml:space="preserve"> </w:t>
            </w:r>
            <w:r w:rsidR="00774CF3">
              <w:rPr>
                <w:rFonts w:ascii="Arial" w:hAnsi="Arial" w:cs="Arial"/>
                <w:color w:val="000000"/>
                <w:sz w:val="22"/>
                <w:szCs w:val="22"/>
              </w:rPr>
              <w:t>20</w:t>
            </w:r>
            <w:r w:rsidR="00032FBA" w:rsidRPr="00870B92">
              <w:rPr>
                <w:rFonts w:ascii="Arial" w:hAnsi="Arial" w:cs="Arial"/>
                <w:color w:val="000000"/>
                <w:sz w:val="22"/>
                <w:szCs w:val="22"/>
              </w:rPr>
              <w:t>.2.</w:t>
            </w:r>
          </w:p>
        </w:tc>
        <w:tc>
          <w:tcPr>
            <w:tcW w:w="8056" w:type="dxa"/>
            <w:tcBorders>
              <w:top w:val="single" w:sz="4" w:space="0" w:color="auto"/>
              <w:left w:val="single" w:sz="4" w:space="0" w:color="auto"/>
              <w:bottom w:val="single" w:sz="4" w:space="0" w:color="auto"/>
              <w:right w:val="single" w:sz="4" w:space="0" w:color="auto"/>
            </w:tcBorders>
          </w:tcPr>
          <w:p w14:paraId="40D0D947" w14:textId="5871A0E8" w:rsidR="007F4FC2" w:rsidRPr="00870B92" w:rsidRDefault="007F4FC2" w:rsidP="0070173D">
            <w:pPr>
              <w:autoSpaceDE w:val="0"/>
              <w:autoSpaceDN w:val="0"/>
              <w:spacing w:before="120" w:after="120" w:line="360" w:lineRule="auto"/>
              <w:rPr>
                <w:rFonts w:ascii="Arial" w:hAnsi="Arial" w:cs="Arial"/>
                <w:b/>
                <w:bCs/>
                <w:color w:val="000000"/>
                <w:sz w:val="22"/>
                <w:szCs w:val="22"/>
              </w:rPr>
            </w:pPr>
            <w:r w:rsidRPr="0021323B">
              <w:rPr>
                <w:rFonts w:ascii="Arial" w:hAnsi="Arial" w:cs="Arial"/>
                <w:color w:val="000000"/>
                <w:sz w:val="22"/>
                <w:szCs w:val="22"/>
              </w:rPr>
              <w:t>Fecha tope de Respuestas: Hasta la Fecha</w:t>
            </w:r>
            <w:r w:rsidRPr="00250F2C">
              <w:rPr>
                <w:rFonts w:ascii="Arial" w:hAnsi="Arial" w:cs="Arial"/>
                <w:b/>
                <w:bCs/>
                <w:i/>
                <w:iCs/>
                <w:sz w:val="22"/>
                <w:szCs w:val="22"/>
              </w:rPr>
              <w:t>:</w:t>
            </w:r>
            <w:r w:rsidRPr="00250F2C">
              <w:rPr>
                <w:rFonts w:ascii="Arial" w:hAnsi="Arial" w:cs="Arial"/>
                <w:i/>
                <w:iCs/>
                <w:sz w:val="22"/>
                <w:szCs w:val="22"/>
              </w:rPr>
              <w:t>[</w:t>
            </w:r>
            <w:r w:rsidR="0070173D">
              <w:rPr>
                <w:rFonts w:ascii="Arial" w:hAnsi="Arial" w:cs="Arial"/>
                <w:i/>
                <w:iCs/>
                <w:sz w:val="22"/>
                <w:szCs w:val="22"/>
              </w:rPr>
              <w:t>hasta</w:t>
            </w:r>
            <w:r w:rsidRPr="00250F2C">
              <w:rPr>
                <w:rFonts w:ascii="Arial" w:hAnsi="Arial" w:cs="Arial"/>
                <w:i/>
                <w:iCs/>
                <w:sz w:val="22"/>
                <w:szCs w:val="22"/>
              </w:rPr>
              <w:t xml:space="preserve"> 2 días hábiles antes del inicio de la Recepción de Propuestas]</w:t>
            </w:r>
            <w:r w:rsidRPr="00250F2C">
              <w:rPr>
                <w:rFonts w:ascii="Arial" w:hAnsi="Arial" w:cs="Arial"/>
                <w:sz w:val="22"/>
                <w:szCs w:val="22"/>
              </w:rPr>
              <w:t>;</w:t>
            </w:r>
            <w:r w:rsidRPr="0021323B">
              <w:rPr>
                <w:rFonts w:ascii="Arial" w:hAnsi="Arial" w:cs="Arial"/>
                <w:color w:val="000000"/>
                <w:sz w:val="22"/>
                <w:szCs w:val="22"/>
              </w:rPr>
              <w:t xml:space="preserve"> hasta: </w:t>
            </w:r>
            <w:r w:rsidR="0070173D" w:rsidRPr="0070173D">
              <w:rPr>
                <w:rFonts w:ascii="Arial" w:hAnsi="Arial" w:cs="Arial"/>
                <w:i/>
                <w:iCs/>
                <w:sz w:val="22"/>
                <w:szCs w:val="22"/>
              </w:rPr>
              <w:t>9 hs. AM</w:t>
            </w:r>
          </w:p>
        </w:tc>
      </w:tr>
      <w:tr w:rsidR="007F4FC2" w:rsidRPr="0021323B" w14:paraId="454B3684" w14:textId="77777777" w:rsidTr="00F34858">
        <w:tc>
          <w:tcPr>
            <w:tcW w:w="2117" w:type="dxa"/>
            <w:tcBorders>
              <w:top w:val="single" w:sz="4" w:space="0" w:color="auto"/>
              <w:left w:val="single" w:sz="4" w:space="0" w:color="auto"/>
              <w:bottom w:val="single" w:sz="4" w:space="0" w:color="auto"/>
              <w:right w:val="single" w:sz="4" w:space="0" w:color="auto"/>
            </w:tcBorders>
          </w:tcPr>
          <w:p w14:paraId="69682E29" w14:textId="2773E122"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w:t>
            </w:r>
            <w:r w:rsidR="00032FBA" w:rsidRPr="00870B92">
              <w:rPr>
                <w:rFonts w:ascii="Arial" w:hAnsi="Arial" w:cs="Arial"/>
                <w:color w:val="000000"/>
                <w:sz w:val="22"/>
                <w:szCs w:val="22"/>
              </w:rPr>
              <w:t xml:space="preserve"> 2</w:t>
            </w:r>
            <w:r w:rsidR="009667BB">
              <w:rPr>
                <w:rFonts w:ascii="Arial" w:hAnsi="Arial" w:cs="Arial"/>
                <w:color w:val="000000"/>
                <w:sz w:val="22"/>
                <w:szCs w:val="22"/>
              </w:rPr>
              <w:t>2</w:t>
            </w:r>
            <w:r w:rsidR="00947BFA">
              <w:rPr>
                <w:rFonts w:ascii="Arial" w:hAnsi="Arial" w:cs="Arial"/>
                <w:color w:val="000000"/>
                <w:sz w:val="22"/>
                <w:szCs w:val="22"/>
              </w:rPr>
              <w:t>.(A)</w:t>
            </w:r>
          </w:p>
        </w:tc>
        <w:tc>
          <w:tcPr>
            <w:tcW w:w="8056" w:type="dxa"/>
            <w:tcBorders>
              <w:top w:val="single" w:sz="4" w:space="0" w:color="auto"/>
              <w:left w:val="single" w:sz="4" w:space="0" w:color="auto"/>
              <w:bottom w:val="single" w:sz="4" w:space="0" w:color="auto"/>
              <w:right w:val="single" w:sz="4" w:space="0" w:color="auto"/>
            </w:tcBorders>
          </w:tcPr>
          <w:p w14:paraId="5CBFCDE8" w14:textId="77777777" w:rsidR="007F4FC2" w:rsidRPr="00870B92" w:rsidRDefault="007F4FC2" w:rsidP="00870B92">
            <w:pPr>
              <w:autoSpaceDE w:val="0"/>
              <w:autoSpaceDN w:val="0"/>
              <w:spacing w:before="120" w:after="120" w:line="360" w:lineRule="auto"/>
              <w:rPr>
                <w:rFonts w:ascii="Arial" w:hAnsi="Arial" w:cs="Arial"/>
                <w:b/>
                <w:bCs/>
                <w:color w:val="000000"/>
                <w:sz w:val="22"/>
                <w:szCs w:val="22"/>
              </w:rPr>
            </w:pPr>
            <w:r w:rsidRPr="0021323B">
              <w:rPr>
                <w:rFonts w:ascii="Arial" w:hAnsi="Arial" w:cs="Arial"/>
                <w:color w:val="000000"/>
                <w:sz w:val="22"/>
                <w:szCs w:val="22"/>
              </w:rPr>
              <w:t>Referencia de tiempo: Horario del Servidor del Sistema de Subasta a la Baja Electrónica del Paraguay.</w:t>
            </w:r>
          </w:p>
        </w:tc>
      </w:tr>
      <w:tr w:rsidR="007F4FC2" w:rsidRPr="0021323B" w14:paraId="43292C2A" w14:textId="77777777" w:rsidTr="00F34858">
        <w:tc>
          <w:tcPr>
            <w:tcW w:w="2117" w:type="dxa"/>
            <w:tcBorders>
              <w:top w:val="single" w:sz="4" w:space="0" w:color="auto"/>
              <w:left w:val="single" w:sz="4" w:space="0" w:color="auto"/>
              <w:bottom w:val="single" w:sz="4" w:space="0" w:color="auto"/>
              <w:right w:val="single" w:sz="4" w:space="0" w:color="auto"/>
            </w:tcBorders>
          </w:tcPr>
          <w:p w14:paraId="71773BBE" w14:textId="11ECF0D3"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w:t>
            </w:r>
            <w:r w:rsidR="00032FBA" w:rsidRPr="00870B92">
              <w:rPr>
                <w:rFonts w:ascii="Arial" w:hAnsi="Arial" w:cs="Arial"/>
                <w:color w:val="000000"/>
                <w:sz w:val="22"/>
                <w:szCs w:val="22"/>
              </w:rPr>
              <w:t xml:space="preserve"> 2</w:t>
            </w:r>
            <w:r w:rsidR="003E025C">
              <w:rPr>
                <w:rFonts w:ascii="Arial" w:hAnsi="Arial" w:cs="Arial"/>
                <w:color w:val="000000"/>
                <w:sz w:val="22"/>
                <w:szCs w:val="22"/>
              </w:rPr>
              <w:t>2</w:t>
            </w:r>
            <w:r w:rsidR="00B9081F" w:rsidRPr="00870B92">
              <w:rPr>
                <w:rFonts w:ascii="Arial" w:hAnsi="Arial" w:cs="Arial"/>
                <w:color w:val="000000"/>
                <w:sz w:val="22"/>
                <w:szCs w:val="22"/>
              </w:rPr>
              <w:t>.</w:t>
            </w:r>
            <w:r w:rsidR="00B9081F">
              <w:rPr>
                <w:rFonts w:ascii="Arial" w:hAnsi="Arial" w:cs="Arial"/>
                <w:color w:val="000000"/>
                <w:sz w:val="22"/>
                <w:szCs w:val="22"/>
              </w:rPr>
              <w:t xml:space="preserve"> (C)</w:t>
            </w:r>
            <w:r w:rsidR="00032FBA" w:rsidRPr="00870B92">
              <w:rPr>
                <w:rFonts w:ascii="Arial" w:hAnsi="Arial" w:cs="Arial"/>
                <w:color w:val="000000"/>
                <w:sz w:val="22"/>
                <w:szCs w:val="22"/>
              </w:rPr>
              <w:t>.</w:t>
            </w:r>
          </w:p>
        </w:tc>
        <w:tc>
          <w:tcPr>
            <w:tcW w:w="8056" w:type="dxa"/>
            <w:tcBorders>
              <w:top w:val="single" w:sz="4" w:space="0" w:color="auto"/>
              <w:left w:val="single" w:sz="4" w:space="0" w:color="auto"/>
              <w:bottom w:val="single" w:sz="4" w:space="0" w:color="auto"/>
              <w:right w:val="single" w:sz="4" w:space="0" w:color="auto"/>
            </w:tcBorders>
          </w:tcPr>
          <w:p w14:paraId="063BE768" w14:textId="736B95C7" w:rsidR="007F4FC2" w:rsidRPr="00870B92" w:rsidRDefault="007F4FC2" w:rsidP="0070173D">
            <w:pPr>
              <w:autoSpaceDE w:val="0"/>
              <w:autoSpaceDN w:val="0"/>
              <w:spacing w:before="120" w:after="120" w:line="360" w:lineRule="auto"/>
              <w:rPr>
                <w:rFonts w:ascii="Arial" w:hAnsi="Arial" w:cs="Arial"/>
                <w:b/>
                <w:bCs/>
                <w:color w:val="000000"/>
                <w:sz w:val="22"/>
                <w:szCs w:val="22"/>
              </w:rPr>
            </w:pPr>
            <w:r w:rsidRPr="0021323B">
              <w:rPr>
                <w:rFonts w:ascii="Arial" w:hAnsi="Arial" w:cs="Arial"/>
                <w:color w:val="000000"/>
                <w:sz w:val="22"/>
                <w:szCs w:val="22"/>
              </w:rPr>
              <w:t>Inicio y fin de Recepción de propuestas de precios: Fecha</w:t>
            </w:r>
            <w:r w:rsidR="0070173D" w:rsidRPr="0070173D">
              <w:rPr>
                <w:rFonts w:ascii="Arial" w:hAnsi="Arial" w:cs="Arial"/>
                <w:i/>
                <w:iCs/>
                <w:sz w:val="22"/>
                <w:szCs w:val="22"/>
              </w:rPr>
              <w:t>………………</w:t>
            </w:r>
            <w:r w:rsidRPr="0070173D">
              <w:rPr>
                <w:rFonts w:ascii="Arial" w:hAnsi="Arial" w:cs="Arial"/>
                <w:i/>
                <w:iCs/>
                <w:sz w:val="22"/>
                <w:szCs w:val="22"/>
              </w:rPr>
              <w:t>]</w:t>
            </w:r>
            <w:r w:rsidRPr="0070173D">
              <w:rPr>
                <w:rFonts w:ascii="Arial" w:hAnsi="Arial" w:cs="Arial"/>
                <w:sz w:val="22"/>
                <w:szCs w:val="22"/>
              </w:rPr>
              <w:t xml:space="preserve"> </w:t>
            </w:r>
            <w:r w:rsidRPr="0021323B">
              <w:rPr>
                <w:rFonts w:ascii="Arial" w:hAnsi="Arial" w:cs="Arial"/>
                <w:color w:val="000000"/>
                <w:sz w:val="22"/>
                <w:szCs w:val="22"/>
              </w:rPr>
              <w:t xml:space="preserve">desde las </w:t>
            </w:r>
            <w:r w:rsidR="0070173D">
              <w:rPr>
                <w:rFonts w:ascii="Arial" w:hAnsi="Arial" w:cs="Arial"/>
                <w:i/>
                <w:iCs/>
                <w:color w:val="FF0000"/>
                <w:sz w:val="22"/>
                <w:szCs w:val="22"/>
              </w:rPr>
              <w:t>………………………</w:t>
            </w:r>
            <w:r w:rsidRPr="0021323B">
              <w:rPr>
                <w:rFonts w:ascii="Arial" w:hAnsi="Arial" w:cs="Arial"/>
                <w:color w:val="000000"/>
                <w:sz w:val="22"/>
                <w:szCs w:val="22"/>
              </w:rPr>
              <w:t xml:space="preserve"> hasta las </w:t>
            </w:r>
            <w:r w:rsidR="0070173D">
              <w:rPr>
                <w:rFonts w:ascii="Arial" w:hAnsi="Arial" w:cs="Arial"/>
                <w:i/>
                <w:iCs/>
                <w:color w:val="FF0000"/>
                <w:sz w:val="22"/>
                <w:szCs w:val="22"/>
              </w:rPr>
              <w:t>……………………..</w:t>
            </w:r>
            <w:r w:rsidRPr="0021323B">
              <w:rPr>
                <w:rFonts w:ascii="Arial" w:hAnsi="Arial" w:cs="Arial"/>
                <w:color w:val="000000"/>
                <w:sz w:val="22"/>
                <w:szCs w:val="22"/>
              </w:rPr>
              <w:t xml:space="preserve"> del día </w:t>
            </w:r>
            <w:r w:rsidR="0070173D">
              <w:rPr>
                <w:rFonts w:ascii="Arial" w:hAnsi="Arial" w:cs="Arial"/>
                <w:i/>
                <w:iCs/>
                <w:color w:val="FF0000"/>
                <w:sz w:val="22"/>
                <w:szCs w:val="22"/>
              </w:rPr>
              <w:t>…………………..</w:t>
            </w:r>
          </w:p>
        </w:tc>
      </w:tr>
      <w:tr w:rsidR="007F4FC2" w:rsidRPr="0021323B" w14:paraId="6396826E" w14:textId="77777777" w:rsidTr="00F34858">
        <w:tc>
          <w:tcPr>
            <w:tcW w:w="2117" w:type="dxa"/>
            <w:tcBorders>
              <w:top w:val="single" w:sz="4" w:space="0" w:color="auto"/>
              <w:left w:val="single" w:sz="4" w:space="0" w:color="auto"/>
              <w:bottom w:val="single" w:sz="4" w:space="0" w:color="auto"/>
              <w:right w:val="single" w:sz="4" w:space="0" w:color="auto"/>
            </w:tcBorders>
          </w:tcPr>
          <w:p w14:paraId="1D90279E" w14:textId="5760F773" w:rsidR="007F4FC2" w:rsidRPr="00870B92" w:rsidRDefault="007F4FC2" w:rsidP="00870B92">
            <w:pPr>
              <w:autoSpaceDE w:val="0"/>
              <w:autoSpaceDN w:val="0"/>
              <w:spacing w:line="360" w:lineRule="auto"/>
              <w:rPr>
                <w:rFonts w:ascii="Arial" w:hAnsi="Arial" w:cs="Arial"/>
                <w:bCs/>
                <w:color w:val="000000"/>
                <w:sz w:val="22"/>
                <w:szCs w:val="22"/>
              </w:rPr>
            </w:pPr>
            <w:r w:rsidRPr="00870B92">
              <w:rPr>
                <w:rFonts w:ascii="Arial" w:hAnsi="Arial" w:cs="Arial"/>
                <w:bCs/>
                <w:color w:val="000000"/>
                <w:sz w:val="22"/>
                <w:szCs w:val="22"/>
              </w:rPr>
              <w:t>IAO</w:t>
            </w:r>
            <w:r w:rsidR="00032FBA" w:rsidRPr="00870B92">
              <w:rPr>
                <w:rFonts w:ascii="Arial" w:hAnsi="Arial" w:cs="Arial"/>
                <w:bCs/>
                <w:color w:val="000000"/>
                <w:sz w:val="22"/>
                <w:szCs w:val="22"/>
              </w:rPr>
              <w:t xml:space="preserve"> 2</w:t>
            </w:r>
            <w:r w:rsidR="00816FDE">
              <w:rPr>
                <w:rFonts w:ascii="Arial" w:hAnsi="Arial" w:cs="Arial"/>
                <w:bCs/>
                <w:color w:val="000000"/>
                <w:sz w:val="22"/>
                <w:szCs w:val="22"/>
              </w:rPr>
              <w:t>2</w:t>
            </w:r>
            <w:r w:rsidR="00032FBA" w:rsidRPr="00870B92">
              <w:rPr>
                <w:rFonts w:ascii="Arial" w:hAnsi="Arial" w:cs="Arial"/>
                <w:bCs/>
                <w:color w:val="000000"/>
                <w:sz w:val="22"/>
                <w:szCs w:val="22"/>
              </w:rPr>
              <w:t>.</w:t>
            </w:r>
            <w:r w:rsidR="00B9081F">
              <w:rPr>
                <w:rFonts w:ascii="Arial" w:hAnsi="Arial" w:cs="Arial"/>
                <w:bCs/>
                <w:color w:val="000000"/>
                <w:sz w:val="22"/>
                <w:szCs w:val="22"/>
              </w:rPr>
              <w:t>(D)</w:t>
            </w:r>
          </w:p>
        </w:tc>
        <w:tc>
          <w:tcPr>
            <w:tcW w:w="8056" w:type="dxa"/>
            <w:tcBorders>
              <w:top w:val="single" w:sz="4" w:space="0" w:color="auto"/>
              <w:left w:val="single" w:sz="4" w:space="0" w:color="auto"/>
              <w:bottom w:val="single" w:sz="4" w:space="0" w:color="auto"/>
              <w:right w:val="single" w:sz="4" w:space="0" w:color="auto"/>
            </w:tcBorders>
          </w:tcPr>
          <w:p w14:paraId="3E4CA281" w14:textId="77777777"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t>Carga de propuestas:</w:t>
            </w:r>
          </w:p>
          <w:p w14:paraId="1D02FAFE" w14:textId="77777777" w:rsidR="007F4FC2" w:rsidRPr="00F63E61" w:rsidRDefault="007F4FC2" w:rsidP="00870B92">
            <w:pPr>
              <w:autoSpaceDE w:val="0"/>
              <w:autoSpaceDN w:val="0"/>
              <w:spacing w:before="120" w:after="120" w:line="360" w:lineRule="auto"/>
              <w:rPr>
                <w:rFonts w:ascii="Arial" w:hAnsi="Arial" w:cs="Arial"/>
                <w:i/>
                <w:iCs/>
                <w:sz w:val="22"/>
                <w:szCs w:val="22"/>
              </w:rPr>
            </w:pPr>
            <w:r w:rsidRPr="00F63E61">
              <w:rPr>
                <w:rFonts w:ascii="Arial" w:hAnsi="Arial" w:cs="Arial"/>
                <w:i/>
                <w:iCs/>
                <w:sz w:val="22"/>
                <w:szCs w:val="22"/>
              </w:rPr>
              <w:t>[En caso que la Adjudicación sea por ítem colocar la siguiente redacción]</w:t>
            </w:r>
          </w:p>
          <w:p w14:paraId="1663AABB" w14:textId="77777777"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t>El oferente cargará sus propuestas incluyendo el precio unitario del bien o servicio y el sistema calculará por las cantidades (en caso de contrato abierto se calculará por las cantidades máximas) establecidas en la lista de bienes. De este modo se obtendrá el monto total máximo del ítem a ser subastado y la etapa competitiva será por el total máximo del ítem.</w:t>
            </w:r>
          </w:p>
          <w:p w14:paraId="08999437" w14:textId="49F87BC4"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lastRenderedPageBreak/>
              <w:t xml:space="preserve">Cuando se </w:t>
            </w:r>
            <w:r w:rsidR="00334847" w:rsidRPr="00F63E61">
              <w:rPr>
                <w:rFonts w:ascii="Arial" w:hAnsi="Arial" w:cs="Arial"/>
                <w:sz w:val="22"/>
                <w:szCs w:val="22"/>
              </w:rPr>
              <w:t xml:space="preserve">establece la modalidad de </w:t>
            </w:r>
            <w:r w:rsidRPr="00F63E61">
              <w:rPr>
                <w:rFonts w:ascii="Arial" w:hAnsi="Arial" w:cs="Arial"/>
                <w:sz w:val="22"/>
                <w:szCs w:val="22"/>
              </w:rPr>
              <w:t>contrato abierto por monto</w:t>
            </w:r>
            <w:r w:rsidR="00BA1032" w:rsidRPr="00F63E61">
              <w:rPr>
                <w:rFonts w:ascii="Arial" w:hAnsi="Arial" w:cs="Arial"/>
                <w:sz w:val="22"/>
                <w:szCs w:val="22"/>
              </w:rPr>
              <w:t>/cantidad</w:t>
            </w:r>
            <w:r w:rsidRPr="00F63E61">
              <w:rPr>
                <w:rFonts w:ascii="Arial" w:hAnsi="Arial" w:cs="Arial"/>
                <w:sz w:val="22"/>
                <w:szCs w:val="22"/>
              </w:rPr>
              <w:t xml:space="preserve"> mínimo y máximo el Oferente cargará sus propuestas incluyendo solamente el precio unitario de cada servicio solicitado, conforme al instructivo que para el efecto elaborará la Convocante en cada caso.</w:t>
            </w:r>
          </w:p>
          <w:p w14:paraId="06D7B203" w14:textId="77777777" w:rsidR="007F4FC2" w:rsidRPr="00F63E61" w:rsidRDefault="007F4FC2" w:rsidP="00870B92">
            <w:pPr>
              <w:autoSpaceDE w:val="0"/>
              <w:autoSpaceDN w:val="0"/>
              <w:spacing w:before="120" w:after="120" w:line="360" w:lineRule="auto"/>
              <w:rPr>
                <w:rFonts w:ascii="Arial" w:hAnsi="Arial" w:cs="Arial"/>
                <w:i/>
                <w:iCs/>
                <w:sz w:val="22"/>
                <w:szCs w:val="22"/>
              </w:rPr>
            </w:pPr>
            <w:r w:rsidRPr="00F63E61">
              <w:rPr>
                <w:rFonts w:ascii="Arial" w:hAnsi="Arial" w:cs="Arial"/>
                <w:i/>
                <w:iCs/>
                <w:sz w:val="22"/>
                <w:szCs w:val="22"/>
              </w:rPr>
              <w:t>[En caso que la Adjudicación sea por Lote la siguiente redacción]</w:t>
            </w:r>
          </w:p>
          <w:p w14:paraId="1BD4E121" w14:textId="668AE35B"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t>El oferente cargará sus propuestas incluyendo los precios unitarios por la cantidad máxima de cada ítem que conforma el lote, la suma de estos constituye el total del lote y la competencia será por el total de cada lote, pudiendo el oferente participar en lotes indistintos.</w:t>
            </w:r>
          </w:p>
          <w:p w14:paraId="79410C3F" w14:textId="44FF12B5" w:rsidR="00250F2C" w:rsidRPr="00F63E61" w:rsidRDefault="00250F2C"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t xml:space="preserve">Un oferente podrá presentarse en los tres LOTES indistintamente, </w:t>
            </w:r>
            <w:r w:rsidRPr="00F63E61">
              <w:rPr>
                <w:rFonts w:ascii="Arial" w:hAnsi="Arial" w:cs="Arial"/>
                <w:sz w:val="22"/>
                <w:szCs w:val="22"/>
                <w:u w:val="single"/>
              </w:rPr>
              <w:t>y será adjudicado en un solo lote</w:t>
            </w:r>
            <w:r w:rsidR="007209B9">
              <w:rPr>
                <w:rFonts w:ascii="Arial" w:hAnsi="Arial" w:cs="Arial"/>
                <w:sz w:val="22"/>
                <w:szCs w:val="22"/>
                <w:u w:val="single"/>
              </w:rPr>
              <w:t>.</w:t>
            </w:r>
            <w:r w:rsidRPr="00F63E61">
              <w:rPr>
                <w:rFonts w:ascii="Arial" w:hAnsi="Arial" w:cs="Arial"/>
                <w:sz w:val="22"/>
                <w:szCs w:val="22"/>
              </w:rPr>
              <w:t xml:space="preserve"> </w:t>
            </w:r>
            <w:r w:rsidR="007209B9">
              <w:rPr>
                <w:rFonts w:ascii="Arial" w:hAnsi="Arial" w:cs="Arial"/>
                <w:sz w:val="22"/>
                <w:szCs w:val="22"/>
              </w:rPr>
              <w:t>S</w:t>
            </w:r>
            <w:r w:rsidRPr="00F63E61">
              <w:rPr>
                <w:rFonts w:ascii="Arial" w:hAnsi="Arial" w:cs="Arial"/>
                <w:sz w:val="22"/>
                <w:szCs w:val="22"/>
              </w:rPr>
              <w:t>e le adjudicará aquel donde la diferencia en términos de precio con el siguiente oferente sea mayor.</w:t>
            </w:r>
          </w:p>
          <w:p w14:paraId="50CD5FC4" w14:textId="77777777" w:rsidR="007F4FC2" w:rsidRPr="00F63E61" w:rsidRDefault="007F4FC2" w:rsidP="00870B92">
            <w:pPr>
              <w:autoSpaceDE w:val="0"/>
              <w:autoSpaceDN w:val="0"/>
              <w:spacing w:before="120" w:after="120" w:line="360" w:lineRule="auto"/>
              <w:rPr>
                <w:rFonts w:ascii="Arial" w:hAnsi="Arial" w:cs="Arial"/>
                <w:i/>
                <w:iCs/>
                <w:sz w:val="22"/>
                <w:szCs w:val="22"/>
              </w:rPr>
            </w:pPr>
            <w:r w:rsidRPr="00F63E61">
              <w:rPr>
                <w:rFonts w:ascii="Arial" w:hAnsi="Arial" w:cs="Arial"/>
                <w:i/>
                <w:iCs/>
                <w:sz w:val="22"/>
                <w:szCs w:val="22"/>
              </w:rPr>
              <w:t xml:space="preserve">[En caso de que la Adjudicación sea por Total colocar la siguiente redacción] </w:t>
            </w:r>
          </w:p>
          <w:p w14:paraId="71DFC58E" w14:textId="24EF31DA"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sz w:val="22"/>
                <w:szCs w:val="22"/>
              </w:rPr>
              <w:t>El oferente cargará sus propuestas incluyendo los precios unitarios por la cantidad de cada ítem (en caso de contrato abierto por las cantidades máximas) que conforma el llamado, la suma de estos constituye el total de la oferta y la competencia será por el total del llamado.</w:t>
            </w:r>
          </w:p>
          <w:p w14:paraId="30AAD33F" w14:textId="77777777" w:rsidR="007F4FC2" w:rsidRPr="00F63E61" w:rsidRDefault="007F4FC2" w:rsidP="00870B92">
            <w:pPr>
              <w:autoSpaceDE w:val="0"/>
              <w:autoSpaceDN w:val="0"/>
              <w:spacing w:before="120" w:after="120" w:line="360" w:lineRule="auto"/>
              <w:rPr>
                <w:rFonts w:ascii="Arial" w:hAnsi="Arial" w:cs="Arial"/>
                <w:i/>
                <w:iCs/>
                <w:sz w:val="22"/>
                <w:szCs w:val="22"/>
              </w:rPr>
            </w:pPr>
            <w:r w:rsidRPr="00F63E61">
              <w:rPr>
                <w:rFonts w:ascii="Arial" w:hAnsi="Arial" w:cs="Arial"/>
                <w:i/>
                <w:iCs/>
                <w:sz w:val="22"/>
                <w:szCs w:val="22"/>
              </w:rPr>
              <w:t xml:space="preserve">[En caso de que la Adjudicación sea Combinada colocar la siguiente redacción] </w:t>
            </w:r>
          </w:p>
          <w:p w14:paraId="2476D8B4" w14:textId="5A498F50" w:rsidR="007F4FC2" w:rsidRPr="00F63E61" w:rsidRDefault="007F4FC2" w:rsidP="00870B92">
            <w:pPr>
              <w:autoSpaceDE w:val="0"/>
              <w:autoSpaceDN w:val="0"/>
              <w:spacing w:before="120" w:after="120" w:line="360" w:lineRule="auto"/>
              <w:rPr>
                <w:rFonts w:ascii="Arial" w:hAnsi="Arial" w:cs="Arial"/>
                <w:sz w:val="22"/>
                <w:szCs w:val="22"/>
              </w:rPr>
            </w:pPr>
            <w:r w:rsidRPr="00F63E61">
              <w:rPr>
                <w:rFonts w:ascii="Arial" w:hAnsi="Arial" w:cs="Arial"/>
                <w:b/>
                <w:bCs/>
                <w:sz w:val="22"/>
                <w:szCs w:val="22"/>
                <w:u w:val="single"/>
              </w:rPr>
              <w:t>Para las propuestas por ítem</w:t>
            </w:r>
            <w:r w:rsidR="000A3A3C" w:rsidRPr="00F63E61">
              <w:rPr>
                <w:rFonts w:ascii="Arial" w:hAnsi="Arial" w:cs="Arial"/>
                <w:b/>
                <w:bCs/>
                <w:sz w:val="22"/>
                <w:szCs w:val="22"/>
                <w:u w:val="single"/>
              </w:rPr>
              <w:t>:</w:t>
            </w:r>
            <w:r w:rsidR="000A3A3C" w:rsidRPr="00F63E61">
              <w:rPr>
                <w:rFonts w:ascii="Arial" w:hAnsi="Arial" w:cs="Arial"/>
                <w:sz w:val="22"/>
                <w:szCs w:val="22"/>
              </w:rPr>
              <w:t xml:space="preserve"> El</w:t>
            </w:r>
            <w:r w:rsidRPr="00F63E61">
              <w:rPr>
                <w:rFonts w:ascii="Arial" w:hAnsi="Arial" w:cs="Arial"/>
                <w:sz w:val="22"/>
                <w:szCs w:val="22"/>
              </w:rPr>
              <w:t xml:space="preserve"> oferente cargará sus propuestas incluyendo el precio unitario del bien o servicio y el sistema calculará por las cantidades (en caso de contrato abierto se calculará por las cantidades máximas) establecidas en la lista de bienes. De este modo se obtendrá el monto total máximo del ítem a ser subastado y la etapa competitiva será por el total máximo del ítem. Cuando se trate de prestación de servicios por contrato abierto por monto mínimo y máximo el Oferente cargará sus propuestas incluyendo solamente el precio unitario de cada servicio solicitado, conforme al instructivo que para el efecto elaborará la Convocante en cada caso.</w:t>
            </w:r>
          </w:p>
          <w:p w14:paraId="7E64296F" w14:textId="682232C3" w:rsidR="007F4FC2" w:rsidRPr="00F63E61" w:rsidRDefault="007F4FC2" w:rsidP="00870B92">
            <w:pPr>
              <w:autoSpaceDE w:val="0"/>
              <w:autoSpaceDN w:val="0"/>
              <w:spacing w:before="120" w:after="120" w:line="360" w:lineRule="auto"/>
              <w:rPr>
                <w:rFonts w:ascii="Arial" w:hAnsi="Arial" w:cs="Arial"/>
                <w:b/>
                <w:bCs/>
                <w:sz w:val="22"/>
                <w:szCs w:val="22"/>
              </w:rPr>
            </w:pPr>
            <w:r w:rsidRPr="00F63E61">
              <w:rPr>
                <w:rFonts w:ascii="Arial" w:hAnsi="Arial" w:cs="Arial"/>
                <w:b/>
                <w:bCs/>
                <w:sz w:val="22"/>
                <w:szCs w:val="22"/>
                <w:u w:val="single"/>
              </w:rPr>
              <w:t>Para las propuestas por Lote:</w:t>
            </w:r>
            <w:r w:rsidR="00506C95" w:rsidRPr="00F63E61">
              <w:rPr>
                <w:rFonts w:ascii="Arial" w:hAnsi="Arial" w:cs="Arial"/>
                <w:b/>
                <w:bCs/>
                <w:sz w:val="22"/>
                <w:szCs w:val="22"/>
                <w:u w:val="single"/>
              </w:rPr>
              <w:t xml:space="preserve"> </w:t>
            </w:r>
            <w:r w:rsidRPr="00F63E61">
              <w:rPr>
                <w:rFonts w:ascii="Arial" w:hAnsi="Arial" w:cs="Arial"/>
                <w:sz w:val="22"/>
                <w:szCs w:val="22"/>
              </w:rPr>
              <w:t>El oferente cargará sus propuestas incluyendo los precios unitarios por la cantidad máxima de cada ítem que conforma el lote, la suma de estos constituye el total del lote y la competencia será por el total de cada lote, pudiendo el oferente participar en lotes indistintos.</w:t>
            </w:r>
          </w:p>
        </w:tc>
      </w:tr>
      <w:tr w:rsidR="007F4FC2" w:rsidRPr="0021323B" w14:paraId="78457556" w14:textId="77777777" w:rsidTr="00F34858">
        <w:tc>
          <w:tcPr>
            <w:tcW w:w="2117" w:type="dxa"/>
            <w:tcBorders>
              <w:top w:val="single" w:sz="4" w:space="0" w:color="auto"/>
              <w:left w:val="single" w:sz="4" w:space="0" w:color="auto"/>
              <w:bottom w:val="single" w:sz="4" w:space="0" w:color="auto"/>
              <w:right w:val="single" w:sz="4" w:space="0" w:color="auto"/>
            </w:tcBorders>
          </w:tcPr>
          <w:p w14:paraId="2016A096" w14:textId="08359FB6"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lastRenderedPageBreak/>
              <w:t>IAO</w:t>
            </w:r>
            <w:r w:rsidR="00032FBA" w:rsidRPr="00870B92">
              <w:rPr>
                <w:rFonts w:ascii="Arial" w:hAnsi="Arial" w:cs="Arial"/>
                <w:color w:val="000000"/>
                <w:sz w:val="22"/>
                <w:szCs w:val="22"/>
              </w:rPr>
              <w:t xml:space="preserve"> </w:t>
            </w:r>
            <w:r w:rsidR="001D22BB" w:rsidRPr="00870B92">
              <w:rPr>
                <w:rFonts w:ascii="Arial" w:hAnsi="Arial" w:cs="Arial"/>
                <w:color w:val="000000"/>
                <w:sz w:val="22"/>
                <w:szCs w:val="22"/>
              </w:rPr>
              <w:t>2</w:t>
            </w:r>
            <w:r w:rsidR="00CF709B">
              <w:rPr>
                <w:rFonts w:ascii="Arial" w:hAnsi="Arial" w:cs="Arial"/>
                <w:color w:val="000000"/>
                <w:sz w:val="22"/>
                <w:szCs w:val="22"/>
              </w:rPr>
              <w:t>2</w:t>
            </w:r>
            <w:r w:rsidR="001D22BB" w:rsidRPr="00870B92">
              <w:rPr>
                <w:rFonts w:ascii="Arial" w:hAnsi="Arial" w:cs="Arial"/>
                <w:color w:val="000000"/>
                <w:sz w:val="22"/>
                <w:szCs w:val="22"/>
              </w:rPr>
              <w:t>.</w:t>
            </w:r>
            <w:r w:rsidR="00B9081F">
              <w:rPr>
                <w:rFonts w:ascii="Arial" w:hAnsi="Arial" w:cs="Arial"/>
                <w:color w:val="000000"/>
                <w:sz w:val="22"/>
                <w:szCs w:val="22"/>
              </w:rPr>
              <w:t>F</w:t>
            </w:r>
            <w:r w:rsidR="001D22BB" w:rsidRPr="00870B92">
              <w:rPr>
                <w:rFonts w:ascii="Arial" w:hAnsi="Arial" w:cs="Arial"/>
                <w:color w:val="000000"/>
                <w:sz w:val="22"/>
                <w:szCs w:val="22"/>
              </w:rPr>
              <w:t>.</w:t>
            </w:r>
          </w:p>
        </w:tc>
        <w:tc>
          <w:tcPr>
            <w:tcW w:w="8056" w:type="dxa"/>
            <w:tcBorders>
              <w:top w:val="single" w:sz="4" w:space="0" w:color="auto"/>
              <w:left w:val="single" w:sz="4" w:space="0" w:color="auto"/>
              <w:bottom w:val="single" w:sz="4" w:space="0" w:color="auto"/>
              <w:right w:val="single" w:sz="4" w:space="0" w:color="auto"/>
            </w:tcBorders>
          </w:tcPr>
          <w:p w14:paraId="1F1B602E" w14:textId="56C9F945" w:rsidR="007F4FC2" w:rsidRPr="00870B92" w:rsidRDefault="007F4FC2" w:rsidP="004D59F5">
            <w:pPr>
              <w:autoSpaceDE w:val="0"/>
              <w:autoSpaceDN w:val="0"/>
              <w:spacing w:before="120" w:after="120" w:line="360" w:lineRule="auto"/>
              <w:rPr>
                <w:rFonts w:ascii="Arial" w:hAnsi="Arial" w:cs="Arial"/>
                <w:b/>
                <w:bCs/>
                <w:color w:val="000000"/>
                <w:sz w:val="22"/>
                <w:szCs w:val="22"/>
              </w:rPr>
            </w:pPr>
            <w:r w:rsidRPr="0021323B">
              <w:rPr>
                <w:rFonts w:ascii="Arial" w:hAnsi="Arial" w:cs="Arial"/>
                <w:color w:val="000000"/>
                <w:sz w:val="22"/>
                <w:szCs w:val="22"/>
              </w:rPr>
              <w:t>Validez de la Oferta</w:t>
            </w:r>
            <w:r w:rsidRPr="0021323B">
              <w:rPr>
                <w:rFonts w:ascii="Arial" w:hAnsi="Arial" w:cs="Arial"/>
                <w:i/>
                <w:iCs/>
                <w:color w:val="FF0000"/>
                <w:sz w:val="22"/>
                <w:szCs w:val="22"/>
              </w:rPr>
              <w:t xml:space="preserve">: </w:t>
            </w:r>
            <w:r w:rsidR="004D59F5" w:rsidRPr="004D59F5">
              <w:rPr>
                <w:rFonts w:ascii="Arial" w:hAnsi="Arial" w:cs="Arial"/>
                <w:i/>
                <w:iCs/>
                <w:sz w:val="22"/>
                <w:szCs w:val="22"/>
              </w:rPr>
              <w:t>noventa (90) días</w:t>
            </w:r>
            <w:r w:rsidRPr="004D59F5">
              <w:rPr>
                <w:rFonts w:ascii="Arial" w:hAnsi="Arial" w:cs="Arial"/>
                <w:sz w:val="22"/>
                <w:szCs w:val="22"/>
              </w:rPr>
              <w:t xml:space="preserve"> </w:t>
            </w:r>
            <w:r w:rsidRPr="0021323B">
              <w:rPr>
                <w:rFonts w:ascii="Arial" w:hAnsi="Arial" w:cs="Arial"/>
                <w:sz w:val="22"/>
                <w:szCs w:val="22"/>
              </w:rPr>
              <w:t>contados a partir de la fecha y hora de apertura de la etapa competitiva.</w:t>
            </w:r>
          </w:p>
        </w:tc>
      </w:tr>
      <w:tr w:rsidR="007F4FC2" w:rsidRPr="0021323B" w14:paraId="6CE0B893" w14:textId="77777777" w:rsidTr="00F34858">
        <w:tc>
          <w:tcPr>
            <w:tcW w:w="2117" w:type="dxa"/>
            <w:tcBorders>
              <w:top w:val="single" w:sz="4" w:space="0" w:color="auto"/>
              <w:left w:val="single" w:sz="4" w:space="0" w:color="auto"/>
              <w:bottom w:val="single" w:sz="4" w:space="0" w:color="auto"/>
              <w:right w:val="single" w:sz="4" w:space="0" w:color="auto"/>
            </w:tcBorders>
          </w:tcPr>
          <w:p w14:paraId="1BB36007" w14:textId="7A484411" w:rsidR="007F4FC2" w:rsidRPr="00870B92" w:rsidRDefault="007F4FC2" w:rsidP="00870B92">
            <w:pPr>
              <w:autoSpaceDE w:val="0"/>
              <w:autoSpaceDN w:val="0"/>
              <w:spacing w:line="360" w:lineRule="auto"/>
              <w:rPr>
                <w:rFonts w:ascii="Arial" w:hAnsi="Arial" w:cs="Arial"/>
                <w:color w:val="000000"/>
                <w:sz w:val="22"/>
                <w:szCs w:val="22"/>
              </w:rPr>
            </w:pPr>
            <w:r w:rsidRPr="00870B92">
              <w:rPr>
                <w:rFonts w:ascii="Arial" w:hAnsi="Arial" w:cs="Arial"/>
                <w:color w:val="000000"/>
                <w:sz w:val="22"/>
                <w:szCs w:val="22"/>
              </w:rPr>
              <w:t>IAO</w:t>
            </w:r>
            <w:r w:rsidR="001D22BB" w:rsidRPr="00870B92">
              <w:rPr>
                <w:rFonts w:ascii="Arial" w:hAnsi="Arial" w:cs="Arial"/>
                <w:color w:val="000000"/>
                <w:sz w:val="22"/>
                <w:szCs w:val="22"/>
              </w:rPr>
              <w:t xml:space="preserve"> 2</w:t>
            </w:r>
            <w:r w:rsidR="00426F20">
              <w:rPr>
                <w:rFonts w:ascii="Arial" w:hAnsi="Arial" w:cs="Arial"/>
                <w:color w:val="000000"/>
                <w:sz w:val="22"/>
                <w:szCs w:val="22"/>
              </w:rPr>
              <w:t>2</w:t>
            </w:r>
            <w:r w:rsidR="001D22BB" w:rsidRPr="00870B92">
              <w:rPr>
                <w:rFonts w:ascii="Arial" w:hAnsi="Arial" w:cs="Arial"/>
                <w:color w:val="000000"/>
                <w:sz w:val="22"/>
                <w:szCs w:val="22"/>
              </w:rPr>
              <w:t>.</w:t>
            </w:r>
            <w:r w:rsidR="00B35AF9">
              <w:rPr>
                <w:rFonts w:ascii="Arial" w:hAnsi="Arial" w:cs="Arial"/>
                <w:color w:val="000000"/>
                <w:sz w:val="22"/>
                <w:szCs w:val="22"/>
              </w:rPr>
              <w:t>(G)</w:t>
            </w:r>
          </w:p>
        </w:tc>
        <w:tc>
          <w:tcPr>
            <w:tcW w:w="8056" w:type="dxa"/>
            <w:tcBorders>
              <w:top w:val="single" w:sz="4" w:space="0" w:color="auto"/>
              <w:left w:val="single" w:sz="4" w:space="0" w:color="auto"/>
              <w:bottom w:val="single" w:sz="4" w:space="0" w:color="auto"/>
              <w:right w:val="single" w:sz="4" w:space="0" w:color="auto"/>
            </w:tcBorders>
          </w:tcPr>
          <w:p w14:paraId="4B77A2B7" w14:textId="3CDF0C28" w:rsidR="007F4FC2" w:rsidRPr="00870B92" w:rsidRDefault="007F4FC2" w:rsidP="00870B92">
            <w:pPr>
              <w:autoSpaceDE w:val="0"/>
              <w:autoSpaceDN w:val="0"/>
              <w:spacing w:line="360" w:lineRule="auto"/>
              <w:rPr>
                <w:rFonts w:ascii="Arial" w:hAnsi="Arial" w:cs="Arial"/>
                <w:sz w:val="22"/>
                <w:szCs w:val="22"/>
              </w:rPr>
            </w:pPr>
            <w:r w:rsidRPr="00870B92">
              <w:rPr>
                <w:rFonts w:ascii="Arial" w:hAnsi="Arial" w:cs="Arial"/>
                <w:sz w:val="22"/>
                <w:szCs w:val="22"/>
              </w:rPr>
              <w:t>Porcentaje de Garantía de Mantenimiento de Ofertas:</w:t>
            </w:r>
            <w:r w:rsidR="004D59F5">
              <w:rPr>
                <w:rFonts w:ascii="Arial" w:hAnsi="Arial" w:cs="Arial"/>
                <w:sz w:val="22"/>
                <w:szCs w:val="22"/>
              </w:rPr>
              <w:t xml:space="preserve"> tres por ciento</w:t>
            </w:r>
          </w:p>
          <w:p w14:paraId="47AA2CD5" w14:textId="7349A397" w:rsidR="007F4FC2" w:rsidRPr="00870B92" w:rsidRDefault="004D59F5" w:rsidP="00870B92">
            <w:pPr>
              <w:autoSpaceDE w:val="0"/>
              <w:autoSpaceDN w:val="0"/>
              <w:spacing w:before="120" w:after="120" w:line="360" w:lineRule="auto"/>
              <w:rPr>
                <w:rFonts w:ascii="Arial" w:hAnsi="Arial" w:cs="Arial"/>
                <w:sz w:val="22"/>
                <w:szCs w:val="22"/>
              </w:rPr>
            </w:pPr>
            <w:r>
              <w:rPr>
                <w:rFonts w:ascii="Arial" w:hAnsi="Arial" w:cs="Arial"/>
                <w:sz w:val="22"/>
                <w:szCs w:val="22"/>
              </w:rPr>
              <w:t xml:space="preserve"> 3</w:t>
            </w:r>
            <w:r w:rsidR="007F4FC2" w:rsidRPr="00870B92">
              <w:rPr>
                <w:rFonts w:ascii="Arial" w:hAnsi="Arial" w:cs="Arial"/>
                <w:sz w:val="22"/>
                <w:szCs w:val="22"/>
              </w:rPr>
              <w:t xml:space="preserve"> % (Art</w:t>
            </w:r>
            <w:r>
              <w:rPr>
                <w:rFonts w:ascii="Arial" w:hAnsi="Arial" w:cs="Arial"/>
                <w:sz w:val="22"/>
                <w:szCs w:val="22"/>
              </w:rPr>
              <w:t xml:space="preserve">. 39 Ley 2051/03) </w:t>
            </w:r>
            <w:r w:rsidR="007F4FC2" w:rsidRPr="00870B92">
              <w:rPr>
                <w:rFonts w:ascii="Arial" w:hAnsi="Arial" w:cs="Arial"/>
                <w:sz w:val="22"/>
                <w:szCs w:val="22"/>
              </w:rPr>
              <w:t xml:space="preserve">del monto total de la Oferta]. </w:t>
            </w:r>
          </w:p>
          <w:p w14:paraId="6686C5DD"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 xml:space="preserve">Dicho monto se obtendrá de la siguiente forma: </w:t>
            </w:r>
          </w:p>
          <w:p w14:paraId="5B618AFF"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lastRenderedPageBreak/>
              <w:t>[Cuando la adjudicación sea por ítem, mantener el siguiente párrafo]</w:t>
            </w:r>
          </w:p>
          <w:p w14:paraId="481E3F10" w14:textId="59643AB1"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 xml:space="preserve">El valor total de la oferta se obtiene multiplicando los precios unitarios por la cantidad de cada ítem ofertado </w:t>
            </w:r>
            <w:r w:rsidRPr="00F63E61">
              <w:rPr>
                <w:rFonts w:ascii="Arial" w:hAnsi="Arial" w:cs="Arial"/>
                <w:sz w:val="22"/>
                <w:szCs w:val="22"/>
                <w:u w:val="single"/>
              </w:rPr>
              <w:t>(cantidad máxima si es contrato abierto),</w:t>
            </w:r>
            <w:r w:rsidRPr="00870B92">
              <w:rPr>
                <w:rFonts w:ascii="Arial" w:hAnsi="Arial" w:cs="Arial"/>
                <w:sz w:val="22"/>
                <w:szCs w:val="22"/>
              </w:rPr>
              <w:t xml:space="preserve"> posteriormente deberá </w:t>
            </w:r>
            <w:del w:id="127" w:author="Juan" w:date="2017-06-13T08:31:00Z">
              <w:r w:rsidRPr="00870B92" w:rsidDel="00CE0644">
                <w:rPr>
                  <w:rFonts w:ascii="Arial" w:hAnsi="Arial" w:cs="Arial"/>
                  <w:sz w:val="22"/>
                  <w:szCs w:val="22"/>
                </w:rPr>
                <w:delText>sumar  los</w:delText>
              </w:r>
            </w:del>
            <w:ins w:id="128" w:author="Juan" w:date="2017-06-13T08:31:00Z">
              <w:r w:rsidR="00CE0644" w:rsidRPr="00870B92">
                <w:rPr>
                  <w:rFonts w:ascii="Arial" w:hAnsi="Arial" w:cs="Arial"/>
                  <w:sz w:val="22"/>
                  <w:szCs w:val="22"/>
                </w:rPr>
                <w:t>sumar los</w:t>
              </w:r>
            </w:ins>
            <w:r w:rsidRPr="00870B92">
              <w:rPr>
                <w:rFonts w:ascii="Arial" w:hAnsi="Arial" w:cs="Arial"/>
                <w:sz w:val="22"/>
                <w:szCs w:val="22"/>
              </w:rPr>
              <w:t xml:space="preserve"> montos de los ítems de acuerdo a la cantidad de ítems ofertados y el resultado de dicha suma es el precio total  de la oferta presentada en la etapa de propuestas, sobre este precio se calcula el porcentaje de la Garantía de Mantenimiento de Ofertas.</w:t>
            </w:r>
          </w:p>
          <w:p w14:paraId="4B662E44"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[Cuando la adjudicación sea por Lote mantener el siguiente párrafo]</w:t>
            </w:r>
          </w:p>
          <w:p w14:paraId="2A09BE4C"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El valor total de la oferta se obtiene, primeramente multiplicando los precios unitarios por la cantidad máxima de cada ítem que conforma el Lote, la suma de estos corresponde al monto máximo del Lote, posteriormente se suman los montos de los lotes de acuerdo a la cantidad de lotes ofertados y el resultado de dicha suma, siempre al momento de la Recepción de propuestas es el precio total de la ofertas, sobre este precio se calcula el porcentaje de la Garantía de Mantenimiento de Ofertas.</w:t>
            </w:r>
          </w:p>
          <w:p w14:paraId="52D62A0C"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 xml:space="preserve">[Cuando la adjudicación es COMBINADA aclarar que para el cálculo de la GMO se deben sumar los resultados de los montos realizados, conforme al cálculo indicado en los párrafos anteriores, dependiendo de los ítems o lotes donde se ofertan] </w:t>
            </w:r>
          </w:p>
          <w:p w14:paraId="7D17F04A"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 xml:space="preserve">[Cuando la adjudicación sea por TOTAL mantener el siguiente párrafo] </w:t>
            </w:r>
          </w:p>
          <w:p w14:paraId="1A6A303C"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El valor total de la oferta se obtiene, primeramente multiplicando los precios unitarios por la cantidad máxima de cada ítem que conforma el Llamado, la suma de estos corresponde al monto máximo del mismo este siempre al momento de la Recepción de propuestas es el precio total de la ofertas, sobre este precio se calcula el porcentaje de la Garantía de Mantenimiento de las Ofertas.</w:t>
            </w:r>
          </w:p>
          <w:p w14:paraId="76C93041" w14:textId="392B90BD"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 xml:space="preserve">La Garantía de Mantenimiento de Oferta podrá adoptar cualquiera de las formas previstas en el Artículo 51 del Decreto 21.909/03. Los datos de dicha Garantía deberán ser cargados en los campos establecidos en el sistema para dicho fin antes de la hora fijada para la apertura de la Etapa Competitiva (cláusula </w:t>
            </w:r>
            <w:r w:rsidR="000412E4">
              <w:rPr>
                <w:rFonts w:ascii="Arial" w:hAnsi="Arial" w:cs="Arial"/>
                <w:sz w:val="22"/>
                <w:szCs w:val="22"/>
              </w:rPr>
              <w:t>2</w:t>
            </w:r>
            <w:r w:rsidRPr="00870B92">
              <w:rPr>
                <w:rFonts w:ascii="Arial" w:hAnsi="Arial" w:cs="Arial"/>
                <w:sz w:val="22"/>
                <w:szCs w:val="22"/>
              </w:rPr>
              <w:t xml:space="preserve">0.13). </w:t>
            </w:r>
          </w:p>
          <w:p w14:paraId="1F4D323D" w14:textId="77777777" w:rsidR="007F4FC2" w:rsidRPr="00870B92" w:rsidRDefault="007F4FC2"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En los casos de subastas que se desarrollen durante más de un día el plazo de validez de la oferta igualmente se computa a partir del primer día fijado para la etapa competitiva, independientemente que el Oferente o postor participe o no de la subasta ese día.</w:t>
            </w:r>
          </w:p>
          <w:p w14:paraId="126FFA44" w14:textId="77777777" w:rsidR="004E0CD8" w:rsidRPr="00870B92" w:rsidRDefault="004E0CD8" w:rsidP="00870B92">
            <w:pPr>
              <w:autoSpaceDE w:val="0"/>
              <w:autoSpaceDN w:val="0"/>
              <w:spacing w:before="120" w:after="120" w:line="360" w:lineRule="auto"/>
              <w:rPr>
                <w:rFonts w:ascii="Arial" w:hAnsi="Arial" w:cs="Arial"/>
                <w:sz w:val="22"/>
                <w:szCs w:val="22"/>
              </w:rPr>
            </w:pPr>
            <w:r w:rsidRPr="00870B92">
              <w:rPr>
                <w:rFonts w:ascii="Arial" w:hAnsi="Arial" w:cs="Arial"/>
                <w:sz w:val="22"/>
                <w:szCs w:val="22"/>
              </w:rPr>
              <w:t>[Cuando sea seleccionada la modalidad de contrato abierto, el porcentaje de garantía de mantenimiento de oferta deberá aplicarse sobre la cantidad o monto máximo de la oferta]</w:t>
            </w:r>
          </w:p>
        </w:tc>
      </w:tr>
      <w:tr w:rsidR="007F4FC2" w:rsidRPr="0021323B" w14:paraId="3E5E80BB" w14:textId="77777777" w:rsidTr="00F34858">
        <w:tc>
          <w:tcPr>
            <w:tcW w:w="2117" w:type="dxa"/>
            <w:tcBorders>
              <w:top w:val="single" w:sz="4" w:space="0" w:color="auto"/>
              <w:left w:val="single" w:sz="4" w:space="0" w:color="auto"/>
              <w:bottom w:val="single" w:sz="4" w:space="0" w:color="auto"/>
              <w:right w:val="single" w:sz="4" w:space="0" w:color="auto"/>
            </w:tcBorders>
          </w:tcPr>
          <w:p w14:paraId="0415D040" w14:textId="10AA5D2A" w:rsidR="007F4FC2" w:rsidRPr="00870B92" w:rsidRDefault="007F4FC2" w:rsidP="00870B92">
            <w:pPr>
              <w:spacing w:line="360" w:lineRule="auto"/>
              <w:rPr>
                <w:rFonts w:ascii="Arial" w:hAnsi="Arial" w:cs="Arial"/>
                <w:color w:val="000000"/>
                <w:sz w:val="22"/>
                <w:szCs w:val="22"/>
              </w:rPr>
            </w:pPr>
            <w:r w:rsidRPr="00870B92">
              <w:rPr>
                <w:rFonts w:ascii="Arial" w:hAnsi="Arial" w:cs="Arial"/>
                <w:color w:val="000000"/>
                <w:sz w:val="22"/>
                <w:szCs w:val="22"/>
              </w:rPr>
              <w:lastRenderedPageBreak/>
              <w:t>IAO</w:t>
            </w:r>
            <w:r w:rsidR="001D22BB" w:rsidRPr="00870B92">
              <w:rPr>
                <w:rFonts w:ascii="Arial" w:hAnsi="Arial" w:cs="Arial"/>
                <w:color w:val="000000"/>
                <w:sz w:val="22"/>
                <w:szCs w:val="22"/>
              </w:rPr>
              <w:t xml:space="preserve"> 2</w:t>
            </w:r>
            <w:r w:rsidR="00DC00CB">
              <w:rPr>
                <w:rFonts w:ascii="Arial" w:hAnsi="Arial" w:cs="Arial"/>
                <w:color w:val="000000"/>
                <w:sz w:val="22"/>
                <w:szCs w:val="22"/>
              </w:rPr>
              <w:t>2</w:t>
            </w:r>
            <w:r w:rsidR="00790E18">
              <w:rPr>
                <w:rFonts w:ascii="Arial" w:hAnsi="Arial" w:cs="Arial"/>
                <w:color w:val="000000"/>
                <w:sz w:val="22"/>
                <w:szCs w:val="22"/>
              </w:rPr>
              <w:t>(G)</w:t>
            </w:r>
          </w:p>
        </w:tc>
        <w:tc>
          <w:tcPr>
            <w:tcW w:w="8056" w:type="dxa"/>
            <w:tcBorders>
              <w:top w:val="single" w:sz="4" w:space="0" w:color="auto"/>
              <w:left w:val="single" w:sz="4" w:space="0" w:color="auto"/>
              <w:bottom w:val="single" w:sz="4" w:space="0" w:color="auto"/>
              <w:right w:val="single" w:sz="4" w:space="0" w:color="auto"/>
            </w:tcBorders>
          </w:tcPr>
          <w:p w14:paraId="53E2C9A4" w14:textId="1D7463D5" w:rsidR="007F4FC2" w:rsidRPr="00870B92" w:rsidRDefault="007F4FC2" w:rsidP="00F63E61">
            <w:pPr>
              <w:autoSpaceDE w:val="0"/>
              <w:autoSpaceDN w:val="0"/>
              <w:spacing w:before="120" w:after="120" w:line="360" w:lineRule="auto"/>
              <w:rPr>
                <w:rFonts w:ascii="Arial" w:hAnsi="Arial" w:cs="Arial"/>
                <w:sz w:val="22"/>
                <w:szCs w:val="22"/>
              </w:rPr>
            </w:pPr>
            <w:r w:rsidRPr="00870B92">
              <w:rPr>
                <w:rFonts w:ascii="Arial" w:hAnsi="Arial" w:cs="Arial"/>
                <w:sz w:val="22"/>
                <w:szCs w:val="22"/>
              </w:rPr>
              <w:t>Validez de la Garantía de Mantenimiento de Ofertas</w:t>
            </w:r>
            <w:r w:rsidR="00F63E61">
              <w:rPr>
                <w:rFonts w:ascii="Arial" w:hAnsi="Arial" w:cs="Arial"/>
                <w:sz w:val="22"/>
                <w:szCs w:val="22"/>
              </w:rPr>
              <w:t xml:space="preserve">: ciento veinte días (120) </w:t>
            </w:r>
            <w:r w:rsidRPr="00870B92">
              <w:rPr>
                <w:rFonts w:ascii="Arial" w:hAnsi="Arial" w:cs="Arial"/>
                <w:sz w:val="22"/>
                <w:szCs w:val="22"/>
              </w:rPr>
              <w:t xml:space="preserve"> contados a partir de la fecha y hora de apertura de la etapa competitiva, debiendo ajustarse a lo establecido en el Artículo </w:t>
            </w:r>
            <w:r w:rsidR="00122DE8" w:rsidRPr="00870B92">
              <w:rPr>
                <w:rFonts w:ascii="Arial" w:hAnsi="Arial" w:cs="Arial"/>
                <w:sz w:val="22"/>
                <w:szCs w:val="22"/>
              </w:rPr>
              <w:t xml:space="preserve">16 </w:t>
            </w:r>
            <w:r w:rsidRPr="00870B92">
              <w:rPr>
                <w:rFonts w:ascii="Arial" w:hAnsi="Arial" w:cs="Arial"/>
                <w:sz w:val="22"/>
                <w:szCs w:val="22"/>
              </w:rPr>
              <w:t xml:space="preserve">de la Resolución DNCP </w:t>
            </w:r>
            <w:r w:rsidR="00122DE8" w:rsidRPr="00870B92">
              <w:rPr>
                <w:rFonts w:ascii="Arial" w:hAnsi="Arial" w:cs="Arial"/>
                <w:sz w:val="22"/>
                <w:szCs w:val="22"/>
              </w:rPr>
              <w:t>1408/14</w:t>
            </w:r>
            <w:r w:rsidRPr="00870B92">
              <w:rPr>
                <w:rFonts w:ascii="Arial" w:hAnsi="Arial" w:cs="Arial"/>
                <w:sz w:val="22"/>
                <w:szCs w:val="22"/>
              </w:rPr>
              <w:t>.</w:t>
            </w:r>
          </w:p>
        </w:tc>
      </w:tr>
      <w:tr w:rsidR="007F4FC2" w:rsidRPr="0021323B" w14:paraId="08597489" w14:textId="77777777" w:rsidTr="00F34858">
        <w:tc>
          <w:tcPr>
            <w:tcW w:w="2117" w:type="dxa"/>
            <w:tcBorders>
              <w:top w:val="single" w:sz="4" w:space="0" w:color="auto"/>
              <w:left w:val="single" w:sz="4" w:space="0" w:color="auto"/>
              <w:bottom w:val="single" w:sz="4" w:space="0" w:color="auto"/>
              <w:right w:val="single" w:sz="4" w:space="0" w:color="auto"/>
            </w:tcBorders>
          </w:tcPr>
          <w:p w14:paraId="4A7D4BD7" w14:textId="64231BB5" w:rsidR="007F4FC2" w:rsidRPr="00870B92" w:rsidRDefault="007F4FC2" w:rsidP="00870B92">
            <w:pPr>
              <w:autoSpaceDE w:val="0"/>
              <w:autoSpaceDN w:val="0"/>
              <w:spacing w:line="360" w:lineRule="auto"/>
              <w:rPr>
                <w:rFonts w:ascii="Arial" w:hAnsi="Arial" w:cs="Arial"/>
                <w:bCs/>
                <w:color w:val="000000"/>
                <w:sz w:val="22"/>
                <w:szCs w:val="22"/>
              </w:rPr>
            </w:pPr>
            <w:r w:rsidRPr="00870B92">
              <w:rPr>
                <w:rFonts w:ascii="Arial" w:hAnsi="Arial" w:cs="Arial"/>
                <w:bCs/>
                <w:color w:val="000000"/>
                <w:sz w:val="22"/>
                <w:szCs w:val="22"/>
              </w:rPr>
              <w:t>IAO</w:t>
            </w:r>
            <w:r w:rsidR="001D22BB" w:rsidRPr="00870B92">
              <w:rPr>
                <w:rFonts w:ascii="Arial" w:hAnsi="Arial" w:cs="Arial"/>
                <w:bCs/>
                <w:color w:val="000000"/>
                <w:sz w:val="22"/>
                <w:szCs w:val="22"/>
              </w:rPr>
              <w:t xml:space="preserve"> 2</w:t>
            </w:r>
            <w:r w:rsidR="00531B9A">
              <w:rPr>
                <w:rFonts w:ascii="Arial" w:hAnsi="Arial" w:cs="Arial"/>
                <w:bCs/>
                <w:color w:val="000000"/>
                <w:sz w:val="22"/>
                <w:szCs w:val="22"/>
              </w:rPr>
              <w:t>2</w:t>
            </w:r>
            <w:r w:rsidR="00790E18">
              <w:rPr>
                <w:rFonts w:ascii="Arial" w:hAnsi="Arial" w:cs="Arial"/>
                <w:bCs/>
                <w:color w:val="000000"/>
                <w:sz w:val="22"/>
                <w:szCs w:val="22"/>
              </w:rPr>
              <w:t>.6</w:t>
            </w:r>
          </w:p>
        </w:tc>
        <w:tc>
          <w:tcPr>
            <w:tcW w:w="8056" w:type="dxa"/>
            <w:tcBorders>
              <w:top w:val="single" w:sz="4" w:space="0" w:color="auto"/>
              <w:left w:val="single" w:sz="4" w:space="0" w:color="auto"/>
              <w:bottom w:val="single" w:sz="4" w:space="0" w:color="auto"/>
              <w:right w:val="single" w:sz="4" w:space="0" w:color="auto"/>
            </w:tcBorders>
          </w:tcPr>
          <w:p w14:paraId="246A5F55" w14:textId="34E6453F" w:rsidR="00981888" w:rsidRDefault="007F4FC2" w:rsidP="00981888">
            <w:pPr>
              <w:autoSpaceDE w:val="0"/>
              <w:autoSpaceDN w:val="0"/>
              <w:spacing w:line="360" w:lineRule="auto"/>
              <w:rPr>
                <w:rFonts w:ascii="Arial" w:hAnsi="Arial" w:cs="Arial"/>
                <w:i/>
                <w:iCs/>
                <w:color w:val="FF0000"/>
                <w:sz w:val="22"/>
                <w:szCs w:val="22"/>
              </w:rPr>
            </w:pPr>
            <w:r w:rsidRPr="0021323B">
              <w:rPr>
                <w:rFonts w:ascii="Arial" w:hAnsi="Arial" w:cs="Arial"/>
                <w:color w:val="000000"/>
                <w:sz w:val="22"/>
                <w:szCs w:val="22"/>
              </w:rPr>
              <w:t>Inicio de la etapa competitiva</w:t>
            </w:r>
            <w:r w:rsidR="00981888" w:rsidRPr="00023119">
              <w:rPr>
                <w:rFonts w:ascii="Arial" w:hAnsi="Arial" w:cs="Arial"/>
                <w:color w:val="000000"/>
                <w:sz w:val="22"/>
                <w:szCs w:val="22"/>
              </w:rPr>
              <w:t>: Lote 1: Tramo remoción de sedimentos desde Embocadura - San Antonio (50 km), el __/__/201_ a las 0_:__ hs.; Lote 2: Tramo San Antonio – Agropil- Gral. Díaz Inclusive, el __/__/201_ a las 0_:__ hs. después del cierre del Lote 1; Lote 3: Obras Complementarias y de Contingencia desde Pozo Hondo hasta Gral. Díaz, el __/__/201_ a las 0_:__ hs., después del cierre del Lote 2.</w:t>
            </w:r>
          </w:p>
          <w:p w14:paraId="1F89E66C" w14:textId="0E552030" w:rsidR="007F4FC2" w:rsidRPr="00870B92" w:rsidRDefault="007F4FC2" w:rsidP="00981888">
            <w:pPr>
              <w:autoSpaceDE w:val="0"/>
              <w:autoSpaceDN w:val="0"/>
              <w:spacing w:line="360" w:lineRule="auto"/>
              <w:rPr>
                <w:rFonts w:ascii="Arial" w:hAnsi="Arial" w:cs="Arial"/>
                <w:b/>
                <w:bCs/>
                <w:color w:val="000000"/>
                <w:sz w:val="22"/>
                <w:szCs w:val="22"/>
              </w:rPr>
            </w:pPr>
            <w:r w:rsidRPr="0021323B">
              <w:rPr>
                <w:rFonts w:ascii="Arial" w:hAnsi="Arial" w:cs="Arial"/>
                <w:b/>
                <w:bCs/>
                <w:color w:val="000000"/>
                <w:sz w:val="22"/>
                <w:szCs w:val="22"/>
              </w:rPr>
              <w:t xml:space="preserve">Ejemplo: Ítem – Lote 1. </w:t>
            </w:r>
            <w:r w:rsidRPr="0021323B">
              <w:rPr>
                <w:rFonts w:ascii="Arial" w:hAnsi="Arial" w:cs="Arial"/>
                <w:b/>
                <w:bCs/>
                <w:sz w:val="22"/>
                <w:szCs w:val="22"/>
              </w:rPr>
              <w:t xml:space="preserve">Computadores Personales,  </w:t>
            </w:r>
            <w:r w:rsidRPr="0021323B">
              <w:rPr>
                <w:rFonts w:ascii="Arial" w:hAnsi="Arial" w:cs="Arial"/>
                <w:color w:val="000000"/>
                <w:sz w:val="22"/>
                <w:szCs w:val="22"/>
              </w:rPr>
              <w:t>a las</w:t>
            </w:r>
            <w:r w:rsidRPr="0021323B">
              <w:rPr>
                <w:rFonts w:ascii="Arial" w:hAnsi="Arial" w:cs="Arial"/>
                <w:b/>
                <w:bCs/>
                <w:color w:val="000000"/>
                <w:sz w:val="22"/>
                <w:szCs w:val="22"/>
              </w:rPr>
              <w:t xml:space="preserve"> 09:00 </w:t>
            </w:r>
            <w:r w:rsidRPr="0021323B">
              <w:rPr>
                <w:rFonts w:ascii="Arial" w:hAnsi="Arial" w:cs="Arial"/>
                <w:color w:val="000000"/>
                <w:sz w:val="22"/>
                <w:szCs w:val="22"/>
              </w:rPr>
              <w:t>del</w:t>
            </w:r>
            <w:r w:rsidRPr="0021323B">
              <w:rPr>
                <w:rFonts w:ascii="Arial" w:hAnsi="Arial" w:cs="Arial"/>
                <w:b/>
                <w:bCs/>
                <w:color w:val="000000"/>
                <w:sz w:val="22"/>
                <w:szCs w:val="22"/>
              </w:rPr>
              <w:t xml:space="preserve"> 31/10/201</w:t>
            </w:r>
            <w:r w:rsidR="005A4362" w:rsidRPr="0021323B">
              <w:rPr>
                <w:rFonts w:ascii="Arial" w:hAnsi="Arial" w:cs="Arial"/>
                <w:b/>
                <w:bCs/>
                <w:color w:val="000000"/>
                <w:sz w:val="22"/>
                <w:szCs w:val="22"/>
              </w:rPr>
              <w:t>5</w:t>
            </w:r>
            <w:r w:rsidRPr="0021323B">
              <w:rPr>
                <w:rFonts w:ascii="Arial" w:hAnsi="Arial" w:cs="Arial"/>
                <w:b/>
                <w:bCs/>
                <w:color w:val="000000"/>
                <w:sz w:val="22"/>
                <w:szCs w:val="22"/>
              </w:rPr>
              <w:t xml:space="preserve">; -  2 – Ítem - Lote 2. </w:t>
            </w:r>
            <w:r w:rsidRPr="0021323B">
              <w:rPr>
                <w:rFonts w:ascii="Arial" w:hAnsi="Arial" w:cs="Arial"/>
                <w:b/>
                <w:bCs/>
                <w:sz w:val="22"/>
                <w:szCs w:val="22"/>
              </w:rPr>
              <w:t xml:space="preserve">Notebook, </w:t>
            </w:r>
            <w:r w:rsidRPr="0021323B">
              <w:rPr>
                <w:rFonts w:ascii="Arial" w:hAnsi="Arial" w:cs="Arial"/>
                <w:sz w:val="22"/>
                <w:szCs w:val="22"/>
              </w:rPr>
              <w:t>después del cierre del Grupo 1 - Lote 1, y así sucesivamente.</w:t>
            </w:r>
          </w:p>
        </w:tc>
      </w:tr>
      <w:tr w:rsidR="007F4FC2" w:rsidRPr="0021323B" w14:paraId="0A158233" w14:textId="77777777" w:rsidTr="00F34858">
        <w:tc>
          <w:tcPr>
            <w:tcW w:w="10173" w:type="dxa"/>
            <w:gridSpan w:val="2"/>
            <w:tcBorders>
              <w:top w:val="single" w:sz="4" w:space="0" w:color="auto"/>
              <w:left w:val="single" w:sz="4" w:space="0" w:color="auto"/>
              <w:bottom w:val="single" w:sz="4" w:space="0" w:color="auto"/>
              <w:right w:val="single" w:sz="4" w:space="0" w:color="auto"/>
            </w:tcBorders>
          </w:tcPr>
          <w:p w14:paraId="6AD86131" w14:textId="405CCF8B" w:rsidR="007F4FC2" w:rsidRPr="0021323B" w:rsidRDefault="00BA0C79" w:rsidP="00870B92">
            <w:pPr>
              <w:widowControl/>
              <w:autoSpaceDE w:val="0"/>
              <w:autoSpaceDN w:val="0"/>
              <w:spacing w:line="360" w:lineRule="auto"/>
              <w:ind w:left="360"/>
              <w:jc w:val="center"/>
              <w:textAlignment w:val="auto"/>
              <w:rPr>
                <w:rFonts w:ascii="Arial" w:hAnsi="Arial" w:cs="Arial"/>
                <w:b/>
                <w:bCs/>
                <w:color w:val="000000"/>
                <w:sz w:val="22"/>
                <w:szCs w:val="22"/>
              </w:rPr>
            </w:pPr>
            <w:r w:rsidRPr="0021323B">
              <w:rPr>
                <w:rFonts w:ascii="Arial" w:hAnsi="Arial" w:cs="Arial"/>
                <w:b/>
                <w:bCs/>
                <w:color w:val="000000"/>
                <w:sz w:val="22"/>
                <w:szCs w:val="22"/>
              </w:rPr>
              <w:t xml:space="preserve">D- </w:t>
            </w:r>
            <w:r w:rsidR="007F4FC2" w:rsidRPr="0021323B">
              <w:rPr>
                <w:rFonts w:ascii="Arial" w:hAnsi="Arial" w:cs="Arial"/>
                <w:b/>
                <w:bCs/>
                <w:color w:val="000000"/>
                <w:sz w:val="22"/>
                <w:szCs w:val="22"/>
              </w:rPr>
              <w:t>PRESENTACION, APERTURA Y EVALUACION DE LAS OFERTAS</w:t>
            </w:r>
          </w:p>
        </w:tc>
      </w:tr>
      <w:tr w:rsidR="00981888" w:rsidRPr="0021323B" w14:paraId="43D8F1A3" w14:textId="77777777" w:rsidTr="00F34858">
        <w:tc>
          <w:tcPr>
            <w:tcW w:w="2117" w:type="dxa"/>
            <w:tcBorders>
              <w:top w:val="single" w:sz="4" w:space="0" w:color="auto"/>
              <w:left w:val="single" w:sz="4" w:space="0" w:color="auto"/>
              <w:bottom w:val="single" w:sz="4" w:space="0" w:color="auto"/>
              <w:right w:val="single" w:sz="4" w:space="0" w:color="auto"/>
            </w:tcBorders>
          </w:tcPr>
          <w:p w14:paraId="7630997E" w14:textId="06938132" w:rsidR="00981888" w:rsidRPr="00870B92" w:rsidRDefault="00981888" w:rsidP="00981888">
            <w:pPr>
              <w:spacing w:line="360" w:lineRule="auto"/>
              <w:rPr>
                <w:rFonts w:ascii="Arial" w:hAnsi="Arial" w:cs="Arial"/>
                <w:sz w:val="22"/>
                <w:szCs w:val="22"/>
              </w:rPr>
            </w:pPr>
            <w:r w:rsidRPr="00870B92">
              <w:rPr>
                <w:rFonts w:ascii="Arial" w:hAnsi="Arial" w:cs="Arial"/>
                <w:sz w:val="22"/>
                <w:szCs w:val="22"/>
              </w:rPr>
              <w:t>IAO 2</w:t>
            </w:r>
            <w:r>
              <w:rPr>
                <w:rFonts w:ascii="Arial" w:hAnsi="Arial" w:cs="Arial"/>
                <w:sz w:val="22"/>
                <w:szCs w:val="22"/>
              </w:rPr>
              <w:t>5</w:t>
            </w:r>
            <w:r w:rsidRPr="00870B92">
              <w:rPr>
                <w:rFonts w:ascii="Arial" w:hAnsi="Arial" w:cs="Arial"/>
                <w:sz w:val="22"/>
                <w:szCs w:val="22"/>
              </w:rPr>
              <w:t>.1</w:t>
            </w:r>
          </w:p>
        </w:tc>
        <w:tc>
          <w:tcPr>
            <w:tcW w:w="8056" w:type="dxa"/>
            <w:tcBorders>
              <w:top w:val="single" w:sz="4" w:space="0" w:color="auto"/>
              <w:left w:val="single" w:sz="4" w:space="0" w:color="auto"/>
              <w:bottom w:val="single" w:sz="4" w:space="0" w:color="auto"/>
              <w:right w:val="single" w:sz="4" w:space="0" w:color="auto"/>
            </w:tcBorders>
          </w:tcPr>
          <w:p w14:paraId="14758E39" w14:textId="77777777" w:rsidR="00981888" w:rsidRPr="00F9430E" w:rsidRDefault="00981888" w:rsidP="00981888">
            <w:pPr>
              <w:rPr>
                <w:rFonts w:ascii="Arial" w:hAnsi="Arial" w:cs="Arial"/>
                <w:color w:val="000000"/>
                <w:sz w:val="22"/>
                <w:szCs w:val="22"/>
              </w:rPr>
            </w:pPr>
            <w:r w:rsidRPr="00F9430E">
              <w:rPr>
                <w:rFonts w:ascii="Arial" w:hAnsi="Arial" w:cs="Arial"/>
                <w:color w:val="000000"/>
                <w:sz w:val="22"/>
                <w:szCs w:val="22"/>
              </w:rPr>
              <w:t>Una vez finalizada la Subasta a la Baja Electrónica y levantada el acta de sesión pública virtual en el portal, Todos los</w:t>
            </w:r>
            <w:r w:rsidRPr="00F9430E">
              <w:rPr>
                <w:rFonts w:ascii="Arial" w:hAnsi="Arial" w:cs="Arial"/>
                <w:i/>
                <w:iCs/>
                <w:color w:val="FF0000"/>
                <w:sz w:val="22"/>
                <w:szCs w:val="22"/>
              </w:rPr>
              <w:t xml:space="preserve"> </w:t>
            </w:r>
            <w:r w:rsidRPr="00F9430E">
              <w:rPr>
                <w:rFonts w:ascii="Arial" w:hAnsi="Arial" w:cs="Arial"/>
                <w:color w:val="000000"/>
                <w:sz w:val="22"/>
                <w:szCs w:val="22"/>
              </w:rPr>
              <w:t xml:space="preserve">Oferentes deberán presentar sus respectivas documentaciones en sobre cerrado con indicación del </w:t>
            </w:r>
            <w:r w:rsidRPr="00F9430E">
              <w:rPr>
                <w:rFonts w:ascii="Arial" w:hAnsi="Arial" w:cs="Arial"/>
                <w:sz w:val="22"/>
                <w:szCs w:val="22"/>
              </w:rPr>
              <w:t>nombre del Oferente participante</w:t>
            </w:r>
            <w:r w:rsidRPr="00F9430E">
              <w:rPr>
                <w:rFonts w:ascii="Arial" w:hAnsi="Arial" w:cs="Arial"/>
                <w:color w:val="000000"/>
                <w:sz w:val="22"/>
                <w:szCs w:val="22"/>
              </w:rPr>
              <w:t xml:space="preserve">, a fin de realizar las evaluaciones pertinentes. El sobre deberá estar </w:t>
            </w:r>
            <w:r w:rsidRPr="00F9430E">
              <w:rPr>
                <w:rFonts w:ascii="Arial" w:hAnsi="Arial" w:cs="Arial"/>
                <w:sz w:val="22"/>
                <w:szCs w:val="22"/>
              </w:rPr>
              <w:t xml:space="preserve">dirigido a la institución Convocante y/o Unidad Operativa de Contrataciones. </w:t>
            </w:r>
          </w:p>
          <w:p w14:paraId="7CDDD022" w14:textId="77777777" w:rsidR="00981888" w:rsidRPr="00F9430E" w:rsidRDefault="00981888" w:rsidP="00981888">
            <w:pPr>
              <w:spacing w:before="120"/>
              <w:rPr>
                <w:rFonts w:ascii="Arial" w:hAnsi="Arial" w:cs="Arial"/>
                <w:sz w:val="22"/>
                <w:szCs w:val="22"/>
              </w:rPr>
            </w:pPr>
            <w:r w:rsidRPr="00F9430E">
              <w:rPr>
                <w:rFonts w:ascii="Arial" w:hAnsi="Arial" w:cs="Arial"/>
                <w:b/>
                <w:bCs/>
                <w:sz w:val="22"/>
                <w:szCs w:val="22"/>
              </w:rPr>
              <w:t>Para propósitos de la presentación de las ofertas</w:t>
            </w:r>
            <w:r w:rsidRPr="00F9430E">
              <w:rPr>
                <w:rFonts w:ascii="Arial" w:hAnsi="Arial" w:cs="Arial"/>
                <w:sz w:val="22"/>
                <w:szCs w:val="22"/>
              </w:rPr>
              <w:t>, la dirección de la Convocante es:</w:t>
            </w:r>
          </w:p>
          <w:p w14:paraId="6486A7BA" w14:textId="77777777" w:rsidR="00981888" w:rsidRPr="00F9430E" w:rsidRDefault="00981888" w:rsidP="00981888">
            <w:pPr>
              <w:spacing w:before="120"/>
              <w:rPr>
                <w:rFonts w:ascii="Arial" w:hAnsi="Arial" w:cs="Arial"/>
                <w:sz w:val="22"/>
                <w:szCs w:val="22"/>
              </w:rPr>
            </w:pPr>
          </w:p>
          <w:p w14:paraId="1CDD82AF" w14:textId="77777777" w:rsidR="00981888" w:rsidRPr="00F9430E" w:rsidRDefault="00981888" w:rsidP="00981888">
            <w:pPr>
              <w:tabs>
                <w:tab w:val="left" w:pos="2864"/>
              </w:tabs>
              <w:rPr>
                <w:rFonts w:ascii="Arial" w:hAnsi="Arial" w:cs="Arial"/>
                <w:sz w:val="22"/>
                <w:szCs w:val="22"/>
              </w:rPr>
            </w:pPr>
            <w:r w:rsidRPr="00F9430E">
              <w:rPr>
                <w:rFonts w:ascii="Arial" w:hAnsi="Arial" w:cs="Arial"/>
                <w:sz w:val="22"/>
                <w:szCs w:val="22"/>
              </w:rPr>
              <w:t>Atención:</w:t>
            </w:r>
            <w:r w:rsidRPr="00F9430E">
              <w:rPr>
                <w:rFonts w:ascii="Arial" w:hAnsi="Arial" w:cs="Arial"/>
                <w:sz w:val="22"/>
                <w:szCs w:val="22"/>
              </w:rPr>
              <w:tab/>
            </w:r>
            <w:r w:rsidRPr="00F9430E">
              <w:rPr>
                <w:rFonts w:ascii="Arial" w:hAnsi="Arial" w:cs="Arial"/>
                <w:b/>
                <w:sz w:val="22"/>
                <w:szCs w:val="22"/>
              </w:rPr>
              <w:t>Unidad Operativa de Contrataciones</w:t>
            </w:r>
            <w:r w:rsidRPr="00F9430E">
              <w:rPr>
                <w:rFonts w:ascii="Arial" w:hAnsi="Arial" w:cs="Arial"/>
                <w:sz w:val="22"/>
                <w:szCs w:val="22"/>
              </w:rPr>
              <w:tab/>
            </w:r>
          </w:p>
          <w:p w14:paraId="78EB2D91" w14:textId="77777777" w:rsidR="00981888" w:rsidRPr="00F9430E" w:rsidRDefault="00981888" w:rsidP="00981888">
            <w:pPr>
              <w:tabs>
                <w:tab w:val="left" w:pos="2864"/>
              </w:tabs>
              <w:rPr>
                <w:rFonts w:ascii="Arial" w:hAnsi="Arial" w:cs="Arial"/>
                <w:sz w:val="22"/>
                <w:szCs w:val="22"/>
              </w:rPr>
            </w:pPr>
            <w:r w:rsidRPr="00F9430E">
              <w:rPr>
                <w:rFonts w:ascii="Arial" w:hAnsi="Arial" w:cs="Arial"/>
                <w:sz w:val="22"/>
                <w:szCs w:val="22"/>
              </w:rPr>
              <w:tab/>
              <w:t>Ministerio de Obras Públicas y Comunicaciones</w:t>
            </w:r>
          </w:p>
          <w:p w14:paraId="71400424" w14:textId="77777777" w:rsidR="00981888" w:rsidRPr="00F9430E" w:rsidRDefault="00981888" w:rsidP="00981888">
            <w:pPr>
              <w:rPr>
                <w:rFonts w:ascii="Arial" w:hAnsi="Arial" w:cs="Arial"/>
                <w:sz w:val="22"/>
                <w:szCs w:val="22"/>
              </w:rPr>
            </w:pPr>
            <w:r w:rsidRPr="00F9430E">
              <w:rPr>
                <w:rFonts w:ascii="Arial" w:hAnsi="Arial" w:cs="Arial"/>
                <w:sz w:val="22"/>
                <w:szCs w:val="22"/>
              </w:rPr>
              <w:t>Calle y Número:</w:t>
            </w:r>
            <w:r w:rsidRPr="00F9430E">
              <w:rPr>
                <w:rFonts w:ascii="Arial" w:hAnsi="Arial" w:cs="Arial"/>
                <w:sz w:val="22"/>
                <w:szCs w:val="22"/>
              </w:rPr>
              <w:tab/>
            </w:r>
            <w:r w:rsidRPr="00F9430E">
              <w:rPr>
                <w:rFonts w:ascii="Arial" w:hAnsi="Arial" w:cs="Arial"/>
                <w:sz w:val="22"/>
                <w:szCs w:val="22"/>
              </w:rPr>
              <w:tab/>
              <w:t>Oliva 411 esq. Alberdi</w:t>
            </w:r>
          </w:p>
          <w:p w14:paraId="3FEBCBA5" w14:textId="77777777" w:rsidR="00981888" w:rsidRPr="00F9430E" w:rsidRDefault="00981888" w:rsidP="00981888">
            <w:pPr>
              <w:rPr>
                <w:rFonts w:ascii="Arial" w:hAnsi="Arial" w:cs="Arial"/>
                <w:sz w:val="22"/>
                <w:szCs w:val="22"/>
              </w:rPr>
            </w:pPr>
            <w:r w:rsidRPr="00F9430E">
              <w:rPr>
                <w:rFonts w:ascii="Arial" w:hAnsi="Arial" w:cs="Arial"/>
                <w:sz w:val="22"/>
                <w:szCs w:val="22"/>
              </w:rPr>
              <w:t>Piso/Número de Oficina:</w:t>
            </w:r>
            <w:r w:rsidRPr="00F9430E">
              <w:rPr>
                <w:rFonts w:ascii="Arial" w:hAnsi="Arial" w:cs="Arial"/>
                <w:sz w:val="22"/>
                <w:szCs w:val="22"/>
              </w:rPr>
              <w:tab/>
              <w:t>Mesa de Entrada Única- Planta Baja</w:t>
            </w:r>
          </w:p>
          <w:p w14:paraId="53F04870" w14:textId="77777777" w:rsidR="00981888" w:rsidRPr="00F9430E" w:rsidRDefault="00981888" w:rsidP="00981888">
            <w:pPr>
              <w:tabs>
                <w:tab w:val="left" w:pos="2100"/>
              </w:tabs>
              <w:rPr>
                <w:rFonts w:ascii="Arial" w:hAnsi="Arial" w:cs="Arial"/>
                <w:sz w:val="22"/>
                <w:szCs w:val="22"/>
              </w:rPr>
            </w:pPr>
            <w:r w:rsidRPr="00F9430E">
              <w:rPr>
                <w:rFonts w:ascii="Arial" w:hAnsi="Arial" w:cs="Arial"/>
                <w:sz w:val="22"/>
                <w:szCs w:val="22"/>
              </w:rPr>
              <w:tab/>
            </w:r>
            <w:r w:rsidRPr="00F9430E">
              <w:rPr>
                <w:rFonts w:ascii="Arial" w:hAnsi="Arial" w:cs="Arial"/>
                <w:sz w:val="22"/>
                <w:szCs w:val="22"/>
              </w:rPr>
              <w:tab/>
            </w:r>
            <w:r w:rsidRPr="00F9430E">
              <w:rPr>
                <w:rFonts w:ascii="Arial" w:hAnsi="Arial" w:cs="Arial"/>
                <w:sz w:val="22"/>
                <w:szCs w:val="22"/>
              </w:rPr>
              <w:tab/>
              <w:t>Oficina Central del M.O.P.C.</w:t>
            </w:r>
          </w:p>
          <w:p w14:paraId="4417E62D" w14:textId="77777777" w:rsidR="00981888" w:rsidRPr="00F9430E" w:rsidRDefault="00981888" w:rsidP="00981888">
            <w:pPr>
              <w:tabs>
                <w:tab w:val="center" w:pos="2864"/>
                <w:tab w:val="left" w:pos="3119"/>
                <w:tab w:val="left" w:pos="3147"/>
                <w:tab w:val="center" w:pos="4419"/>
                <w:tab w:val="right" w:pos="8838"/>
              </w:tabs>
              <w:rPr>
                <w:rFonts w:ascii="Arial" w:hAnsi="Arial" w:cs="Arial"/>
                <w:sz w:val="22"/>
                <w:szCs w:val="22"/>
              </w:rPr>
            </w:pPr>
            <w:r w:rsidRPr="00F9430E">
              <w:rPr>
                <w:rFonts w:ascii="Arial" w:hAnsi="Arial" w:cs="Arial"/>
                <w:sz w:val="22"/>
                <w:szCs w:val="22"/>
              </w:rPr>
              <w:t>Ciudad:</w:t>
            </w:r>
            <w:r w:rsidRPr="00F9430E">
              <w:rPr>
                <w:rFonts w:ascii="Arial" w:hAnsi="Arial" w:cs="Arial"/>
                <w:sz w:val="22"/>
                <w:szCs w:val="22"/>
              </w:rPr>
              <w:tab/>
              <w:t xml:space="preserve">  </w:t>
            </w:r>
            <w:r>
              <w:rPr>
                <w:rFonts w:ascii="Arial" w:hAnsi="Arial" w:cs="Arial"/>
                <w:sz w:val="22"/>
                <w:szCs w:val="22"/>
              </w:rPr>
              <w:t xml:space="preserve">           </w:t>
            </w:r>
            <w:r w:rsidRPr="00F9430E">
              <w:rPr>
                <w:rFonts w:ascii="Arial" w:hAnsi="Arial" w:cs="Arial"/>
                <w:sz w:val="22"/>
                <w:szCs w:val="22"/>
              </w:rPr>
              <w:t xml:space="preserve"> Asunción</w:t>
            </w:r>
          </w:p>
          <w:p w14:paraId="63E61EFE" w14:textId="77777777" w:rsidR="00981888" w:rsidRPr="00F9430E" w:rsidRDefault="00981888" w:rsidP="00981888">
            <w:pPr>
              <w:tabs>
                <w:tab w:val="left" w:pos="2141"/>
              </w:tabs>
              <w:rPr>
                <w:rFonts w:ascii="Arial" w:hAnsi="Arial" w:cs="Arial"/>
                <w:sz w:val="22"/>
                <w:szCs w:val="22"/>
              </w:rPr>
            </w:pPr>
            <w:r w:rsidRPr="00F9430E">
              <w:rPr>
                <w:rFonts w:ascii="Arial" w:hAnsi="Arial" w:cs="Arial"/>
                <w:sz w:val="22"/>
                <w:szCs w:val="22"/>
              </w:rPr>
              <w:t>Teléfono:</w:t>
            </w:r>
            <w:r w:rsidRPr="00F9430E">
              <w:rPr>
                <w:rFonts w:ascii="Arial" w:hAnsi="Arial" w:cs="Arial"/>
                <w:sz w:val="22"/>
                <w:szCs w:val="22"/>
              </w:rPr>
              <w:tab/>
            </w:r>
            <w:r w:rsidRPr="00F9430E">
              <w:rPr>
                <w:rFonts w:ascii="Arial" w:hAnsi="Arial" w:cs="Arial"/>
                <w:sz w:val="22"/>
                <w:szCs w:val="22"/>
              </w:rPr>
              <w:tab/>
              <w:t>+595 21 4149 641</w:t>
            </w:r>
          </w:p>
          <w:p w14:paraId="0E3FDD87" w14:textId="77777777" w:rsidR="00981888" w:rsidRPr="00F9430E" w:rsidRDefault="00981888" w:rsidP="00981888">
            <w:pPr>
              <w:tabs>
                <w:tab w:val="left" w:pos="2141"/>
              </w:tabs>
              <w:rPr>
                <w:rFonts w:ascii="Arial" w:hAnsi="Arial" w:cs="Arial"/>
                <w:sz w:val="22"/>
                <w:szCs w:val="22"/>
              </w:rPr>
            </w:pPr>
            <w:r w:rsidRPr="00F9430E">
              <w:rPr>
                <w:rFonts w:ascii="Arial" w:hAnsi="Arial" w:cs="Arial"/>
                <w:sz w:val="22"/>
                <w:szCs w:val="22"/>
              </w:rPr>
              <w:tab/>
            </w:r>
            <w:r w:rsidRPr="00F9430E">
              <w:rPr>
                <w:rFonts w:ascii="Arial" w:hAnsi="Arial" w:cs="Arial"/>
                <w:sz w:val="22"/>
                <w:szCs w:val="22"/>
              </w:rPr>
              <w:tab/>
              <w:t>+595 21 4149 634</w:t>
            </w:r>
          </w:p>
          <w:p w14:paraId="4322430F" w14:textId="77777777" w:rsidR="00981888" w:rsidRPr="00F9430E" w:rsidRDefault="00981888" w:rsidP="00981888">
            <w:pPr>
              <w:tabs>
                <w:tab w:val="left" w:pos="2864"/>
              </w:tabs>
              <w:rPr>
                <w:rFonts w:ascii="Arial" w:hAnsi="Arial" w:cs="Arial"/>
                <w:sz w:val="22"/>
                <w:szCs w:val="22"/>
              </w:rPr>
            </w:pPr>
            <w:r w:rsidRPr="00F9430E">
              <w:rPr>
                <w:rFonts w:ascii="Arial" w:hAnsi="Arial" w:cs="Arial"/>
                <w:sz w:val="22"/>
                <w:szCs w:val="22"/>
              </w:rPr>
              <w:t>Número de Fax:</w:t>
            </w:r>
            <w:r w:rsidRPr="00F9430E">
              <w:rPr>
                <w:rFonts w:ascii="Arial" w:hAnsi="Arial" w:cs="Arial"/>
                <w:sz w:val="22"/>
                <w:szCs w:val="22"/>
              </w:rPr>
              <w:tab/>
              <w:t>+595 21 4149 818</w:t>
            </w:r>
          </w:p>
          <w:p w14:paraId="14736713" w14:textId="77777777" w:rsidR="00981888" w:rsidRPr="00934B8F" w:rsidRDefault="00981888" w:rsidP="00981888">
            <w:pPr>
              <w:rPr>
                <w:rFonts w:ascii="Arial" w:hAnsi="Arial" w:cs="Arial"/>
                <w:sz w:val="22"/>
                <w:szCs w:val="22"/>
              </w:rPr>
            </w:pPr>
            <w:r w:rsidRPr="00F9430E">
              <w:rPr>
                <w:rFonts w:ascii="Arial" w:hAnsi="Arial" w:cs="Arial"/>
                <w:sz w:val="22"/>
                <w:szCs w:val="22"/>
              </w:rPr>
              <w:t xml:space="preserve">Dirección de Correo Electrónico: </w:t>
            </w:r>
            <w:r w:rsidR="00934B8F" w:rsidRPr="00934B8F">
              <w:fldChar w:fldCharType="begin"/>
            </w:r>
            <w:r w:rsidR="00934B8F" w:rsidRPr="00934B8F">
              <w:instrText xml:space="preserve"> HYPERLINK "mailto:uoc@mopc.gov.py" </w:instrText>
            </w:r>
            <w:r w:rsidR="00934B8F" w:rsidRPr="00934B8F">
              <w:rPr>
                <w:rPrChange w:id="129" w:author="Jorge Agustin Fernandez Pereira" w:date="2017-06-13T12:39:00Z">
                  <w:rPr>
                    <w:rFonts w:ascii="Arial" w:hAnsi="Arial" w:cs="Arial"/>
                    <w:color w:val="0000FF"/>
                    <w:sz w:val="22"/>
                    <w:szCs w:val="22"/>
                    <w:u w:val="single"/>
                  </w:rPr>
                </w:rPrChange>
              </w:rPr>
              <w:fldChar w:fldCharType="separate"/>
            </w:r>
            <w:r w:rsidRPr="00934B8F">
              <w:rPr>
                <w:rFonts w:ascii="Arial" w:hAnsi="Arial" w:cs="Arial"/>
                <w:sz w:val="22"/>
                <w:szCs w:val="22"/>
                <w:u w:val="single"/>
                <w:rPrChange w:id="130" w:author="Jorge Agustin Fernandez Pereira" w:date="2017-06-13T12:39:00Z">
                  <w:rPr>
                    <w:rFonts w:ascii="Arial" w:hAnsi="Arial" w:cs="Arial"/>
                    <w:color w:val="0000FF"/>
                    <w:sz w:val="22"/>
                    <w:szCs w:val="22"/>
                    <w:u w:val="single"/>
                  </w:rPr>
                </w:rPrChange>
              </w:rPr>
              <w:t>uoc@mopc.gov.py</w:t>
            </w:r>
            <w:r w:rsidR="00934B8F" w:rsidRPr="00934B8F">
              <w:rPr>
                <w:rFonts w:ascii="Arial" w:hAnsi="Arial" w:cs="Arial"/>
                <w:sz w:val="22"/>
                <w:szCs w:val="22"/>
                <w:u w:val="single"/>
                <w:rPrChange w:id="131" w:author="Jorge Agustin Fernandez Pereira" w:date="2017-06-13T12:39:00Z">
                  <w:rPr>
                    <w:rFonts w:ascii="Arial" w:hAnsi="Arial" w:cs="Arial"/>
                    <w:color w:val="0000FF"/>
                    <w:sz w:val="22"/>
                    <w:szCs w:val="22"/>
                    <w:u w:val="single"/>
                  </w:rPr>
                </w:rPrChange>
              </w:rPr>
              <w:fldChar w:fldCharType="end"/>
            </w:r>
            <w:r w:rsidRPr="00934B8F">
              <w:rPr>
                <w:rFonts w:ascii="Arial" w:hAnsi="Arial" w:cs="Arial"/>
                <w:sz w:val="22"/>
                <w:szCs w:val="22"/>
              </w:rPr>
              <w:t xml:space="preserve"> </w:t>
            </w:r>
          </w:p>
          <w:p w14:paraId="2A460877" w14:textId="77777777" w:rsidR="00981888" w:rsidRPr="00F9430E" w:rsidRDefault="00981888" w:rsidP="00981888">
            <w:pPr>
              <w:rPr>
                <w:rFonts w:ascii="Arial" w:hAnsi="Arial" w:cs="Arial"/>
                <w:i/>
                <w:iCs/>
                <w:sz w:val="22"/>
                <w:szCs w:val="22"/>
              </w:rPr>
            </w:pPr>
          </w:p>
          <w:p w14:paraId="5BBF786C" w14:textId="77777777" w:rsidR="00981888" w:rsidRPr="00F9430E" w:rsidRDefault="00981888" w:rsidP="00981888">
            <w:pPr>
              <w:rPr>
                <w:rFonts w:ascii="Arial" w:hAnsi="Arial" w:cs="Arial"/>
                <w:sz w:val="22"/>
                <w:szCs w:val="22"/>
              </w:rPr>
            </w:pPr>
            <w:r w:rsidRPr="00F9430E">
              <w:rPr>
                <w:rFonts w:ascii="Arial" w:hAnsi="Arial" w:cs="Arial"/>
                <w:sz w:val="22"/>
                <w:szCs w:val="22"/>
              </w:rPr>
              <w:t>La fecha límite para  presentar las ofertas es:</w:t>
            </w:r>
          </w:p>
          <w:p w14:paraId="5B7BB41B" w14:textId="77777777" w:rsidR="00981888" w:rsidRPr="00F9430E" w:rsidRDefault="00981888" w:rsidP="00981888">
            <w:pPr>
              <w:rPr>
                <w:rFonts w:ascii="Arial" w:hAnsi="Arial" w:cs="Arial"/>
                <w:sz w:val="22"/>
                <w:szCs w:val="22"/>
              </w:rPr>
            </w:pPr>
          </w:p>
          <w:p w14:paraId="33B946BA" w14:textId="58117D44" w:rsidR="00981888" w:rsidRPr="00F9430E" w:rsidRDefault="00981888" w:rsidP="00981888">
            <w:pPr>
              <w:keepNext/>
              <w:keepLines/>
              <w:rPr>
                <w:rFonts w:ascii="Arial" w:hAnsi="Arial" w:cs="Arial"/>
                <w:iCs/>
                <w:sz w:val="22"/>
                <w:szCs w:val="22"/>
                <w:lang w:eastAsia="en-US"/>
              </w:rPr>
            </w:pPr>
            <w:r w:rsidRPr="00F9430E">
              <w:rPr>
                <w:rFonts w:ascii="Arial" w:hAnsi="Arial" w:cs="Arial"/>
                <w:iCs/>
                <w:sz w:val="22"/>
                <w:szCs w:val="22"/>
                <w:lang w:eastAsia="en-US"/>
              </w:rPr>
              <w:t xml:space="preserve">Fecha: </w:t>
            </w:r>
            <w:r w:rsidRPr="00981888">
              <w:rPr>
                <w:rFonts w:ascii="Arial" w:hAnsi="Arial" w:cs="Arial"/>
                <w:b/>
                <w:bCs/>
                <w:i/>
                <w:iCs/>
                <w:color w:val="000000"/>
                <w:kern w:val="28"/>
                <w:sz w:val="22"/>
                <w:szCs w:val="22"/>
                <w:lang w:eastAsia="en-US"/>
              </w:rPr>
              <w:t>__/__/2017</w:t>
            </w:r>
          </w:p>
          <w:p w14:paraId="65DB1C05" w14:textId="77777777" w:rsidR="00981888" w:rsidRPr="00F9430E" w:rsidRDefault="00981888" w:rsidP="00981888">
            <w:pPr>
              <w:keepNext/>
              <w:keepLines/>
              <w:rPr>
                <w:rFonts w:ascii="Arial" w:hAnsi="Arial" w:cs="Arial"/>
                <w:iCs/>
                <w:sz w:val="22"/>
                <w:szCs w:val="22"/>
                <w:lang w:eastAsia="en-US"/>
              </w:rPr>
            </w:pPr>
          </w:p>
          <w:p w14:paraId="050249E1" w14:textId="2BFDE24C" w:rsidR="00981888" w:rsidRPr="00870B92" w:rsidRDefault="00981888" w:rsidP="00981888">
            <w:pPr>
              <w:spacing w:before="120" w:after="120" w:line="360" w:lineRule="auto"/>
              <w:rPr>
                <w:rFonts w:ascii="Arial" w:hAnsi="Arial" w:cs="Arial"/>
                <w:b/>
                <w:bCs/>
                <w:sz w:val="22"/>
                <w:szCs w:val="22"/>
              </w:rPr>
            </w:pPr>
            <w:r w:rsidRPr="00F9430E">
              <w:rPr>
                <w:rFonts w:ascii="Arial" w:hAnsi="Arial" w:cs="Arial"/>
                <w:iCs/>
                <w:sz w:val="22"/>
                <w:szCs w:val="22"/>
              </w:rPr>
              <w:t xml:space="preserve">Hora: </w:t>
            </w:r>
            <w:r>
              <w:rPr>
                <w:rFonts w:ascii="Arial" w:hAnsi="Arial" w:cs="Arial"/>
                <w:sz w:val="22"/>
                <w:szCs w:val="22"/>
              </w:rPr>
              <w:t>……</w:t>
            </w:r>
            <w:r w:rsidRPr="00F9430E">
              <w:rPr>
                <w:rFonts w:ascii="Arial" w:hAnsi="Arial" w:cs="Arial"/>
                <w:b/>
                <w:i/>
                <w:color w:val="000000"/>
                <w:sz w:val="22"/>
                <w:szCs w:val="22"/>
              </w:rPr>
              <w:t>:00 hs</w:t>
            </w:r>
          </w:p>
        </w:tc>
      </w:tr>
      <w:tr w:rsidR="00981888" w:rsidRPr="0021323B" w14:paraId="1993B34C" w14:textId="77777777" w:rsidTr="00F34858">
        <w:tc>
          <w:tcPr>
            <w:tcW w:w="2117" w:type="dxa"/>
            <w:tcBorders>
              <w:top w:val="single" w:sz="4" w:space="0" w:color="auto"/>
              <w:left w:val="single" w:sz="4" w:space="0" w:color="auto"/>
              <w:bottom w:val="single" w:sz="4" w:space="0" w:color="auto"/>
              <w:right w:val="single" w:sz="4" w:space="0" w:color="auto"/>
            </w:tcBorders>
          </w:tcPr>
          <w:p w14:paraId="74BADD31" w14:textId="30ABE8FE" w:rsidR="00981888" w:rsidRPr="0021323B" w:rsidRDefault="00981888" w:rsidP="00981888">
            <w:pPr>
              <w:spacing w:line="360" w:lineRule="auto"/>
              <w:rPr>
                <w:rFonts w:ascii="Arial" w:hAnsi="Arial" w:cs="Arial"/>
                <w:color w:val="000000"/>
                <w:sz w:val="22"/>
                <w:szCs w:val="22"/>
              </w:rPr>
            </w:pPr>
            <w:r w:rsidRPr="0021323B">
              <w:rPr>
                <w:rFonts w:ascii="Arial" w:hAnsi="Arial" w:cs="Arial"/>
                <w:color w:val="000000"/>
                <w:sz w:val="22"/>
                <w:szCs w:val="22"/>
              </w:rPr>
              <w:t xml:space="preserve">IAO  </w:t>
            </w:r>
            <w:r>
              <w:rPr>
                <w:rFonts w:ascii="Arial" w:hAnsi="Arial" w:cs="Arial"/>
                <w:color w:val="000000"/>
                <w:sz w:val="22"/>
                <w:szCs w:val="22"/>
              </w:rPr>
              <w:t>25.2</w:t>
            </w:r>
            <w:r w:rsidRPr="0021323B">
              <w:rPr>
                <w:rFonts w:ascii="Arial" w:hAnsi="Arial" w:cs="Arial"/>
                <w:color w:val="000000"/>
                <w:sz w:val="22"/>
                <w:szCs w:val="22"/>
              </w:rPr>
              <w:t>.</w:t>
            </w:r>
            <w:r>
              <w:rPr>
                <w:rFonts w:ascii="Arial" w:hAnsi="Arial" w:cs="Arial"/>
                <w:color w:val="000000"/>
                <w:sz w:val="22"/>
                <w:szCs w:val="22"/>
              </w:rPr>
              <w:t>(c)</w:t>
            </w:r>
          </w:p>
        </w:tc>
        <w:tc>
          <w:tcPr>
            <w:tcW w:w="8056" w:type="dxa"/>
            <w:tcBorders>
              <w:top w:val="single" w:sz="4" w:space="0" w:color="auto"/>
              <w:left w:val="single" w:sz="4" w:space="0" w:color="auto"/>
              <w:bottom w:val="single" w:sz="4" w:space="0" w:color="auto"/>
              <w:right w:val="single" w:sz="4" w:space="0" w:color="auto"/>
            </w:tcBorders>
          </w:tcPr>
          <w:p w14:paraId="11B0FC3F" w14:textId="243B3371" w:rsidR="00981888" w:rsidRDefault="00981888" w:rsidP="00981888">
            <w:pPr>
              <w:spacing w:before="120" w:after="120"/>
              <w:rPr>
                <w:rFonts w:ascii="Arial" w:hAnsi="Arial" w:cs="Arial"/>
                <w:sz w:val="22"/>
                <w:szCs w:val="22"/>
              </w:rPr>
            </w:pPr>
            <w:r w:rsidRPr="0031421E">
              <w:rPr>
                <w:rFonts w:ascii="Arial" w:hAnsi="Arial" w:cs="Arial"/>
                <w:sz w:val="22"/>
                <w:szCs w:val="22"/>
              </w:rPr>
              <w:t xml:space="preserve">La Convocante llevará a cabo el Acto de apertura de las ofertas en público </w:t>
            </w:r>
            <w:r w:rsidRPr="0031421E">
              <w:rPr>
                <w:rFonts w:ascii="Arial" w:hAnsi="Arial" w:cs="Arial"/>
                <w:sz w:val="22"/>
                <w:szCs w:val="22"/>
              </w:rPr>
              <w:lastRenderedPageBreak/>
              <w:t>conforme a lo establecido en el Art. 24 de la ley 2051/03 y del Art. 36 – Dto. 1107/14 estableciendo lugar, fecha y hora de presentación de los documentos solicitados que deberán ser presentados.</w:t>
            </w:r>
          </w:p>
          <w:p w14:paraId="560EC1BD" w14:textId="77777777" w:rsidR="00981888" w:rsidRPr="0031421E" w:rsidRDefault="00981888" w:rsidP="00981888">
            <w:pPr>
              <w:spacing w:before="120" w:after="120"/>
              <w:rPr>
                <w:rFonts w:ascii="Arial" w:hAnsi="Arial" w:cs="Arial"/>
                <w:sz w:val="22"/>
                <w:szCs w:val="22"/>
              </w:rPr>
            </w:pPr>
            <w:r w:rsidRPr="0031421E">
              <w:rPr>
                <w:rFonts w:ascii="Arial" w:hAnsi="Arial" w:cs="Arial"/>
                <w:b/>
                <w:bCs/>
                <w:sz w:val="22"/>
                <w:szCs w:val="22"/>
              </w:rPr>
              <w:t>La apertura de las ofertas tendrá lugar en</w:t>
            </w:r>
            <w:r w:rsidRPr="0031421E">
              <w:rPr>
                <w:rFonts w:ascii="Arial" w:hAnsi="Arial" w:cs="Arial"/>
                <w:sz w:val="22"/>
                <w:szCs w:val="22"/>
              </w:rPr>
              <w:t>:</w:t>
            </w:r>
          </w:p>
          <w:p w14:paraId="0F2B466E" w14:textId="77777777" w:rsidR="00981888" w:rsidRPr="0031421E" w:rsidRDefault="00981888" w:rsidP="00981888">
            <w:pPr>
              <w:rPr>
                <w:rFonts w:ascii="Arial" w:hAnsi="Arial" w:cs="Arial"/>
                <w:sz w:val="22"/>
                <w:szCs w:val="22"/>
              </w:rPr>
            </w:pPr>
            <w:r w:rsidRPr="0031421E">
              <w:rPr>
                <w:rFonts w:ascii="Arial" w:hAnsi="Arial" w:cs="Arial"/>
                <w:sz w:val="22"/>
                <w:szCs w:val="22"/>
              </w:rPr>
              <w:t>Lugar: Salón de Conferencias del Ministerio de Obras Públicas y Comunicaciones</w:t>
            </w:r>
          </w:p>
          <w:p w14:paraId="0A39AA7A" w14:textId="77777777" w:rsidR="00981888" w:rsidRPr="0031421E" w:rsidRDefault="00981888" w:rsidP="00981888">
            <w:pPr>
              <w:rPr>
                <w:rFonts w:ascii="Arial" w:hAnsi="Arial" w:cs="Arial"/>
                <w:sz w:val="22"/>
                <w:szCs w:val="22"/>
              </w:rPr>
            </w:pPr>
            <w:r w:rsidRPr="0031421E">
              <w:rPr>
                <w:rFonts w:ascii="Arial" w:hAnsi="Arial" w:cs="Arial"/>
                <w:sz w:val="22"/>
                <w:szCs w:val="22"/>
              </w:rPr>
              <w:t>Calle:  Oliva  411 esq. Alberdi</w:t>
            </w:r>
          </w:p>
          <w:p w14:paraId="614DCCDB" w14:textId="77777777" w:rsidR="00981888" w:rsidRPr="0031421E" w:rsidRDefault="00981888" w:rsidP="00981888">
            <w:pPr>
              <w:rPr>
                <w:rFonts w:ascii="Arial" w:hAnsi="Arial" w:cs="Arial"/>
                <w:sz w:val="22"/>
                <w:szCs w:val="22"/>
              </w:rPr>
            </w:pPr>
            <w:r w:rsidRPr="0031421E">
              <w:rPr>
                <w:rFonts w:ascii="Arial" w:hAnsi="Arial" w:cs="Arial"/>
                <w:sz w:val="22"/>
                <w:szCs w:val="22"/>
              </w:rPr>
              <w:t>Piso:   Tercer Piso, Edificio Central</w:t>
            </w:r>
          </w:p>
          <w:p w14:paraId="00B8D2CA" w14:textId="77777777" w:rsidR="00981888" w:rsidRPr="0031421E" w:rsidRDefault="00981888" w:rsidP="00981888">
            <w:pPr>
              <w:rPr>
                <w:rFonts w:ascii="Arial" w:hAnsi="Arial" w:cs="Arial"/>
                <w:sz w:val="22"/>
                <w:szCs w:val="22"/>
              </w:rPr>
            </w:pPr>
            <w:r>
              <w:rPr>
                <w:rFonts w:ascii="Arial" w:hAnsi="Arial" w:cs="Arial"/>
                <w:sz w:val="22"/>
                <w:szCs w:val="22"/>
              </w:rPr>
              <w:t xml:space="preserve">Ciudad: </w:t>
            </w:r>
            <w:r w:rsidRPr="0031421E">
              <w:rPr>
                <w:rFonts w:ascii="Arial" w:hAnsi="Arial" w:cs="Arial"/>
                <w:sz w:val="22"/>
                <w:szCs w:val="22"/>
              </w:rPr>
              <w:t>Asunción, Paraguay</w:t>
            </w:r>
          </w:p>
          <w:p w14:paraId="7513D886" w14:textId="566E0DF1" w:rsidR="00981888" w:rsidRPr="0021323B" w:rsidRDefault="00981888" w:rsidP="00981888">
            <w:pPr>
              <w:spacing w:before="120" w:after="120" w:line="360" w:lineRule="auto"/>
              <w:rPr>
                <w:rFonts w:ascii="Arial" w:hAnsi="Arial" w:cs="Arial"/>
                <w:b/>
                <w:bCs/>
                <w:color w:val="000000"/>
                <w:sz w:val="22"/>
                <w:szCs w:val="22"/>
              </w:rPr>
            </w:pPr>
            <w:r w:rsidRPr="0021323B">
              <w:rPr>
                <w:rFonts w:ascii="Arial" w:hAnsi="Arial" w:cs="Arial"/>
                <w:b/>
                <w:bCs/>
                <w:color w:val="000000"/>
                <w:sz w:val="22"/>
                <w:szCs w:val="22"/>
              </w:rPr>
              <w:t xml:space="preserve">La fecha de apertura de los sobres es </w:t>
            </w:r>
            <w:r>
              <w:rPr>
                <w:rFonts w:ascii="Arial" w:hAnsi="Arial" w:cs="Arial"/>
                <w:b/>
                <w:bCs/>
                <w:i/>
                <w:iCs/>
                <w:color w:val="FF0000"/>
                <w:sz w:val="22"/>
                <w:szCs w:val="22"/>
              </w:rPr>
              <w:t>…………</w:t>
            </w:r>
            <w:r w:rsidRPr="0021323B">
              <w:rPr>
                <w:rFonts w:ascii="Arial" w:hAnsi="Arial" w:cs="Arial"/>
                <w:b/>
                <w:bCs/>
                <w:color w:val="000000"/>
                <w:sz w:val="22"/>
                <w:szCs w:val="22"/>
              </w:rPr>
              <w:t xml:space="preserve"> de </w:t>
            </w:r>
            <w:r>
              <w:rPr>
                <w:rFonts w:ascii="Arial" w:hAnsi="Arial" w:cs="Arial"/>
                <w:b/>
                <w:bCs/>
                <w:color w:val="000000"/>
                <w:sz w:val="22"/>
                <w:szCs w:val="22"/>
              </w:rPr>
              <w:t>2017</w:t>
            </w:r>
            <w:r w:rsidRPr="0021323B">
              <w:rPr>
                <w:rFonts w:ascii="Arial" w:hAnsi="Arial" w:cs="Arial"/>
                <w:b/>
                <w:bCs/>
                <w:color w:val="000000"/>
                <w:sz w:val="22"/>
                <w:szCs w:val="22"/>
              </w:rPr>
              <w:t xml:space="preserve"> hasta las </w:t>
            </w:r>
            <w:r>
              <w:rPr>
                <w:rFonts w:ascii="Arial" w:hAnsi="Arial" w:cs="Arial"/>
                <w:b/>
                <w:bCs/>
                <w:i/>
                <w:iCs/>
                <w:color w:val="FF0000"/>
                <w:sz w:val="22"/>
                <w:szCs w:val="22"/>
              </w:rPr>
              <w:t>……………</w:t>
            </w:r>
            <w:r w:rsidRPr="0021323B">
              <w:rPr>
                <w:rFonts w:ascii="Arial" w:hAnsi="Arial" w:cs="Arial"/>
                <w:b/>
                <w:bCs/>
                <w:i/>
                <w:iCs/>
                <w:color w:val="FF0000"/>
                <w:sz w:val="22"/>
                <w:szCs w:val="22"/>
              </w:rPr>
              <w:t xml:space="preserve"> </w:t>
            </w:r>
            <w:r w:rsidRPr="0021323B">
              <w:rPr>
                <w:rFonts w:ascii="Arial" w:hAnsi="Arial" w:cs="Arial"/>
                <w:b/>
                <w:bCs/>
                <w:color w:val="000000"/>
                <w:sz w:val="22"/>
                <w:szCs w:val="22"/>
              </w:rPr>
              <w:t>hs.</w:t>
            </w:r>
          </w:p>
          <w:p w14:paraId="1566889D" w14:textId="445F5647" w:rsidR="00981888" w:rsidRPr="0021323B" w:rsidRDefault="00981888" w:rsidP="00981888">
            <w:pPr>
              <w:spacing w:before="120" w:after="120" w:line="360" w:lineRule="auto"/>
              <w:rPr>
                <w:rFonts w:ascii="Arial" w:hAnsi="Arial" w:cs="Arial"/>
                <w:color w:val="000000"/>
                <w:sz w:val="22"/>
                <w:szCs w:val="22"/>
              </w:rPr>
            </w:pPr>
            <w:r w:rsidRPr="0021323B">
              <w:rPr>
                <w:rFonts w:ascii="Arial" w:hAnsi="Arial" w:cs="Arial"/>
                <w:b/>
                <w:bCs/>
                <w:sz w:val="22"/>
                <w:szCs w:val="22"/>
                <w:u w:val="single"/>
              </w:rPr>
              <w:t>Nota:</w:t>
            </w:r>
            <w:r w:rsidRPr="0021323B">
              <w:rPr>
                <w:rFonts w:ascii="Arial" w:hAnsi="Arial" w:cs="Arial"/>
                <w:b/>
                <w:bCs/>
                <w:sz w:val="22"/>
                <w:szCs w:val="22"/>
              </w:rPr>
              <w:t xml:space="preserve"> La fecha del formulario de oferta física no deberá ser posterior  a la fecha de Presentación y Apertura Física, sin perjuicio de la validez establecida en la IAO.SBE 2</w:t>
            </w:r>
            <w:r>
              <w:rPr>
                <w:rFonts w:ascii="Arial" w:hAnsi="Arial" w:cs="Arial"/>
                <w:b/>
                <w:bCs/>
                <w:sz w:val="22"/>
                <w:szCs w:val="22"/>
              </w:rPr>
              <w:t>2</w:t>
            </w:r>
            <w:r w:rsidRPr="0021323B">
              <w:rPr>
                <w:rFonts w:ascii="Arial" w:hAnsi="Arial" w:cs="Arial"/>
                <w:b/>
                <w:bCs/>
                <w:sz w:val="22"/>
                <w:szCs w:val="22"/>
              </w:rPr>
              <w:t>.</w:t>
            </w:r>
            <w:r>
              <w:rPr>
                <w:rFonts w:ascii="Arial" w:hAnsi="Arial" w:cs="Arial"/>
                <w:b/>
                <w:bCs/>
                <w:sz w:val="22"/>
                <w:szCs w:val="22"/>
              </w:rPr>
              <w:t>19</w:t>
            </w:r>
            <w:r w:rsidRPr="0021323B">
              <w:rPr>
                <w:rFonts w:ascii="Arial" w:hAnsi="Arial" w:cs="Arial"/>
                <w:b/>
                <w:bCs/>
                <w:sz w:val="22"/>
                <w:szCs w:val="22"/>
              </w:rPr>
              <w:t>.</w:t>
            </w:r>
          </w:p>
        </w:tc>
      </w:tr>
      <w:tr w:rsidR="00981888" w:rsidRPr="0021323B" w14:paraId="3613843D" w14:textId="77777777" w:rsidTr="00F34858">
        <w:tc>
          <w:tcPr>
            <w:tcW w:w="10173" w:type="dxa"/>
            <w:gridSpan w:val="2"/>
            <w:tcBorders>
              <w:top w:val="single" w:sz="4" w:space="0" w:color="auto"/>
              <w:left w:val="single" w:sz="4" w:space="0" w:color="auto"/>
              <w:bottom w:val="single" w:sz="4" w:space="0" w:color="auto"/>
              <w:right w:val="single" w:sz="4" w:space="0" w:color="auto"/>
            </w:tcBorders>
          </w:tcPr>
          <w:p w14:paraId="5252304B" w14:textId="5AFC8626" w:rsidR="00981888" w:rsidRPr="0021323B" w:rsidRDefault="00981888" w:rsidP="00981888">
            <w:pPr>
              <w:widowControl/>
              <w:autoSpaceDE w:val="0"/>
              <w:autoSpaceDN w:val="0"/>
              <w:spacing w:line="360" w:lineRule="auto"/>
              <w:ind w:left="-18"/>
              <w:jc w:val="center"/>
              <w:textAlignment w:val="auto"/>
              <w:rPr>
                <w:rFonts w:ascii="Arial" w:hAnsi="Arial" w:cs="Arial"/>
                <w:b/>
                <w:bCs/>
                <w:color w:val="000000"/>
                <w:sz w:val="22"/>
                <w:szCs w:val="22"/>
              </w:rPr>
            </w:pPr>
            <w:r w:rsidRPr="0021323B">
              <w:rPr>
                <w:rFonts w:ascii="Arial" w:hAnsi="Arial" w:cs="Arial"/>
                <w:b/>
                <w:bCs/>
                <w:color w:val="000000"/>
                <w:sz w:val="22"/>
                <w:szCs w:val="22"/>
              </w:rPr>
              <w:lastRenderedPageBreak/>
              <w:t>F. ADJUDICACION DEL CONTRATO</w:t>
            </w:r>
          </w:p>
        </w:tc>
      </w:tr>
      <w:tr w:rsidR="002E3242" w:rsidRPr="0021323B" w14:paraId="07E62754" w14:textId="77777777" w:rsidTr="00F34858">
        <w:tc>
          <w:tcPr>
            <w:tcW w:w="2117" w:type="dxa"/>
            <w:tcBorders>
              <w:top w:val="single" w:sz="4" w:space="0" w:color="auto"/>
              <w:left w:val="single" w:sz="4" w:space="0" w:color="auto"/>
              <w:bottom w:val="single" w:sz="4" w:space="0" w:color="auto"/>
              <w:right w:val="single" w:sz="4" w:space="0" w:color="auto"/>
            </w:tcBorders>
          </w:tcPr>
          <w:p w14:paraId="25C4ED95" w14:textId="6EAF6D78" w:rsidR="002E3242" w:rsidRPr="0021323B" w:rsidRDefault="002E3242" w:rsidP="002E3242">
            <w:pPr>
              <w:spacing w:line="360" w:lineRule="auto"/>
              <w:rPr>
                <w:rFonts w:ascii="Arial" w:hAnsi="Arial" w:cs="Arial"/>
                <w:color w:val="000000"/>
                <w:sz w:val="22"/>
                <w:szCs w:val="22"/>
              </w:rPr>
            </w:pPr>
            <w:r w:rsidRPr="0021323B">
              <w:rPr>
                <w:rFonts w:ascii="Arial" w:hAnsi="Arial" w:cs="Arial"/>
                <w:color w:val="000000"/>
                <w:sz w:val="22"/>
                <w:szCs w:val="22"/>
              </w:rPr>
              <w:t xml:space="preserve">IAO  </w:t>
            </w:r>
            <w:r>
              <w:rPr>
                <w:rFonts w:ascii="Arial" w:hAnsi="Arial" w:cs="Arial"/>
                <w:color w:val="000000"/>
                <w:sz w:val="22"/>
                <w:szCs w:val="22"/>
              </w:rPr>
              <w:t>29</w:t>
            </w:r>
          </w:p>
        </w:tc>
        <w:tc>
          <w:tcPr>
            <w:tcW w:w="8056" w:type="dxa"/>
            <w:tcBorders>
              <w:top w:val="single" w:sz="4" w:space="0" w:color="auto"/>
              <w:left w:val="single" w:sz="4" w:space="0" w:color="auto"/>
              <w:bottom w:val="single" w:sz="4" w:space="0" w:color="auto"/>
              <w:right w:val="single" w:sz="4" w:space="0" w:color="auto"/>
            </w:tcBorders>
          </w:tcPr>
          <w:p w14:paraId="0EDB234E" w14:textId="159E3971" w:rsidR="002E3242" w:rsidRPr="0021323B" w:rsidRDefault="002E3242" w:rsidP="002E3242">
            <w:pPr>
              <w:spacing w:before="120" w:after="120" w:line="360" w:lineRule="auto"/>
              <w:rPr>
                <w:rFonts w:ascii="Arial" w:hAnsi="Arial" w:cs="Arial"/>
                <w:color w:val="000000"/>
                <w:sz w:val="22"/>
                <w:szCs w:val="22"/>
              </w:rPr>
            </w:pPr>
            <w:r w:rsidRPr="00C85C9D">
              <w:rPr>
                <w:rFonts w:ascii="Arial" w:hAnsi="Arial" w:cs="Arial"/>
                <w:color w:val="000000"/>
                <w:sz w:val="22"/>
                <w:szCs w:val="22"/>
              </w:rPr>
              <w:t>La adjudicación será por Lote y se dará a conocer por Nota, dentro de los plazos establecidos en el artículo 28 de la Ley 2.051/03.</w:t>
            </w:r>
          </w:p>
        </w:tc>
      </w:tr>
    </w:tbl>
    <w:p w14:paraId="237F79A4" w14:textId="77777777" w:rsidR="005D625F" w:rsidRDefault="005D625F" w:rsidP="00870B92">
      <w:pPr>
        <w:spacing w:line="360" w:lineRule="auto"/>
        <w:jc w:val="center"/>
        <w:rPr>
          <w:rFonts w:ascii="Arial" w:hAnsi="Arial" w:cs="Arial"/>
          <w:b/>
          <w:bCs/>
          <w:sz w:val="22"/>
          <w:szCs w:val="22"/>
          <w:u w:val="single"/>
        </w:rPr>
      </w:pPr>
    </w:p>
    <w:p w14:paraId="441048B8" w14:textId="770478A3" w:rsidR="00635E67" w:rsidRDefault="00635E67" w:rsidP="00870B92">
      <w:pPr>
        <w:spacing w:line="360" w:lineRule="auto"/>
        <w:jc w:val="center"/>
        <w:rPr>
          <w:ins w:id="132" w:author="Jorge Agustin Fernandez Pereira" w:date="2017-06-27T11:31:00Z"/>
          <w:rFonts w:ascii="Arial" w:hAnsi="Arial" w:cs="Arial"/>
          <w:b/>
          <w:bCs/>
          <w:sz w:val="22"/>
          <w:szCs w:val="22"/>
          <w:u w:val="single"/>
        </w:rPr>
      </w:pPr>
    </w:p>
    <w:p w14:paraId="0194ED98" w14:textId="220013FB" w:rsidR="005E1EF8" w:rsidRDefault="005E1EF8" w:rsidP="00870B92">
      <w:pPr>
        <w:spacing w:line="360" w:lineRule="auto"/>
        <w:jc w:val="center"/>
        <w:rPr>
          <w:ins w:id="133" w:author="Jorge Agustin Fernandez Pereira" w:date="2017-06-27T11:31:00Z"/>
          <w:rFonts w:ascii="Arial" w:hAnsi="Arial" w:cs="Arial"/>
          <w:b/>
          <w:bCs/>
          <w:sz w:val="22"/>
          <w:szCs w:val="22"/>
          <w:u w:val="single"/>
        </w:rPr>
      </w:pPr>
    </w:p>
    <w:p w14:paraId="780B4A63" w14:textId="77777777" w:rsidR="005E1EF8" w:rsidRDefault="005E1EF8" w:rsidP="00870B92">
      <w:pPr>
        <w:spacing w:line="360" w:lineRule="auto"/>
        <w:jc w:val="center"/>
        <w:rPr>
          <w:rFonts w:ascii="Arial" w:hAnsi="Arial" w:cs="Arial"/>
          <w:b/>
          <w:bCs/>
          <w:sz w:val="22"/>
          <w:szCs w:val="22"/>
          <w:u w:val="single"/>
        </w:rPr>
      </w:pPr>
    </w:p>
    <w:p w14:paraId="423EC18A" w14:textId="3BCFAC38" w:rsidR="00806E49" w:rsidRDefault="00806E49" w:rsidP="00870B92">
      <w:pPr>
        <w:spacing w:line="360" w:lineRule="auto"/>
        <w:jc w:val="center"/>
        <w:rPr>
          <w:rFonts w:ascii="Arial" w:hAnsi="Arial" w:cs="Arial"/>
          <w:b/>
          <w:bCs/>
          <w:sz w:val="22"/>
          <w:szCs w:val="22"/>
          <w:u w:val="single"/>
        </w:rPr>
      </w:pPr>
    </w:p>
    <w:p w14:paraId="290EA342" w14:textId="175E00F6" w:rsidR="00806E49" w:rsidDel="0049328D" w:rsidRDefault="00806E49" w:rsidP="00870B92">
      <w:pPr>
        <w:spacing w:line="360" w:lineRule="auto"/>
        <w:jc w:val="center"/>
        <w:rPr>
          <w:del w:id="134" w:author="Jorge Agustin Fernandez Pereira" w:date="2017-06-22T12:29:00Z"/>
          <w:rFonts w:ascii="Arial" w:hAnsi="Arial" w:cs="Arial"/>
          <w:b/>
          <w:bCs/>
          <w:sz w:val="22"/>
          <w:szCs w:val="22"/>
          <w:u w:val="single"/>
        </w:rPr>
      </w:pPr>
    </w:p>
    <w:p w14:paraId="5BC8F881" w14:textId="27968156" w:rsidR="00635E67" w:rsidDel="0049328D" w:rsidRDefault="00635E67" w:rsidP="00870B92">
      <w:pPr>
        <w:spacing w:line="360" w:lineRule="auto"/>
        <w:jc w:val="center"/>
        <w:rPr>
          <w:del w:id="135" w:author="Jorge Agustin Fernandez Pereira" w:date="2017-06-22T12:29:00Z"/>
          <w:rFonts w:ascii="Arial" w:hAnsi="Arial" w:cs="Arial"/>
          <w:b/>
          <w:bCs/>
          <w:sz w:val="22"/>
          <w:szCs w:val="22"/>
          <w:u w:val="single"/>
        </w:rPr>
      </w:pPr>
    </w:p>
    <w:p w14:paraId="6C6A3DED" w14:textId="77777777" w:rsidR="00DE1BB0" w:rsidRPr="00870B92" w:rsidRDefault="00DE1BB0" w:rsidP="00870B92">
      <w:pPr>
        <w:spacing w:line="360" w:lineRule="auto"/>
        <w:rPr>
          <w:rFonts w:ascii="Arial" w:hAnsi="Arial" w:cs="Arial"/>
          <w:sz w:val="22"/>
          <w:szCs w:val="22"/>
        </w:rPr>
        <w:sectPr w:rsidR="00DE1BB0" w:rsidRPr="00870B92" w:rsidSect="0002422A">
          <w:headerReference w:type="default" r:id="rId13"/>
          <w:headerReference w:type="first" r:id="rId14"/>
          <w:type w:val="continuous"/>
          <w:pgSz w:w="12240" w:h="18720" w:code="14"/>
          <w:pgMar w:top="1438" w:right="902" w:bottom="1418" w:left="1701" w:header="284" w:footer="709" w:gutter="0"/>
          <w:pgNumType w:start="1"/>
          <w:cols w:space="708"/>
          <w:titlePg w:val="0"/>
          <w:docGrid w:linePitch="360"/>
          <w:sectPrChange w:id="151" w:author="Jorge Agustin Fernandez Pereira" w:date="2017-06-30T09:39:00Z">
            <w:sectPr w:rsidR="00DE1BB0" w:rsidRPr="00870B92" w:rsidSect="0002422A">
              <w:pgMar w:top="1286" w:right="902" w:bottom="1418" w:left="1701" w:header="284" w:footer="709" w:gutter="0"/>
              <w:titlePg/>
            </w:sectPr>
          </w:sectPrChange>
        </w:sectPr>
      </w:pPr>
    </w:p>
    <w:p w14:paraId="42D69386" w14:textId="01569F14" w:rsidR="00413282" w:rsidRPr="00870B92" w:rsidRDefault="00635E67" w:rsidP="00870B92">
      <w:pPr>
        <w:pStyle w:val="Subttulo"/>
        <w:spacing w:line="360" w:lineRule="auto"/>
        <w:rPr>
          <w:rFonts w:ascii="Arial" w:hAnsi="Arial" w:cs="Arial"/>
          <w:sz w:val="22"/>
          <w:szCs w:val="22"/>
          <w:u w:val="single"/>
        </w:rPr>
      </w:pPr>
      <w:bookmarkStart w:id="152" w:name="_Toc438266925"/>
      <w:bookmarkStart w:id="153" w:name="_Toc438267899"/>
      <w:bookmarkStart w:id="154" w:name="_Toc438366666"/>
      <w:bookmarkStart w:id="155" w:name="_Toc471721511"/>
      <w:r>
        <w:rPr>
          <w:rFonts w:ascii="Arial" w:hAnsi="Arial" w:cs="Arial"/>
          <w:sz w:val="22"/>
          <w:szCs w:val="22"/>
          <w:u w:val="single"/>
        </w:rPr>
        <w:lastRenderedPageBreak/>
        <w:t>SECCIÓN</w:t>
      </w:r>
      <w:r w:rsidR="00413282" w:rsidRPr="00870B92">
        <w:rPr>
          <w:rFonts w:ascii="Arial" w:hAnsi="Arial" w:cs="Arial"/>
          <w:sz w:val="22"/>
          <w:szCs w:val="22"/>
          <w:u w:val="single"/>
        </w:rPr>
        <w:t xml:space="preserve"> II.  </w:t>
      </w:r>
      <w:bookmarkEnd w:id="152"/>
      <w:bookmarkEnd w:id="153"/>
      <w:bookmarkEnd w:id="154"/>
      <w:bookmarkEnd w:id="155"/>
      <w:r>
        <w:rPr>
          <w:rFonts w:ascii="Arial" w:hAnsi="Arial" w:cs="Arial"/>
          <w:sz w:val="22"/>
          <w:szCs w:val="22"/>
          <w:u w:val="single"/>
        </w:rPr>
        <w:t>CRITERIOS DE EVALUACIÓN Y CALIFICACIÓN.</w:t>
      </w:r>
    </w:p>
    <w:p w14:paraId="31D7DA9C" w14:textId="037110D9" w:rsidR="00413282" w:rsidRPr="00635E67" w:rsidRDefault="00635E67" w:rsidP="00FF6A6A">
      <w:pPr>
        <w:pStyle w:val="Prrafodelista"/>
        <w:numPr>
          <w:ilvl w:val="0"/>
          <w:numId w:val="3"/>
        </w:numPr>
        <w:spacing w:line="360" w:lineRule="auto"/>
        <w:rPr>
          <w:rFonts w:ascii="Arial" w:hAnsi="Arial" w:cs="Arial"/>
          <w:b/>
          <w:sz w:val="22"/>
          <w:szCs w:val="22"/>
        </w:rPr>
      </w:pPr>
      <w:r w:rsidRPr="00635E67">
        <w:rPr>
          <w:rFonts w:ascii="Arial" w:hAnsi="Arial" w:cs="Arial"/>
          <w:b/>
          <w:sz w:val="22"/>
          <w:szCs w:val="22"/>
        </w:rPr>
        <w:t>CRITERIOS DE EVALUACIÓN.</w:t>
      </w:r>
    </w:p>
    <w:p w14:paraId="40EA538F" w14:textId="77777777" w:rsidR="00AE3197" w:rsidRPr="0021323B" w:rsidRDefault="00AE3197" w:rsidP="00610B9B">
      <w:pPr>
        <w:pStyle w:val="Prrafodelista"/>
        <w:numPr>
          <w:ilvl w:val="4"/>
          <w:numId w:val="1"/>
        </w:numPr>
        <w:spacing w:after="120" w:line="360" w:lineRule="auto"/>
        <w:ind w:left="425" w:hanging="425"/>
        <w:jc w:val="both"/>
        <w:rPr>
          <w:rFonts w:ascii="Arial" w:hAnsi="Arial" w:cs="Arial"/>
          <w:sz w:val="22"/>
          <w:szCs w:val="22"/>
          <w:lang w:val="es-ES"/>
        </w:rPr>
      </w:pPr>
      <w:r w:rsidRPr="0021323B">
        <w:rPr>
          <w:rFonts w:ascii="Arial" w:hAnsi="Arial" w:cs="Arial"/>
          <w:sz w:val="22"/>
          <w:szCs w:val="22"/>
          <w:lang w:val="es-ES"/>
        </w:rPr>
        <w:t>Se verificará primeramente la presentación de los documentos de carácter sustancial:</w:t>
      </w:r>
    </w:p>
    <w:p w14:paraId="78947A53" w14:textId="1DF663C3" w:rsidR="00AE3197" w:rsidRPr="0021323B" w:rsidRDefault="00AE3197" w:rsidP="00FF6A6A">
      <w:pPr>
        <w:pStyle w:val="Prrafodelista"/>
        <w:numPr>
          <w:ilvl w:val="0"/>
          <w:numId w:val="2"/>
        </w:numPr>
        <w:spacing w:line="360" w:lineRule="auto"/>
        <w:jc w:val="both"/>
        <w:rPr>
          <w:rFonts w:ascii="Arial" w:hAnsi="Arial" w:cs="Arial"/>
          <w:sz w:val="22"/>
          <w:szCs w:val="22"/>
          <w:lang w:val="es-ES"/>
        </w:rPr>
      </w:pPr>
      <w:r w:rsidRPr="0021323B">
        <w:rPr>
          <w:rFonts w:ascii="Arial" w:hAnsi="Arial" w:cs="Arial"/>
          <w:sz w:val="22"/>
          <w:szCs w:val="22"/>
          <w:lang w:val="es-ES"/>
        </w:rPr>
        <w:t xml:space="preserve">Formulario de Oferta debidamente completado y firmado. </w:t>
      </w:r>
      <w:r w:rsidR="002170BD" w:rsidRPr="0021323B">
        <w:rPr>
          <w:rFonts w:ascii="Arial" w:hAnsi="Arial" w:cs="Arial"/>
          <w:sz w:val="22"/>
          <w:szCs w:val="22"/>
          <w:lang w:val="es-ES"/>
        </w:rPr>
        <w:t>El Oferente deberá cotizar todos los ítems o lotes en los que desee participar conforme a la indicación en la planilla de precios, con excepción de aquellos procesos en los que la adjudicación sea por el total, caso en el cual deberá cotizar todos los ítems indicados en la planilla de precios</w:t>
      </w:r>
      <w:r w:rsidR="00021B12" w:rsidRPr="0021323B">
        <w:rPr>
          <w:rFonts w:ascii="Arial" w:hAnsi="Arial" w:cs="Arial"/>
          <w:sz w:val="22"/>
          <w:szCs w:val="22"/>
          <w:lang w:val="es-ES"/>
        </w:rPr>
        <w:t>;</w:t>
      </w:r>
    </w:p>
    <w:p w14:paraId="7325B923" w14:textId="77777777" w:rsidR="00AE3197" w:rsidRPr="0021323B" w:rsidRDefault="00AE3197" w:rsidP="00FF6A6A">
      <w:pPr>
        <w:pStyle w:val="Prrafodelista"/>
        <w:numPr>
          <w:ilvl w:val="0"/>
          <w:numId w:val="2"/>
        </w:numPr>
        <w:spacing w:line="360" w:lineRule="auto"/>
        <w:jc w:val="both"/>
        <w:rPr>
          <w:rFonts w:ascii="Arial" w:hAnsi="Arial" w:cs="Arial"/>
          <w:sz w:val="22"/>
          <w:szCs w:val="22"/>
          <w:lang w:val="es-ES"/>
        </w:rPr>
      </w:pPr>
      <w:r w:rsidRPr="0021323B">
        <w:rPr>
          <w:rFonts w:ascii="Arial" w:hAnsi="Arial" w:cs="Arial"/>
          <w:sz w:val="22"/>
          <w:szCs w:val="22"/>
          <w:lang w:val="es-ES"/>
        </w:rPr>
        <w:t>Garantía de Mantenimiento</w:t>
      </w:r>
      <w:r w:rsidR="00021B12" w:rsidRPr="0021323B">
        <w:rPr>
          <w:rFonts w:ascii="Arial" w:hAnsi="Arial" w:cs="Arial"/>
          <w:sz w:val="22"/>
          <w:szCs w:val="22"/>
          <w:lang w:val="es-ES"/>
        </w:rPr>
        <w:t xml:space="preserve"> de Oferta debidamente extendida;</w:t>
      </w:r>
    </w:p>
    <w:p w14:paraId="093C5EA4" w14:textId="77777777" w:rsidR="00AE3197" w:rsidRPr="0021323B" w:rsidRDefault="00AE3197" w:rsidP="00FF6A6A">
      <w:pPr>
        <w:pStyle w:val="Prrafodelista"/>
        <w:numPr>
          <w:ilvl w:val="0"/>
          <w:numId w:val="2"/>
        </w:numPr>
        <w:spacing w:line="360" w:lineRule="auto"/>
        <w:jc w:val="both"/>
        <w:rPr>
          <w:rFonts w:ascii="Arial" w:hAnsi="Arial" w:cs="Arial"/>
          <w:sz w:val="22"/>
          <w:szCs w:val="22"/>
          <w:lang w:val="es-ES"/>
        </w:rPr>
      </w:pPr>
      <w:r w:rsidRPr="0021323B">
        <w:rPr>
          <w:rFonts w:ascii="Arial" w:hAnsi="Arial" w:cs="Arial"/>
          <w:sz w:val="22"/>
          <w:szCs w:val="22"/>
          <w:lang w:val="es-ES"/>
        </w:rPr>
        <w:t xml:space="preserve">Documentos que acrediten la identidad del </w:t>
      </w:r>
      <w:r w:rsidR="00D03FA0" w:rsidRPr="0021323B">
        <w:rPr>
          <w:rFonts w:ascii="Arial" w:hAnsi="Arial" w:cs="Arial"/>
          <w:sz w:val="22"/>
          <w:szCs w:val="22"/>
          <w:lang w:val="es-ES"/>
        </w:rPr>
        <w:t>Oferente</w:t>
      </w:r>
      <w:r w:rsidR="00972456" w:rsidRPr="0021323B">
        <w:rPr>
          <w:rFonts w:ascii="Arial" w:hAnsi="Arial" w:cs="Arial"/>
          <w:sz w:val="22"/>
          <w:szCs w:val="22"/>
          <w:lang w:val="es-ES"/>
        </w:rPr>
        <w:t xml:space="preserve"> </w:t>
      </w:r>
      <w:r w:rsidRPr="0021323B">
        <w:rPr>
          <w:rFonts w:ascii="Arial" w:hAnsi="Arial" w:cs="Arial"/>
          <w:sz w:val="22"/>
          <w:szCs w:val="22"/>
          <w:lang w:val="es-ES"/>
        </w:rPr>
        <w:t>y representación sufic</w:t>
      </w:r>
      <w:r w:rsidR="00021B12" w:rsidRPr="0021323B">
        <w:rPr>
          <w:rFonts w:ascii="Arial" w:hAnsi="Arial" w:cs="Arial"/>
          <w:sz w:val="22"/>
          <w:szCs w:val="22"/>
          <w:lang w:val="es-ES"/>
        </w:rPr>
        <w:t>iente del firmante de la oferta;</w:t>
      </w:r>
    </w:p>
    <w:p w14:paraId="6C0774D8" w14:textId="77777777" w:rsidR="00AE3197" w:rsidRPr="0021323B" w:rsidRDefault="00AE3197" w:rsidP="00FF6A6A">
      <w:pPr>
        <w:pStyle w:val="Prrafodelista"/>
        <w:numPr>
          <w:ilvl w:val="0"/>
          <w:numId w:val="2"/>
        </w:numPr>
        <w:spacing w:line="360" w:lineRule="auto"/>
        <w:jc w:val="both"/>
        <w:rPr>
          <w:rFonts w:ascii="Arial" w:hAnsi="Arial" w:cs="Arial"/>
          <w:sz w:val="22"/>
          <w:szCs w:val="22"/>
          <w:lang w:val="es-ES"/>
        </w:rPr>
      </w:pPr>
      <w:r w:rsidRPr="0021323B">
        <w:rPr>
          <w:rFonts w:ascii="Arial" w:hAnsi="Arial" w:cs="Arial"/>
          <w:sz w:val="22"/>
          <w:szCs w:val="22"/>
          <w:lang w:val="es-ES"/>
        </w:rPr>
        <w:t>Declaración Jurada de no hallarse comprendido en las inhabilidades del Art. 40 y la Declaratoria de integridad del Art. 20 (Res. 330/07).</w:t>
      </w:r>
    </w:p>
    <w:p w14:paraId="751A764E" w14:textId="77777777" w:rsidR="00AE3197" w:rsidRPr="0021323B" w:rsidRDefault="00AE3197"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t>Una vez verificada la documentación y analizada la pertinencia de cada uno de los documentos sustanciales mencionados</w:t>
      </w:r>
      <w:r w:rsidR="00021B12" w:rsidRPr="0021323B">
        <w:rPr>
          <w:rFonts w:ascii="Arial" w:hAnsi="Arial" w:cs="Arial"/>
          <w:sz w:val="22"/>
          <w:szCs w:val="22"/>
          <w:lang w:val="es-ES"/>
        </w:rPr>
        <w:t xml:space="preserve"> y</w:t>
      </w:r>
      <w:r w:rsidRPr="0021323B">
        <w:rPr>
          <w:rFonts w:ascii="Arial" w:hAnsi="Arial" w:cs="Arial"/>
          <w:sz w:val="22"/>
          <w:szCs w:val="22"/>
          <w:lang w:val="es-ES"/>
        </w:rPr>
        <w:t xml:space="preserve"> en caso de que alguno de los </w:t>
      </w:r>
      <w:r w:rsidR="00D03FA0" w:rsidRPr="0021323B">
        <w:rPr>
          <w:rFonts w:ascii="Arial" w:hAnsi="Arial" w:cs="Arial"/>
          <w:sz w:val="22"/>
          <w:szCs w:val="22"/>
          <w:lang w:val="es-ES"/>
        </w:rPr>
        <w:t>Oferentes</w:t>
      </w:r>
      <w:r w:rsidRPr="0021323B">
        <w:rPr>
          <w:rFonts w:ascii="Arial" w:hAnsi="Arial" w:cs="Arial"/>
          <w:sz w:val="22"/>
          <w:szCs w:val="22"/>
          <w:lang w:val="es-ES"/>
        </w:rPr>
        <w:t xml:space="preserve"> omita la presentación de los mismos o la presente en forma irregular</w:t>
      </w:r>
      <w:r w:rsidR="00021B12" w:rsidRPr="0021323B">
        <w:rPr>
          <w:rFonts w:ascii="Arial" w:hAnsi="Arial" w:cs="Arial"/>
          <w:sz w:val="22"/>
          <w:szCs w:val="22"/>
          <w:lang w:val="es-ES"/>
        </w:rPr>
        <w:t>,</w:t>
      </w:r>
      <w:r w:rsidRPr="0021323B">
        <w:rPr>
          <w:rFonts w:ascii="Arial" w:hAnsi="Arial" w:cs="Arial"/>
          <w:sz w:val="22"/>
          <w:szCs w:val="22"/>
          <w:lang w:val="es-ES"/>
        </w:rPr>
        <w:t xml:space="preserve"> </w:t>
      </w:r>
      <w:r w:rsidR="00021B12" w:rsidRPr="0021323B">
        <w:rPr>
          <w:rFonts w:ascii="Arial" w:hAnsi="Arial" w:cs="Arial"/>
          <w:sz w:val="22"/>
          <w:szCs w:val="22"/>
          <w:lang w:val="es-ES"/>
        </w:rPr>
        <w:t xml:space="preserve">su </w:t>
      </w:r>
      <w:r w:rsidRPr="0021323B">
        <w:rPr>
          <w:rFonts w:ascii="Arial" w:hAnsi="Arial" w:cs="Arial"/>
          <w:sz w:val="22"/>
          <w:szCs w:val="22"/>
          <w:lang w:val="es-ES"/>
        </w:rPr>
        <w:t>oferta será descalificada.</w:t>
      </w:r>
    </w:p>
    <w:p w14:paraId="133987A6" w14:textId="77777777" w:rsidR="00AE3197" w:rsidRPr="0021323B" w:rsidRDefault="00AE3197"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lastRenderedPageBreak/>
        <w:t>Posteriormente se verificará que se haya proveído la documentación que avale el cumplimiento de los criterios técnicos, legales y financieros conforme a los requisitos de calificación.</w:t>
      </w:r>
    </w:p>
    <w:p w14:paraId="2115A1C8" w14:textId="77777777" w:rsidR="00AE3197" w:rsidRPr="0021323B" w:rsidRDefault="00AE3197"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14:paraId="55EC2B27" w14:textId="77777777" w:rsidR="00AE3197" w:rsidRPr="0021323B" w:rsidRDefault="00021B12"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t>La</w:t>
      </w:r>
      <w:r w:rsidR="00AE3197" w:rsidRPr="0021323B">
        <w:rPr>
          <w:rFonts w:ascii="Arial" w:hAnsi="Arial" w:cs="Arial"/>
          <w:sz w:val="22"/>
          <w:szCs w:val="22"/>
          <w:lang w:val="es-ES"/>
        </w:rPr>
        <w:t xml:space="preserve"> Convocante</w:t>
      </w:r>
      <w:r w:rsidRPr="0021323B">
        <w:rPr>
          <w:rFonts w:ascii="Arial" w:hAnsi="Arial" w:cs="Arial"/>
          <w:sz w:val="22"/>
          <w:szCs w:val="22"/>
          <w:lang w:val="es-ES"/>
        </w:rPr>
        <w:t>,</w:t>
      </w:r>
      <w:r w:rsidR="00AE3197" w:rsidRPr="0021323B">
        <w:rPr>
          <w:rFonts w:ascii="Arial" w:hAnsi="Arial" w:cs="Arial"/>
          <w:sz w:val="22"/>
          <w:szCs w:val="22"/>
          <w:lang w:val="es-ES"/>
        </w:rPr>
        <w:t xml:space="preserve"> a través de su Comité de Evaluación se reserva el derecho de solicitar los documentos formales que sean necesarios y de solicitar aclaraciones a los </w:t>
      </w:r>
      <w:r w:rsidR="00D03FA0" w:rsidRPr="0021323B">
        <w:rPr>
          <w:rFonts w:ascii="Arial" w:hAnsi="Arial" w:cs="Arial"/>
          <w:sz w:val="22"/>
          <w:szCs w:val="22"/>
          <w:lang w:val="es-ES"/>
        </w:rPr>
        <w:t>Oferentes</w:t>
      </w:r>
      <w:r w:rsidR="00AE3197" w:rsidRPr="0021323B">
        <w:rPr>
          <w:rFonts w:ascii="Arial" w:hAnsi="Arial" w:cs="Arial"/>
          <w:sz w:val="22"/>
          <w:szCs w:val="22"/>
          <w:lang w:val="es-ES"/>
        </w:rPr>
        <w:t>.</w:t>
      </w:r>
    </w:p>
    <w:p w14:paraId="60406B88" w14:textId="77777777" w:rsidR="00AE3197" w:rsidRPr="0021323B" w:rsidRDefault="00AE3197"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t xml:space="preserve">El análisis de las ofertas se basará únicamente en la evidencia documentada requerida por el presente pliego de </w:t>
      </w:r>
      <w:r w:rsidR="00021B12" w:rsidRPr="0021323B">
        <w:rPr>
          <w:rFonts w:ascii="Arial" w:hAnsi="Arial" w:cs="Arial"/>
          <w:sz w:val="22"/>
          <w:szCs w:val="22"/>
          <w:lang w:val="es-ES"/>
        </w:rPr>
        <w:t xml:space="preserve">bases y </w:t>
      </w:r>
      <w:r w:rsidRPr="0021323B">
        <w:rPr>
          <w:rFonts w:ascii="Arial" w:hAnsi="Arial" w:cs="Arial"/>
          <w:sz w:val="22"/>
          <w:szCs w:val="22"/>
          <w:lang w:val="es-ES"/>
        </w:rPr>
        <w:t>condiciones.</w:t>
      </w:r>
    </w:p>
    <w:p w14:paraId="226A1D9F" w14:textId="77777777" w:rsidR="00AE3197" w:rsidRPr="0021323B" w:rsidRDefault="00AE3197" w:rsidP="00610B9B">
      <w:pPr>
        <w:pStyle w:val="Prrafodelista"/>
        <w:numPr>
          <w:ilvl w:val="4"/>
          <w:numId w:val="1"/>
        </w:numPr>
        <w:spacing w:before="120" w:line="360" w:lineRule="auto"/>
        <w:ind w:left="425" w:hanging="425"/>
        <w:jc w:val="both"/>
        <w:rPr>
          <w:rFonts w:ascii="Arial" w:hAnsi="Arial" w:cs="Arial"/>
          <w:sz w:val="22"/>
          <w:szCs w:val="22"/>
          <w:lang w:val="es-ES"/>
        </w:rPr>
      </w:pPr>
      <w:r w:rsidRPr="0021323B">
        <w:rPr>
          <w:rFonts w:ascii="Arial" w:hAnsi="Arial" w:cs="Arial"/>
          <w:sz w:val="22"/>
          <w:szCs w:val="22"/>
          <w:lang w:val="es-ES"/>
        </w:rPr>
        <w:t>A fin de verificar el cumplimiento se utilizará el criterio “cumple” o “no cumple”</w:t>
      </w:r>
    </w:p>
    <w:p w14:paraId="074B3E43" w14:textId="77777777" w:rsidR="007E6314" w:rsidRPr="0021323B" w:rsidRDefault="007E6314" w:rsidP="00610B9B">
      <w:pPr>
        <w:pStyle w:val="Prrafodelista"/>
        <w:numPr>
          <w:ilvl w:val="4"/>
          <w:numId w:val="1"/>
        </w:numPr>
        <w:spacing w:before="120" w:line="360" w:lineRule="auto"/>
        <w:ind w:left="426" w:hanging="426"/>
        <w:rPr>
          <w:rFonts w:ascii="Arial" w:hAnsi="Arial" w:cs="Arial"/>
          <w:b/>
          <w:sz w:val="22"/>
          <w:szCs w:val="22"/>
          <w:lang w:val="es-ES"/>
        </w:rPr>
      </w:pPr>
      <w:r w:rsidRPr="0021323B">
        <w:rPr>
          <w:rFonts w:ascii="Arial" w:hAnsi="Arial" w:cs="Arial"/>
          <w:b/>
          <w:sz w:val="22"/>
          <w:szCs w:val="22"/>
          <w:lang w:val="es-ES"/>
        </w:rPr>
        <w:t>Calificación legal. Prohibiciones de los Incs. "a" y "b" del Artículo 40.</w:t>
      </w:r>
    </w:p>
    <w:p w14:paraId="6CA033EE" w14:textId="105DFD8B"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 xml:space="preserve">El Comité de Evaluación confirmará que el Oferente no se encuentra comprendido en las prohibiciones establecidas en el Art. 40, Incs. "a" y "b" de la Ley </w:t>
      </w:r>
      <w:r w:rsidR="000A3A3C" w:rsidRPr="00870B92">
        <w:rPr>
          <w:rFonts w:ascii="Arial" w:hAnsi="Arial" w:cs="Arial"/>
          <w:sz w:val="22"/>
          <w:szCs w:val="22"/>
          <w:lang w:val="es-ES"/>
        </w:rPr>
        <w:t xml:space="preserve">N° </w:t>
      </w:r>
      <w:r w:rsidRPr="00870B92">
        <w:rPr>
          <w:rFonts w:ascii="Arial" w:hAnsi="Arial" w:cs="Arial"/>
          <w:sz w:val="22"/>
          <w:szCs w:val="22"/>
          <w:lang w:val="es-ES"/>
        </w:rPr>
        <w:t xml:space="preserve">2051/03, en base al siguiente análisis: </w:t>
      </w:r>
    </w:p>
    <w:p w14:paraId="58F51603" w14:textId="00D47ED6"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En primer lugar, verificará que el Oferente haya proporcionado en forma satisfactoria la Declaración Jurada de no hallarse comprendido en las prohibiciones y limitaciones establecidas en el Artículo 40 de la Ley N° 2051/03 que se incluye como formulario pro forma en los documentos del llamado.</w:t>
      </w:r>
    </w:p>
    <w:p w14:paraId="4D5A684D" w14:textId="73129A33"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 xml:space="preserve">Verificará los registros del personal de la </w:t>
      </w:r>
      <w:r w:rsidR="008C680F">
        <w:rPr>
          <w:rFonts w:ascii="Arial" w:hAnsi="Arial" w:cs="Arial"/>
          <w:sz w:val="22"/>
          <w:szCs w:val="22"/>
          <w:lang w:val="es-ES"/>
        </w:rPr>
        <w:t>Convocante</w:t>
      </w:r>
      <w:r w:rsidR="008C680F" w:rsidRPr="00870B92">
        <w:rPr>
          <w:rFonts w:ascii="Arial" w:hAnsi="Arial" w:cs="Arial"/>
          <w:sz w:val="22"/>
          <w:szCs w:val="22"/>
          <w:lang w:val="es-ES"/>
        </w:rPr>
        <w:t xml:space="preserve"> </w:t>
      </w:r>
      <w:r w:rsidRPr="00870B92">
        <w:rPr>
          <w:rFonts w:ascii="Arial" w:hAnsi="Arial" w:cs="Arial"/>
          <w:sz w:val="22"/>
          <w:szCs w:val="22"/>
          <w:lang w:val="es-ES"/>
        </w:rPr>
        <w:t>para detectar si el Oferente o sus representantes, se hallan comprendidos en el presupuesto del inciso "a" del artículo 40.</w:t>
      </w:r>
    </w:p>
    <w:p w14:paraId="20602B70" w14:textId="2BB29B27"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 xml:space="preserve">Verificará por los medios disponibles, si el Oferente y los demás sujetos individualizados en las prohibiciones contenidas en la Ley </w:t>
      </w:r>
      <w:r w:rsidR="000A3A3C" w:rsidRPr="00870B92">
        <w:rPr>
          <w:rFonts w:ascii="Arial" w:hAnsi="Arial" w:cs="Arial"/>
          <w:sz w:val="22"/>
          <w:szCs w:val="22"/>
          <w:lang w:val="es-ES"/>
        </w:rPr>
        <w:t xml:space="preserve">N° </w:t>
      </w:r>
      <w:r w:rsidRPr="00870B92">
        <w:rPr>
          <w:rFonts w:ascii="Arial" w:hAnsi="Arial" w:cs="Arial"/>
          <w:sz w:val="22"/>
          <w:szCs w:val="22"/>
          <w:lang w:val="es-ES"/>
        </w:rPr>
        <w:t>1626/00 "De la Función Pública", aparecen en la base de datos del SINARH o bien de la Secretaría de la Función Pública.</w:t>
      </w:r>
    </w:p>
    <w:p w14:paraId="246F3CE2" w14:textId="77777777"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5A7F71BB" w14:textId="77777777" w:rsidR="007E6314" w:rsidRPr="00870B92" w:rsidRDefault="007E6314" w:rsidP="00870B92">
      <w:pPr>
        <w:tabs>
          <w:tab w:val="left" w:pos="709"/>
        </w:tabs>
        <w:autoSpaceDE w:val="0"/>
        <w:autoSpaceDN w:val="0"/>
        <w:spacing w:line="360" w:lineRule="auto"/>
        <w:ind w:left="426" w:hanging="426"/>
        <w:rPr>
          <w:rFonts w:ascii="Arial" w:hAnsi="Arial" w:cs="Arial"/>
          <w:sz w:val="22"/>
          <w:szCs w:val="22"/>
          <w:lang w:val="es-ES"/>
        </w:rPr>
      </w:pPr>
      <w:r w:rsidRPr="00870B92">
        <w:rPr>
          <w:rFonts w:ascii="Arial" w:hAnsi="Arial" w:cs="Arial"/>
          <w:sz w:val="22"/>
          <w:szCs w:val="22"/>
          <w:lang w:val="es-ES"/>
        </w:rPr>
        <w:tab/>
        <w:t>El Comité podrá recurrir a fuentes públicas o privadas de información, para verificar los datos proporcionados por el Oferente.</w:t>
      </w:r>
    </w:p>
    <w:p w14:paraId="663B05A6" w14:textId="77777777" w:rsidR="007E6314" w:rsidRPr="00870B92" w:rsidRDefault="007E6314" w:rsidP="00870B92">
      <w:pPr>
        <w:tabs>
          <w:tab w:val="left" w:pos="709"/>
        </w:tabs>
        <w:spacing w:before="120" w:line="360" w:lineRule="auto"/>
        <w:ind w:left="426" w:hanging="426"/>
        <w:rPr>
          <w:rFonts w:ascii="Arial" w:hAnsi="Arial" w:cs="Arial"/>
          <w:color w:val="000000"/>
          <w:sz w:val="22"/>
          <w:szCs w:val="22"/>
        </w:rPr>
      </w:pPr>
      <w:r w:rsidRPr="00870B92">
        <w:rPr>
          <w:rFonts w:ascii="Arial" w:hAnsi="Arial" w:cs="Arial"/>
          <w:sz w:val="22"/>
          <w:szCs w:val="22"/>
          <w:lang w:val="es-ES"/>
        </w:rPr>
        <w:tab/>
        <w:t>Si el Comité confirma que el Oferente o sus integrantes, poseen impedimentos la oferta será rechazada, y se remitirán los antecedentes a la Dirección Nacional de Contrataciones Públicas (DNCP) para los fines pertinentes</w:t>
      </w:r>
      <w:r w:rsidRPr="00870B92">
        <w:rPr>
          <w:rFonts w:ascii="Arial" w:hAnsi="Arial" w:cs="Arial"/>
          <w:color w:val="000000"/>
          <w:sz w:val="22"/>
          <w:szCs w:val="22"/>
        </w:rPr>
        <w:t>.</w:t>
      </w:r>
    </w:p>
    <w:p w14:paraId="63DFE6BB" w14:textId="77777777" w:rsidR="00FB7CAF" w:rsidRPr="00870B92" w:rsidRDefault="00FB7CAF" w:rsidP="00870B92">
      <w:pPr>
        <w:spacing w:line="360" w:lineRule="auto"/>
        <w:rPr>
          <w:rFonts w:ascii="Arial" w:hAnsi="Arial" w:cs="Arial"/>
          <w:sz w:val="22"/>
          <w:szCs w:val="22"/>
          <w:lang w:val="es-ES"/>
        </w:rPr>
      </w:pPr>
    </w:p>
    <w:tbl>
      <w:tblPr>
        <w:tblStyle w:val="Tablaconcuadrcula"/>
        <w:tblW w:w="10774" w:type="dxa"/>
        <w:tblInd w:w="-885" w:type="dxa"/>
        <w:tblLayout w:type="fixed"/>
        <w:tblLook w:val="04A0" w:firstRow="1" w:lastRow="0" w:firstColumn="1" w:lastColumn="0" w:noHBand="0" w:noVBand="1"/>
      </w:tblPr>
      <w:tblGrid>
        <w:gridCol w:w="3403"/>
        <w:gridCol w:w="1418"/>
        <w:gridCol w:w="1253"/>
        <w:gridCol w:w="1298"/>
        <w:gridCol w:w="1276"/>
        <w:gridCol w:w="2126"/>
      </w:tblGrid>
      <w:tr w:rsidR="003215F8" w:rsidRPr="0021323B" w14:paraId="5FC4C7EA" w14:textId="77777777" w:rsidTr="003215F8">
        <w:tc>
          <w:tcPr>
            <w:tcW w:w="10774" w:type="dxa"/>
            <w:gridSpan w:val="6"/>
            <w:vAlign w:val="center"/>
          </w:tcPr>
          <w:p w14:paraId="1FA388D3" w14:textId="2009983D" w:rsidR="003215F8" w:rsidRPr="00635E67" w:rsidRDefault="00635E67" w:rsidP="00FF6A6A">
            <w:pPr>
              <w:pStyle w:val="Prrafodelista"/>
              <w:numPr>
                <w:ilvl w:val="2"/>
                <w:numId w:val="3"/>
              </w:numPr>
              <w:spacing w:line="360" w:lineRule="auto"/>
              <w:ind w:left="34" w:hanging="34"/>
              <w:jc w:val="center"/>
              <w:rPr>
                <w:rFonts w:ascii="Arial" w:hAnsi="Arial" w:cs="Arial"/>
                <w:b/>
                <w:sz w:val="22"/>
                <w:szCs w:val="22"/>
              </w:rPr>
            </w:pPr>
            <w:r>
              <w:rPr>
                <w:rFonts w:ascii="Arial" w:hAnsi="Arial" w:cs="Arial"/>
                <w:b/>
                <w:sz w:val="22"/>
                <w:szCs w:val="22"/>
              </w:rPr>
              <w:t>CALIFICACIÓN LEGAL</w:t>
            </w:r>
          </w:p>
        </w:tc>
      </w:tr>
      <w:tr w:rsidR="003215F8" w:rsidRPr="0021323B" w14:paraId="270E5689" w14:textId="77777777" w:rsidTr="003215F8">
        <w:tc>
          <w:tcPr>
            <w:tcW w:w="3403" w:type="dxa"/>
            <w:vMerge w:val="restart"/>
            <w:vAlign w:val="center"/>
          </w:tcPr>
          <w:p w14:paraId="1B363DDE" w14:textId="77777777" w:rsidR="003215F8" w:rsidRPr="00635E67" w:rsidRDefault="003215F8" w:rsidP="00870B92">
            <w:pPr>
              <w:spacing w:line="360" w:lineRule="auto"/>
              <w:ind w:left="426"/>
              <w:jc w:val="center"/>
              <w:rPr>
                <w:rFonts w:ascii="Arial" w:hAnsi="Arial" w:cs="Arial"/>
                <w:b/>
                <w:sz w:val="22"/>
                <w:szCs w:val="22"/>
              </w:rPr>
            </w:pPr>
            <w:r w:rsidRPr="00635E67">
              <w:rPr>
                <w:rFonts w:ascii="Arial" w:hAnsi="Arial" w:cs="Arial"/>
                <w:b/>
                <w:sz w:val="22"/>
                <w:szCs w:val="22"/>
              </w:rPr>
              <w:t>Requisitos Mínimos</w:t>
            </w:r>
          </w:p>
        </w:tc>
        <w:tc>
          <w:tcPr>
            <w:tcW w:w="5245" w:type="dxa"/>
            <w:gridSpan w:val="4"/>
          </w:tcPr>
          <w:p w14:paraId="0AF029AB" w14:textId="77777777" w:rsidR="003215F8" w:rsidRPr="00635E67" w:rsidRDefault="003215F8" w:rsidP="00870B92">
            <w:pPr>
              <w:spacing w:line="360" w:lineRule="auto"/>
              <w:jc w:val="center"/>
              <w:rPr>
                <w:rFonts w:ascii="Arial" w:hAnsi="Arial" w:cs="Arial"/>
                <w:b/>
                <w:sz w:val="22"/>
                <w:szCs w:val="22"/>
              </w:rPr>
            </w:pPr>
            <w:r w:rsidRPr="00635E67">
              <w:rPr>
                <w:rFonts w:ascii="Arial" w:hAnsi="Arial" w:cs="Arial"/>
                <w:b/>
                <w:sz w:val="22"/>
                <w:szCs w:val="22"/>
              </w:rPr>
              <w:t>Requisitos de Cumplimiento</w:t>
            </w:r>
          </w:p>
        </w:tc>
        <w:tc>
          <w:tcPr>
            <w:tcW w:w="2126" w:type="dxa"/>
            <w:vMerge w:val="restart"/>
            <w:vAlign w:val="center"/>
          </w:tcPr>
          <w:p w14:paraId="3A7B4B8E"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Documentación requerida</w:t>
            </w:r>
          </w:p>
        </w:tc>
      </w:tr>
      <w:tr w:rsidR="003215F8" w:rsidRPr="0021323B" w14:paraId="651D3027" w14:textId="77777777" w:rsidTr="003215F8">
        <w:tc>
          <w:tcPr>
            <w:tcW w:w="3403" w:type="dxa"/>
            <w:vMerge/>
          </w:tcPr>
          <w:p w14:paraId="6C1A9857" w14:textId="77777777" w:rsidR="003215F8" w:rsidRPr="00870B92" w:rsidRDefault="003215F8" w:rsidP="00870B92">
            <w:pPr>
              <w:pStyle w:val="Outline"/>
              <w:tabs>
                <w:tab w:val="left" w:pos="321"/>
              </w:tabs>
              <w:spacing w:after="240" w:line="360" w:lineRule="auto"/>
              <w:ind w:left="38"/>
              <w:rPr>
                <w:rFonts w:ascii="Arial" w:hAnsi="Arial" w:cs="Arial"/>
                <w:sz w:val="22"/>
                <w:szCs w:val="22"/>
                <w:lang w:val="es-PY"/>
              </w:rPr>
            </w:pPr>
          </w:p>
        </w:tc>
        <w:tc>
          <w:tcPr>
            <w:tcW w:w="1418" w:type="dxa"/>
            <w:vMerge w:val="restart"/>
          </w:tcPr>
          <w:p w14:paraId="535321E3"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 xml:space="preserve">Oferente </w:t>
            </w:r>
            <w:r w:rsidRPr="00870B92">
              <w:rPr>
                <w:rFonts w:ascii="Arial" w:hAnsi="Arial" w:cs="Arial"/>
                <w:sz w:val="22"/>
                <w:szCs w:val="22"/>
              </w:rPr>
              <w:lastRenderedPageBreak/>
              <w:t>Individual</w:t>
            </w:r>
          </w:p>
        </w:tc>
        <w:tc>
          <w:tcPr>
            <w:tcW w:w="3827" w:type="dxa"/>
            <w:gridSpan w:val="3"/>
          </w:tcPr>
          <w:p w14:paraId="3747EB0A"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lastRenderedPageBreak/>
              <w:t>Consorcios</w:t>
            </w:r>
          </w:p>
        </w:tc>
        <w:tc>
          <w:tcPr>
            <w:tcW w:w="2126" w:type="dxa"/>
            <w:vMerge/>
          </w:tcPr>
          <w:p w14:paraId="5D10B5D9" w14:textId="77777777" w:rsidR="003215F8" w:rsidRPr="00870B92" w:rsidRDefault="003215F8" w:rsidP="00870B92">
            <w:pPr>
              <w:spacing w:line="360" w:lineRule="auto"/>
              <w:jc w:val="center"/>
              <w:rPr>
                <w:rFonts w:ascii="Arial" w:hAnsi="Arial" w:cs="Arial"/>
                <w:sz w:val="22"/>
                <w:szCs w:val="22"/>
              </w:rPr>
            </w:pPr>
          </w:p>
        </w:tc>
      </w:tr>
      <w:tr w:rsidR="003215F8" w:rsidRPr="0021323B" w14:paraId="05928C9B" w14:textId="77777777" w:rsidTr="003215F8">
        <w:trPr>
          <w:trHeight w:val="401"/>
        </w:trPr>
        <w:tc>
          <w:tcPr>
            <w:tcW w:w="3403" w:type="dxa"/>
            <w:vMerge/>
          </w:tcPr>
          <w:p w14:paraId="2BCD3EB5" w14:textId="77777777" w:rsidR="003215F8" w:rsidRPr="00870B92" w:rsidRDefault="003215F8" w:rsidP="00870B92">
            <w:pPr>
              <w:spacing w:line="360" w:lineRule="auto"/>
              <w:jc w:val="center"/>
              <w:rPr>
                <w:rFonts w:ascii="Arial" w:hAnsi="Arial" w:cs="Arial"/>
                <w:sz w:val="22"/>
                <w:szCs w:val="22"/>
              </w:rPr>
            </w:pPr>
          </w:p>
        </w:tc>
        <w:tc>
          <w:tcPr>
            <w:tcW w:w="1418" w:type="dxa"/>
            <w:vMerge/>
          </w:tcPr>
          <w:p w14:paraId="7BEB66DD" w14:textId="77777777" w:rsidR="003215F8" w:rsidRPr="00870B92" w:rsidRDefault="003215F8" w:rsidP="00870B92">
            <w:pPr>
              <w:spacing w:line="360" w:lineRule="auto"/>
              <w:jc w:val="center"/>
              <w:rPr>
                <w:rFonts w:ascii="Arial" w:hAnsi="Arial" w:cs="Arial"/>
                <w:sz w:val="22"/>
                <w:szCs w:val="22"/>
              </w:rPr>
            </w:pPr>
          </w:p>
        </w:tc>
        <w:tc>
          <w:tcPr>
            <w:tcW w:w="1253" w:type="dxa"/>
          </w:tcPr>
          <w:p w14:paraId="10D62692"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Todas las Partes Combinadas</w:t>
            </w:r>
          </w:p>
        </w:tc>
        <w:tc>
          <w:tcPr>
            <w:tcW w:w="1298" w:type="dxa"/>
          </w:tcPr>
          <w:p w14:paraId="0292734E"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Cada Socio</w:t>
            </w:r>
          </w:p>
        </w:tc>
        <w:tc>
          <w:tcPr>
            <w:tcW w:w="1276" w:type="dxa"/>
          </w:tcPr>
          <w:p w14:paraId="475E16A8"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Socio Líder</w:t>
            </w:r>
          </w:p>
        </w:tc>
        <w:tc>
          <w:tcPr>
            <w:tcW w:w="2126" w:type="dxa"/>
            <w:vMerge/>
          </w:tcPr>
          <w:p w14:paraId="7F980206" w14:textId="77777777" w:rsidR="003215F8" w:rsidRPr="00870B92" w:rsidRDefault="003215F8" w:rsidP="00870B92">
            <w:pPr>
              <w:spacing w:line="360" w:lineRule="auto"/>
              <w:jc w:val="center"/>
              <w:rPr>
                <w:rFonts w:ascii="Arial" w:hAnsi="Arial" w:cs="Arial"/>
                <w:sz w:val="22"/>
                <w:szCs w:val="22"/>
              </w:rPr>
            </w:pPr>
          </w:p>
        </w:tc>
      </w:tr>
      <w:tr w:rsidR="003215F8" w:rsidRPr="0021323B" w14:paraId="6FE5B098" w14:textId="77777777" w:rsidTr="003215F8">
        <w:trPr>
          <w:trHeight w:val="2065"/>
        </w:trPr>
        <w:tc>
          <w:tcPr>
            <w:tcW w:w="3403" w:type="dxa"/>
          </w:tcPr>
          <w:p w14:paraId="15C277E2" w14:textId="19345A0D" w:rsidR="00CA3E0F" w:rsidRPr="0021323B" w:rsidRDefault="00CA3E0F" w:rsidP="00870B92">
            <w:pPr>
              <w:spacing w:line="360" w:lineRule="auto"/>
              <w:rPr>
                <w:rFonts w:ascii="Arial" w:hAnsi="Arial" w:cs="Arial"/>
                <w:bCs/>
                <w:i/>
                <w:iCs/>
                <w:sz w:val="22"/>
                <w:szCs w:val="22"/>
              </w:rPr>
            </w:pPr>
            <w:r w:rsidRPr="0021323B">
              <w:rPr>
                <w:rFonts w:ascii="Arial" w:hAnsi="Arial" w:cs="Arial"/>
                <w:bCs/>
                <w:i/>
                <w:iCs/>
                <w:sz w:val="22"/>
                <w:szCs w:val="22"/>
              </w:rPr>
              <w:lastRenderedPageBreak/>
              <w:t>El Comité de Evaluación confirmará que el oferente no se encuentra comprendido en las prohibiciones establecidas en el Art. 40, incisos “a” y “b” de la Ley 2051/03 en base al siguiente análisis:</w:t>
            </w:r>
          </w:p>
          <w:p w14:paraId="5914CDC9" w14:textId="7CAC963D" w:rsidR="00CA3E0F" w:rsidRPr="0021323B" w:rsidRDefault="00CA3E0F" w:rsidP="00870B92">
            <w:pPr>
              <w:spacing w:line="360" w:lineRule="auto"/>
              <w:rPr>
                <w:rFonts w:ascii="Arial" w:hAnsi="Arial" w:cs="Arial"/>
                <w:bCs/>
                <w:i/>
                <w:iCs/>
                <w:sz w:val="22"/>
                <w:szCs w:val="22"/>
              </w:rPr>
            </w:pPr>
            <w:r w:rsidRPr="0021323B">
              <w:rPr>
                <w:rFonts w:ascii="Arial" w:hAnsi="Arial" w:cs="Arial"/>
                <w:bCs/>
                <w:i/>
                <w:iCs/>
                <w:sz w:val="22"/>
                <w:szCs w:val="22"/>
              </w:rPr>
              <w:t xml:space="preserve">En primer lugar, verificará que el oferente haya proporcionado en forma satisfactoria la Declaración Jurada de no hallarse comprendido en las prohibiciones y limitaciones establecidas en el Artículo 40 de la Ley N° 2051/03 que se incluye como Formulario N° </w:t>
            </w:r>
            <w:r w:rsidR="007A07BE" w:rsidRPr="0021323B">
              <w:rPr>
                <w:rFonts w:ascii="Arial" w:hAnsi="Arial" w:cs="Arial"/>
                <w:bCs/>
                <w:i/>
                <w:iCs/>
                <w:sz w:val="22"/>
                <w:szCs w:val="22"/>
              </w:rPr>
              <w:t>13</w:t>
            </w:r>
            <w:r w:rsidRPr="0021323B">
              <w:rPr>
                <w:rFonts w:ascii="Arial" w:hAnsi="Arial" w:cs="Arial"/>
                <w:bCs/>
                <w:i/>
                <w:iCs/>
                <w:sz w:val="22"/>
                <w:szCs w:val="22"/>
              </w:rPr>
              <w:t xml:space="preserve"> de la Sección VI.</w:t>
            </w:r>
          </w:p>
          <w:p w14:paraId="0E27747C" w14:textId="77777777" w:rsidR="00CA3E0F" w:rsidRPr="0021323B" w:rsidRDefault="00CA3E0F" w:rsidP="00870B92">
            <w:pPr>
              <w:spacing w:line="360" w:lineRule="auto"/>
              <w:rPr>
                <w:rFonts w:ascii="Arial" w:hAnsi="Arial" w:cs="Arial"/>
                <w:b/>
                <w:bCs/>
                <w:i/>
                <w:iCs/>
                <w:sz w:val="22"/>
                <w:szCs w:val="22"/>
              </w:rPr>
            </w:pPr>
            <w:r w:rsidRPr="0021323B">
              <w:rPr>
                <w:rFonts w:ascii="Arial" w:hAnsi="Arial" w:cs="Arial"/>
                <w:b/>
                <w:bCs/>
                <w:i/>
                <w:iCs/>
                <w:sz w:val="22"/>
                <w:szCs w:val="22"/>
              </w:rPr>
              <w:t>Inciso a)</w:t>
            </w:r>
          </w:p>
          <w:p w14:paraId="09A94BFF" w14:textId="360426C1" w:rsidR="00CA3E0F" w:rsidRPr="0021323B" w:rsidRDefault="00CA3E0F" w:rsidP="00870B92">
            <w:pPr>
              <w:spacing w:line="360" w:lineRule="auto"/>
              <w:rPr>
                <w:rFonts w:ascii="Arial" w:hAnsi="Arial" w:cs="Arial"/>
                <w:bCs/>
                <w:i/>
                <w:iCs/>
                <w:sz w:val="22"/>
                <w:szCs w:val="22"/>
              </w:rPr>
            </w:pPr>
            <w:r w:rsidRPr="0021323B">
              <w:rPr>
                <w:rFonts w:ascii="Arial" w:hAnsi="Arial" w:cs="Arial"/>
                <w:bCs/>
                <w:i/>
                <w:iCs/>
                <w:sz w:val="22"/>
                <w:szCs w:val="22"/>
              </w:rPr>
              <w:t>Verificará los registros del personal de la convocante para detectar si el oferente o sus representantes, se hallan comprendidos en el presupuesto del inciso “a” del Artículo 40.</w:t>
            </w:r>
          </w:p>
          <w:p w14:paraId="3ED53939" w14:textId="77777777" w:rsidR="00CA3E0F" w:rsidRPr="0021323B" w:rsidRDefault="00CA3E0F" w:rsidP="00870B92">
            <w:pPr>
              <w:spacing w:line="360" w:lineRule="auto"/>
              <w:rPr>
                <w:rFonts w:ascii="Arial" w:hAnsi="Arial" w:cs="Arial"/>
                <w:b/>
                <w:bCs/>
                <w:i/>
                <w:iCs/>
                <w:sz w:val="22"/>
                <w:szCs w:val="22"/>
              </w:rPr>
            </w:pPr>
            <w:r w:rsidRPr="0021323B">
              <w:rPr>
                <w:rFonts w:ascii="Arial" w:hAnsi="Arial" w:cs="Arial"/>
                <w:b/>
                <w:bCs/>
                <w:i/>
                <w:iCs/>
                <w:sz w:val="22"/>
                <w:szCs w:val="22"/>
              </w:rPr>
              <w:t>Inciso b)</w:t>
            </w:r>
          </w:p>
          <w:p w14:paraId="15011368" w14:textId="77777777" w:rsidR="00CA3E0F" w:rsidRPr="0021323B" w:rsidRDefault="00CA3E0F" w:rsidP="00870B92">
            <w:pPr>
              <w:spacing w:line="360" w:lineRule="auto"/>
              <w:ind w:left="2124"/>
              <w:rPr>
                <w:rFonts w:ascii="Arial" w:hAnsi="Arial" w:cs="Arial"/>
                <w:bCs/>
                <w:i/>
                <w:iCs/>
                <w:sz w:val="22"/>
                <w:szCs w:val="22"/>
              </w:rPr>
            </w:pPr>
          </w:p>
          <w:p w14:paraId="1C740CC4" w14:textId="584F9C91" w:rsidR="00CA3E0F" w:rsidRPr="0021323B" w:rsidRDefault="00CA3E0F" w:rsidP="00870B92">
            <w:pPr>
              <w:autoSpaceDE w:val="0"/>
              <w:autoSpaceDN w:val="0"/>
              <w:spacing w:line="360" w:lineRule="auto"/>
              <w:rPr>
                <w:rFonts w:ascii="Arial" w:hAnsi="Arial" w:cs="Arial"/>
                <w:i/>
                <w:color w:val="3E3E3E"/>
                <w:sz w:val="22"/>
                <w:szCs w:val="22"/>
                <w:lang w:eastAsia="es-PY"/>
              </w:rPr>
            </w:pPr>
            <w:r w:rsidRPr="0021323B">
              <w:rPr>
                <w:rFonts w:ascii="Arial" w:hAnsi="Arial" w:cs="Arial"/>
                <w:i/>
                <w:color w:val="000000"/>
                <w:sz w:val="22"/>
                <w:szCs w:val="22"/>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21323B">
              <w:rPr>
                <w:rFonts w:ascii="Arial" w:hAnsi="Arial" w:cs="Arial"/>
                <w:i/>
                <w:color w:val="3E3E3E"/>
                <w:sz w:val="22"/>
                <w:szCs w:val="22"/>
                <w:lang w:eastAsia="es-PY"/>
              </w:rPr>
              <w:t>.</w:t>
            </w:r>
          </w:p>
          <w:p w14:paraId="2F7C81BD" w14:textId="01365A72" w:rsidR="00CA3E0F" w:rsidRPr="0021323B" w:rsidRDefault="00CA3E0F" w:rsidP="00870B92">
            <w:pPr>
              <w:autoSpaceDE w:val="0"/>
              <w:autoSpaceDN w:val="0"/>
              <w:spacing w:line="360" w:lineRule="auto"/>
              <w:rPr>
                <w:rFonts w:ascii="Arial" w:hAnsi="Arial" w:cs="Arial"/>
                <w:i/>
                <w:color w:val="171717"/>
                <w:sz w:val="22"/>
                <w:szCs w:val="22"/>
                <w:lang w:eastAsia="es-PY"/>
              </w:rPr>
            </w:pPr>
            <w:r w:rsidRPr="0021323B">
              <w:rPr>
                <w:rFonts w:ascii="Arial" w:hAnsi="Arial" w:cs="Arial"/>
                <w:i/>
                <w:color w:val="000000"/>
                <w:sz w:val="22"/>
                <w:szCs w:val="22"/>
                <w:lang w:eastAsia="es-PY"/>
              </w:rPr>
              <w:t xml:space="preserve">Si se constata que alguna de las </w:t>
            </w:r>
            <w:r w:rsidRPr="0021323B">
              <w:rPr>
                <w:rFonts w:ascii="Arial" w:hAnsi="Arial" w:cs="Arial"/>
                <w:i/>
                <w:color w:val="000000"/>
                <w:sz w:val="22"/>
                <w:szCs w:val="22"/>
                <w:lang w:eastAsia="es-PY"/>
              </w:rPr>
              <w:lastRenderedPageBreak/>
              <w:t>personas mencionadas en el párrafo anterior figura en la base de datos del SINARH</w:t>
            </w:r>
            <w:r w:rsidRPr="0021323B">
              <w:rPr>
                <w:rFonts w:ascii="Arial" w:hAnsi="Arial" w:cs="Arial"/>
                <w:i/>
                <w:color w:val="171717"/>
                <w:sz w:val="22"/>
                <w:szCs w:val="22"/>
                <w:lang w:eastAsia="es-PY"/>
              </w:rPr>
              <w:t xml:space="preserve">, </w:t>
            </w:r>
            <w:r w:rsidRPr="0021323B">
              <w:rPr>
                <w:rFonts w:ascii="Arial" w:hAnsi="Arial" w:cs="Arial"/>
                <w:i/>
                <w:color w:val="000000"/>
                <w:sz w:val="22"/>
                <w:szCs w:val="22"/>
                <w:lang w:eastAsia="es-PY"/>
              </w:rPr>
              <w:t>el Comité analizará acabadamente si tal situación le impedirá ejecutar el contrato de que se trate, exponiendo los motivos para aceptar o rechazar la oferta, según sea el caso</w:t>
            </w:r>
            <w:r w:rsidRPr="0021323B">
              <w:rPr>
                <w:rFonts w:ascii="Arial" w:hAnsi="Arial" w:cs="Arial"/>
                <w:i/>
                <w:color w:val="171717"/>
                <w:sz w:val="22"/>
                <w:szCs w:val="22"/>
                <w:lang w:eastAsia="es-PY"/>
              </w:rPr>
              <w:t>.</w:t>
            </w:r>
          </w:p>
          <w:p w14:paraId="06C6BA41" w14:textId="1D386CE1" w:rsidR="00CA3E0F" w:rsidRPr="0021323B" w:rsidRDefault="00CA3E0F" w:rsidP="00870B92">
            <w:pPr>
              <w:autoSpaceDE w:val="0"/>
              <w:autoSpaceDN w:val="0"/>
              <w:spacing w:line="360" w:lineRule="auto"/>
              <w:rPr>
                <w:rFonts w:ascii="Arial" w:hAnsi="Arial" w:cs="Arial"/>
                <w:i/>
                <w:color w:val="000000"/>
                <w:sz w:val="22"/>
                <w:szCs w:val="22"/>
                <w:lang w:eastAsia="es-PY"/>
              </w:rPr>
            </w:pPr>
            <w:r w:rsidRPr="0021323B">
              <w:rPr>
                <w:rFonts w:ascii="Arial" w:hAnsi="Arial" w:cs="Arial"/>
                <w:i/>
                <w:color w:val="000000"/>
                <w:sz w:val="22"/>
                <w:szCs w:val="22"/>
                <w:lang w:eastAsia="es-PY"/>
              </w:rPr>
              <w:t>El Comité podrá recurrir a fuentes públicas o privadas de información</w:t>
            </w:r>
            <w:r w:rsidRPr="0021323B">
              <w:rPr>
                <w:rFonts w:ascii="Arial" w:hAnsi="Arial" w:cs="Arial"/>
                <w:i/>
                <w:color w:val="171717"/>
                <w:sz w:val="22"/>
                <w:szCs w:val="22"/>
                <w:lang w:eastAsia="es-PY"/>
              </w:rPr>
              <w:t xml:space="preserve">, </w:t>
            </w:r>
            <w:r w:rsidRPr="0021323B">
              <w:rPr>
                <w:rFonts w:ascii="Arial" w:hAnsi="Arial" w:cs="Arial"/>
                <w:i/>
                <w:color w:val="000000"/>
                <w:sz w:val="22"/>
                <w:szCs w:val="22"/>
                <w:lang w:eastAsia="es-PY"/>
              </w:rPr>
              <w:t>para verificar los datos proporcionados por el Oferente.</w:t>
            </w:r>
          </w:p>
          <w:p w14:paraId="6228C37D" w14:textId="3CD5963A" w:rsidR="00B54807" w:rsidRPr="0021323B" w:rsidRDefault="00CA3E0F" w:rsidP="00870B92">
            <w:pPr>
              <w:autoSpaceDE w:val="0"/>
              <w:autoSpaceDN w:val="0"/>
              <w:spacing w:line="360" w:lineRule="auto"/>
              <w:rPr>
                <w:rFonts w:ascii="Arial" w:hAnsi="Arial" w:cs="Arial"/>
                <w:sz w:val="22"/>
                <w:szCs w:val="22"/>
              </w:rPr>
            </w:pPr>
            <w:r w:rsidRPr="0021323B">
              <w:rPr>
                <w:rFonts w:ascii="Arial" w:hAnsi="Arial" w:cs="Arial"/>
                <w:i/>
                <w:color w:val="000000"/>
                <w:sz w:val="22"/>
                <w:szCs w:val="22"/>
                <w:lang w:eastAsia="es-PY"/>
              </w:rPr>
              <w:t>Si el Comité confirma que el Oferente o sus integrantes, poseen impedimentos la oferta será rechazada</w:t>
            </w:r>
            <w:r w:rsidRPr="0021323B">
              <w:rPr>
                <w:rFonts w:ascii="Arial" w:hAnsi="Arial" w:cs="Arial"/>
                <w:i/>
                <w:color w:val="171717"/>
                <w:sz w:val="22"/>
                <w:szCs w:val="22"/>
                <w:lang w:eastAsia="es-PY"/>
              </w:rPr>
              <w:t xml:space="preserve">, </w:t>
            </w:r>
            <w:r w:rsidRPr="0021323B">
              <w:rPr>
                <w:rFonts w:ascii="Arial" w:hAnsi="Arial" w:cs="Arial"/>
                <w:i/>
                <w:color w:val="000000"/>
                <w:sz w:val="22"/>
                <w:szCs w:val="22"/>
                <w:lang w:eastAsia="es-PY"/>
              </w:rPr>
              <w:t>y se remitirán los antecedentes a la Dirección Nacional de Contrataciones Públicas (DNCP) para los fines pertinentes</w:t>
            </w:r>
            <w:r w:rsidRPr="0021323B">
              <w:rPr>
                <w:rFonts w:ascii="Arial" w:hAnsi="Arial" w:cs="Arial"/>
                <w:color w:val="000000"/>
                <w:sz w:val="22"/>
                <w:szCs w:val="22"/>
                <w:lang w:eastAsia="es-PY"/>
              </w:rPr>
              <w:t>.</w:t>
            </w:r>
          </w:p>
        </w:tc>
        <w:tc>
          <w:tcPr>
            <w:tcW w:w="1418" w:type="dxa"/>
          </w:tcPr>
          <w:p w14:paraId="50E0808E" w14:textId="77777777" w:rsidR="003215F8" w:rsidRPr="0021323B" w:rsidRDefault="003215F8" w:rsidP="00870B92">
            <w:pPr>
              <w:spacing w:before="240" w:after="240" w:line="360" w:lineRule="auto"/>
              <w:jc w:val="left"/>
              <w:rPr>
                <w:rFonts w:ascii="Arial" w:hAnsi="Arial" w:cs="Arial"/>
                <w:sz w:val="22"/>
                <w:szCs w:val="22"/>
              </w:rPr>
            </w:pPr>
            <w:r w:rsidRPr="0021323B">
              <w:rPr>
                <w:rFonts w:ascii="Arial" w:hAnsi="Arial" w:cs="Arial"/>
                <w:sz w:val="22"/>
                <w:szCs w:val="22"/>
              </w:rPr>
              <w:lastRenderedPageBreak/>
              <w:t xml:space="preserve">Debe cumplir con el requisito. </w:t>
            </w:r>
          </w:p>
          <w:p w14:paraId="4FB0A1E0" w14:textId="77777777" w:rsidR="003215F8" w:rsidRPr="0021323B" w:rsidRDefault="003215F8" w:rsidP="00870B92">
            <w:pPr>
              <w:spacing w:line="360" w:lineRule="auto"/>
              <w:jc w:val="left"/>
              <w:rPr>
                <w:rFonts w:ascii="Arial" w:hAnsi="Arial" w:cs="Arial"/>
                <w:sz w:val="22"/>
                <w:szCs w:val="22"/>
              </w:rPr>
            </w:pPr>
          </w:p>
        </w:tc>
        <w:tc>
          <w:tcPr>
            <w:tcW w:w="1253" w:type="dxa"/>
          </w:tcPr>
          <w:p w14:paraId="463EE37E" w14:textId="77777777" w:rsidR="003215F8" w:rsidRPr="0021323B" w:rsidRDefault="003215F8" w:rsidP="00870B92">
            <w:pPr>
              <w:spacing w:line="360" w:lineRule="auto"/>
              <w:ind w:left="26"/>
              <w:jc w:val="left"/>
              <w:rPr>
                <w:rFonts w:ascii="Arial" w:hAnsi="Arial" w:cs="Arial"/>
                <w:sz w:val="22"/>
                <w:szCs w:val="22"/>
              </w:rPr>
            </w:pPr>
          </w:p>
        </w:tc>
        <w:tc>
          <w:tcPr>
            <w:tcW w:w="1298" w:type="dxa"/>
          </w:tcPr>
          <w:p w14:paraId="75AA3FCC" w14:textId="77777777" w:rsidR="003215F8" w:rsidRPr="0021323B" w:rsidRDefault="003215F8" w:rsidP="00870B92">
            <w:pPr>
              <w:spacing w:before="240" w:after="240" w:line="360" w:lineRule="auto"/>
              <w:jc w:val="left"/>
              <w:rPr>
                <w:rFonts w:ascii="Arial" w:hAnsi="Arial" w:cs="Arial"/>
                <w:sz w:val="22"/>
                <w:szCs w:val="22"/>
              </w:rPr>
            </w:pPr>
            <w:r w:rsidRPr="0021323B">
              <w:rPr>
                <w:rFonts w:ascii="Arial" w:hAnsi="Arial" w:cs="Arial"/>
                <w:sz w:val="22"/>
                <w:szCs w:val="22"/>
              </w:rPr>
              <w:t xml:space="preserve">Debe cumplir con el requisito. </w:t>
            </w:r>
          </w:p>
          <w:p w14:paraId="1F5E6BF3" w14:textId="77777777" w:rsidR="003215F8" w:rsidRPr="0021323B" w:rsidRDefault="003215F8" w:rsidP="00870B92">
            <w:pPr>
              <w:spacing w:line="360" w:lineRule="auto"/>
              <w:ind w:left="26"/>
              <w:jc w:val="left"/>
              <w:rPr>
                <w:rFonts w:ascii="Arial" w:hAnsi="Arial" w:cs="Arial"/>
                <w:sz w:val="22"/>
                <w:szCs w:val="22"/>
              </w:rPr>
            </w:pPr>
          </w:p>
        </w:tc>
        <w:tc>
          <w:tcPr>
            <w:tcW w:w="1276" w:type="dxa"/>
          </w:tcPr>
          <w:p w14:paraId="0460000E" w14:textId="77777777" w:rsidR="003215F8" w:rsidRPr="0021323B" w:rsidRDefault="003215F8" w:rsidP="00870B92">
            <w:pPr>
              <w:spacing w:line="360" w:lineRule="auto"/>
              <w:ind w:left="26"/>
              <w:jc w:val="center"/>
              <w:rPr>
                <w:rFonts w:ascii="Arial" w:hAnsi="Arial" w:cs="Arial"/>
                <w:sz w:val="22"/>
                <w:szCs w:val="22"/>
              </w:rPr>
            </w:pPr>
          </w:p>
        </w:tc>
        <w:tc>
          <w:tcPr>
            <w:tcW w:w="2126" w:type="dxa"/>
          </w:tcPr>
          <w:p w14:paraId="71EEC418" w14:textId="77777777" w:rsidR="003215F8" w:rsidRPr="0021323B" w:rsidRDefault="003215F8" w:rsidP="00870B92">
            <w:pPr>
              <w:spacing w:line="360" w:lineRule="auto"/>
              <w:rPr>
                <w:rFonts w:ascii="Arial" w:hAnsi="Arial" w:cs="Arial"/>
                <w:sz w:val="22"/>
                <w:szCs w:val="22"/>
              </w:rPr>
            </w:pPr>
            <w:r w:rsidRPr="0021323B">
              <w:rPr>
                <w:rFonts w:ascii="Arial" w:hAnsi="Arial" w:cs="Arial"/>
                <w:sz w:val="22"/>
                <w:szCs w:val="22"/>
              </w:rPr>
              <w:t xml:space="preserve">Completar el </w:t>
            </w:r>
            <w:r w:rsidRPr="0021323B">
              <w:rPr>
                <w:rFonts w:ascii="Arial" w:hAnsi="Arial" w:cs="Arial"/>
                <w:b/>
                <w:sz w:val="22"/>
                <w:szCs w:val="22"/>
              </w:rPr>
              <w:t>Formulario N°</w:t>
            </w:r>
            <w:r w:rsidR="008B2E16" w:rsidRPr="0021323B">
              <w:rPr>
                <w:rFonts w:ascii="Arial" w:hAnsi="Arial" w:cs="Arial"/>
                <w:b/>
                <w:sz w:val="22"/>
                <w:szCs w:val="22"/>
              </w:rPr>
              <w:t xml:space="preserve"> 13</w:t>
            </w:r>
            <w:r w:rsidRPr="0021323B">
              <w:rPr>
                <w:rFonts w:ascii="Arial" w:hAnsi="Arial" w:cs="Arial"/>
                <w:sz w:val="22"/>
                <w:szCs w:val="22"/>
              </w:rPr>
              <w:t xml:space="preserve">, además de los documentos indicados en el </w:t>
            </w:r>
            <w:r w:rsidRPr="0021323B">
              <w:rPr>
                <w:rFonts w:ascii="Arial" w:hAnsi="Arial" w:cs="Arial"/>
                <w:b/>
                <w:sz w:val="22"/>
                <w:szCs w:val="22"/>
              </w:rPr>
              <w:t>Anexo I.</w:t>
            </w:r>
          </w:p>
        </w:tc>
      </w:tr>
    </w:tbl>
    <w:p w14:paraId="75F98360" w14:textId="77777777" w:rsidR="005D37BE" w:rsidRPr="00870B92" w:rsidRDefault="005D37BE" w:rsidP="00870B92">
      <w:pPr>
        <w:spacing w:line="360" w:lineRule="auto"/>
        <w:ind w:left="709" w:hanging="709"/>
        <w:rPr>
          <w:rFonts w:ascii="Arial" w:hAnsi="Arial" w:cs="Arial"/>
          <w:b/>
          <w:sz w:val="22"/>
          <w:szCs w:val="22"/>
          <w:lang w:val="es-ES"/>
        </w:rPr>
      </w:pPr>
    </w:p>
    <w:p w14:paraId="162BDC79" w14:textId="77777777" w:rsidR="005D37BE" w:rsidRPr="00870B92" w:rsidRDefault="005D37BE" w:rsidP="00870B92">
      <w:pPr>
        <w:spacing w:line="360" w:lineRule="auto"/>
        <w:ind w:left="709" w:hanging="709"/>
        <w:rPr>
          <w:rFonts w:ascii="Arial" w:hAnsi="Arial" w:cs="Arial"/>
          <w:b/>
          <w:sz w:val="22"/>
          <w:szCs w:val="22"/>
          <w:lang w:val="es-ES"/>
        </w:rPr>
      </w:pPr>
      <w:r w:rsidRPr="00870B92">
        <w:rPr>
          <w:rFonts w:ascii="Arial" w:hAnsi="Arial" w:cs="Arial"/>
          <w:b/>
          <w:sz w:val="22"/>
          <w:szCs w:val="22"/>
          <w:lang w:val="es-ES"/>
        </w:rPr>
        <w:t>Análisis de los precios ofertados</w:t>
      </w:r>
    </w:p>
    <w:p w14:paraId="2BB5D4E1" w14:textId="77777777" w:rsidR="005D37BE" w:rsidRPr="00870B92" w:rsidRDefault="005D37BE" w:rsidP="00870B92">
      <w:pPr>
        <w:autoSpaceDE w:val="0"/>
        <w:autoSpaceDN w:val="0"/>
        <w:spacing w:line="360" w:lineRule="auto"/>
        <w:rPr>
          <w:rFonts w:ascii="Arial" w:hAnsi="Arial" w:cs="Arial"/>
          <w:sz w:val="22"/>
          <w:szCs w:val="22"/>
          <w:lang w:eastAsia="es-PY"/>
        </w:rPr>
      </w:pPr>
      <w:r w:rsidRPr="00870B92">
        <w:rPr>
          <w:rFonts w:ascii="Arial" w:hAnsi="Arial" w:cs="Arial"/>
          <w:sz w:val="22"/>
          <w:szCs w:val="22"/>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79B47F6F" w14:textId="77777777" w:rsidR="005D37BE" w:rsidRPr="00870B92" w:rsidRDefault="005D37BE" w:rsidP="00870B92">
      <w:pPr>
        <w:autoSpaceDE w:val="0"/>
        <w:autoSpaceDN w:val="0"/>
        <w:spacing w:line="360" w:lineRule="auto"/>
        <w:rPr>
          <w:rFonts w:ascii="Arial" w:hAnsi="Arial" w:cs="Arial"/>
          <w:sz w:val="22"/>
          <w:szCs w:val="22"/>
          <w:lang w:eastAsia="es-PY"/>
        </w:rPr>
      </w:pPr>
      <w:r w:rsidRPr="00870B92">
        <w:rPr>
          <w:rFonts w:ascii="Arial" w:hAnsi="Arial" w:cs="Arial"/>
          <w:sz w:val="22"/>
          <w:szCs w:val="22"/>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C89B6A8" w14:textId="7DF6F983" w:rsidR="005D37BE" w:rsidRPr="00870B92" w:rsidRDefault="005D37BE" w:rsidP="00870B92">
      <w:pPr>
        <w:autoSpaceDE w:val="0"/>
        <w:autoSpaceDN w:val="0"/>
        <w:spacing w:line="360" w:lineRule="auto"/>
        <w:rPr>
          <w:rFonts w:ascii="Arial" w:hAnsi="Arial" w:cs="Arial"/>
          <w:sz w:val="22"/>
          <w:szCs w:val="22"/>
          <w:lang w:eastAsia="es-PY"/>
        </w:rPr>
      </w:pPr>
      <w:r w:rsidRPr="00870B92">
        <w:rPr>
          <w:rFonts w:ascii="Arial" w:hAnsi="Arial" w:cs="Arial"/>
          <w:sz w:val="22"/>
          <w:szCs w:val="22"/>
          <w:lang w:eastAsia="es-PY"/>
        </w:rPr>
        <w:t xml:space="preserve">El análisis de los precios, con esta metodología, será aplicado a cada precio Ítem, rubro o partida que contenga a oferta, independientemente del sistema de adjudicación adoptado por el llamado (por el total, Iotes, </w:t>
      </w:r>
      <w:r w:rsidR="0040166E" w:rsidRPr="00870B92">
        <w:rPr>
          <w:rFonts w:ascii="Arial" w:hAnsi="Arial" w:cs="Arial"/>
          <w:sz w:val="22"/>
          <w:szCs w:val="22"/>
          <w:lang w:eastAsia="es-PY"/>
        </w:rPr>
        <w:t>i</w:t>
      </w:r>
      <w:r w:rsidRPr="00870B92">
        <w:rPr>
          <w:rFonts w:ascii="Arial" w:hAnsi="Arial" w:cs="Arial"/>
          <w:sz w:val="22"/>
          <w:szCs w:val="22"/>
          <w:lang w:eastAsia="es-PY"/>
        </w:rPr>
        <w:t>tems)".</w:t>
      </w:r>
    </w:p>
    <w:p w14:paraId="59B4BC5D" w14:textId="77777777" w:rsidR="00413282" w:rsidRPr="00870B92" w:rsidRDefault="00413282" w:rsidP="00870B92">
      <w:pPr>
        <w:spacing w:line="360" w:lineRule="auto"/>
        <w:rPr>
          <w:rFonts w:ascii="Arial" w:hAnsi="Arial" w:cs="Arial"/>
          <w:sz w:val="22"/>
          <w:szCs w:val="22"/>
        </w:rPr>
      </w:pPr>
    </w:p>
    <w:tbl>
      <w:tblPr>
        <w:tblStyle w:val="Tablaconcuadrcula"/>
        <w:tblW w:w="0" w:type="auto"/>
        <w:tblInd w:w="-885" w:type="dxa"/>
        <w:tblLook w:val="04A0" w:firstRow="1" w:lastRow="0" w:firstColumn="1" w:lastColumn="0" w:noHBand="0" w:noVBand="1"/>
      </w:tblPr>
      <w:tblGrid>
        <w:gridCol w:w="3366"/>
        <w:gridCol w:w="1218"/>
        <w:gridCol w:w="1543"/>
        <w:gridCol w:w="1290"/>
        <w:gridCol w:w="1214"/>
        <w:gridCol w:w="2107"/>
      </w:tblGrid>
      <w:tr w:rsidR="003215F8" w:rsidRPr="0021323B" w14:paraId="225C7EE5" w14:textId="77777777" w:rsidTr="007B2B1F">
        <w:tc>
          <w:tcPr>
            <w:tcW w:w="0" w:type="auto"/>
            <w:gridSpan w:val="6"/>
            <w:vAlign w:val="center"/>
          </w:tcPr>
          <w:p w14:paraId="68C32B2E" w14:textId="189C9D18" w:rsidR="003215F8" w:rsidRPr="00F26BBA" w:rsidRDefault="00F26BBA" w:rsidP="00F26BBA">
            <w:pPr>
              <w:pStyle w:val="Prrafodelista"/>
              <w:numPr>
                <w:ilvl w:val="2"/>
                <w:numId w:val="3"/>
              </w:numPr>
              <w:spacing w:line="360" w:lineRule="auto"/>
              <w:ind w:left="34" w:hanging="34"/>
              <w:jc w:val="center"/>
              <w:rPr>
                <w:rFonts w:ascii="Arial" w:hAnsi="Arial" w:cs="Arial"/>
                <w:b/>
                <w:sz w:val="22"/>
                <w:szCs w:val="22"/>
              </w:rPr>
            </w:pPr>
            <w:r>
              <w:rPr>
                <w:rFonts w:ascii="Arial" w:hAnsi="Arial" w:cs="Arial"/>
                <w:b/>
                <w:sz w:val="22"/>
                <w:szCs w:val="22"/>
              </w:rPr>
              <w:t>CAPACIDAD FINANCIERA</w:t>
            </w:r>
          </w:p>
        </w:tc>
      </w:tr>
      <w:tr w:rsidR="003215F8" w:rsidRPr="0021323B" w14:paraId="0D16C905" w14:textId="77777777" w:rsidTr="007B2B1F">
        <w:tc>
          <w:tcPr>
            <w:tcW w:w="0" w:type="auto"/>
            <w:vMerge w:val="restart"/>
            <w:vAlign w:val="center"/>
          </w:tcPr>
          <w:p w14:paraId="517CE258" w14:textId="77777777" w:rsidR="003215F8" w:rsidRPr="00635E67" w:rsidRDefault="003215F8" w:rsidP="00870B92">
            <w:pPr>
              <w:spacing w:line="360" w:lineRule="auto"/>
              <w:ind w:left="426"/>
              <w:jc w:val="center"/>
              <w:rPr>
                <w:rFonts w:ascii="Arial" w:hAnsi="Arial" w:cs="Arial"/>
                <w:b/>
                <w:sz w:val="22"/>
                <w:szCs w:val="22"/>
              </w:rPr>
            </w:pPr>
            <w:r w:rsidRPr="00635E67">
              <w:rPr>
                <w:rFonts w:ascii="Arial" w:hAnsi="Arial" w:cs="Arial"/>
                <w:b/>
                <w:sz w:val="22"/>
                <w:szCs w:val="22"/>
              </w:rPr>
              <w:t>Requisitos Mínimos</w:t>
            </w:r>
          </w:p>
        </w:tc>
        <w:tc>
          <w:tcPr>
            <w:tcW w:w="0" w:type="auto"/>
            <w:gridSpan w:val="4"/>
          </w:tcPr>
          <w:p w14:paraId="3F042AED" w14:textId="77777777" w:rsidR="003215F8" w:rsidRPr="00635E67" w:rsidRDefault="003215F8" w:rsidP="00870B92">
            <w:pPr>
              <w:spacing w:line="360" w:lineRule="auto"/>
              <w:jc w:val="center"/>
              <w:rPr>
                <w:rFonts w:ascii="Arial" w:hAnsi="Arial" w:cs="Arial"/>
                <w:b/>
                <w:sz w:val="22"/>
                <w:szCs w:val="22"/>
              </w:rPr>
            </w:pPr>
            <w:r w:rsidRPr="00635E67">
              <w:rPr>
                <w:rFonts w:ascii="Arial" w:hAnsi="Arial" w:cs="Arial"/>
                <w:b/>
                <w:sz w:val="22"/>
                <w:szCs w:val="22"/>
              </w:rPr>
              <w:t>Requisitos de Cumplimiento</w:t>
            </w:r>
          </w:p>
        </w:tc>
        <w:tc>
          <w:tcPr>
            <w:tcW w:w="0" w:type="auto"/>
            <w:vMerge w:val="restart"/>
            <w:vAlign w:val="center"/>
          </w:tcPr>
          <w:p w14:paraId="1DEFA196"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Documentación requerida</w:t>
            </w:r>
          </w:p>
        </w:tc>
      </w:tr>
      <w:tr w:rsidR="003215F8" w:rsidRPr="0021323B" w14:paraId="35A809F5" w14:textId="77777777" w:rsidTr="007B2B1F">
        <w:tc>
          <w:tcPr>
            <w:tcW w:w="0" w:type="auto"/>
            <w:vMerge/>
          </w:tcPr>
          <w:p w14:paraId="3E2A69E8" w14:textId="77777777" w:rsidR="003215F8" w:rsidRPr="00870B92" w:rsidRDefault="003215F8" w:rsidP="00870B92">
            <w:pPr>
              <w:pStyle w:val="Outline"/>
              <w:tabs>
                <w:tab w:val="left" w:pos="321"/>
              </w:tabs>
              <w:spacing w:after="240" w:line="360" w:lineRule="auto"/>
              <w:ind w:left="38"/>
              <w:rPr>
                <w:rFonts w:ascii="Arial" w:hAnsi="Arial" w:cs="Arial"/>
                <w:sz w:val="22"/>
                <w:szCs w:val="22"/>
                <w:lang w:val="es-PY"/>
              </w:rPr>
            </w:pPr>
          </w:p>
        </w:tc>
        <w:tc>
          <w:tcPr>
            <w:tcW w:w="0" w:type="auto"/>
            <w:vMerge w:val="restart"/>
          </w:tcPr>
          <w:p w14:paraId="7C2DBFBF"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 xml:space="preserve">Oferente </w:t>
            </w:r>
            <w:r w:rsidRPr="00870B92">
              <w:rPr>
                <w:rFonts w:ascii="Arial" w:hAnsi="Arial" w:cs="Arial"/>
                <w:sz w:val="22"/>
                <w:szCs w:val="22"/>
              </w:rPr>
              <w:lastRenderedPageBreak/>
              <w:t>Individual</w:t>
            </w:r>
          </w:p>
        </w:tc>
        <w:tc>
          <w:tcPr>
            <w:tcW w:w="0" w:type="auto"/>
            <w:gridSpan w:val="3"/>
          </w:tcPr>
          <w:p w14:paraId="0221F3C2"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lastRenderedPageBreak/>
              <w:t>Consorcios</w:t>
            </w:r>
          </w:p>
        </w:tc>
        <w:tc>
          <w:tcPr>
            <w:tcW w:w="0" w:type="auto"/>
            <w:vMerge/>
          </w:tcPr>
          <w:p w14:paraId="6B910635" w14:textId="77777777" w:rsidR="003215F8" w:rsidRPr="00870B92" w:rsidRDefault="003215F8" w:rsidP="00870B92">
            <w:pPr>
              <w:spacing w:line="360" w:lineRule="auto"/>
              <w:jc w:val="center"/>
              <w:rPr>
                <w:rFonts w:ascii="Arial" w:hAnsi="Arial" w:cs="Arial"/>
                <w:sz w:val="22"/>
                <w:szCs w:val="22"/>
              </w:rPr>
            </w:pPr>
          </w:p>
        </w:tc>
      </w:tr>
      <w:tr w:rsidR="003215F8" w:rsidRPr="0021323B" w14:paraId="08542FA6" w14:textId="77777777" w:rsidTr="007B2B1F">
        <w:trPr>
          <w:trHeight w:val="401"/>
        </w:trPr>
        <w:tc>
          <w:tcPr>
            <w:tcW w:w="0" w:type="auto"/>
            <w:vMerge/>
          </w:tcPr>
          <w:p w14:paraId="0A92B960" w14:textId="77777777" w:rsidR="003215F8" w:rsidRPr="00870B92" w:rsidRDefault="003215F8" w:rsidP="00870B92">
            <w:pPr>
              <w:spacing w:line="360" w:lineRule="auto"/>
              <w:jc w:val="center"/>
              <w:rPr>
                <w:rFonts w:ascii="Arial" w:hAnsi="Arial" w:cs="Arial"/>
                <w:sz w:val="22"/>
                <w:szCs w:val="22"/>
              </w:rPr>
            </w:pPr>
          </w:p>
        </w:tc>
        <w:tc>
          <w:tcPr>
            <w:tcW w:w="0" w:type="auto"/>
            <w:vMerge/>
          </w:tcPr>
          <w:p w14:paraId="39DE4249" w14:textId="77777777" w:rsidR="003215F8" w:rsidRPr="00870B92" w:rsidRDefault="003215F8" w:rsidP="00870B92">
            <w:pPr>
              <w:spacing w:line="360" w:lineRule="auto"/>
              <w:jc w:val="center"/>
              <w:rPr>
                <w:rFonts w:ascii="Arial" w:hAnsi="Arial" w:cs="Arial"/>
                <w:sz w:val="22"/>
                <w:szCs w:val="22"/>
              </w:rPr>
            </w:pPr>
          </w:p>
        </w:tc>
        <w:tc>
          <w:tcPr>
            <w:tcW w:w="0" w:type="auto"/>
          </w:tcPr>
          <w:p w14:paraId="1EA1BD05"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Todas las Partes Combinadas</w:t>
            </w:r>
          </w:p>
        </w:tc>
        <w:tc>
          <w:tcPr>
            <w:tcW w:w="0" w:type="auto"/>
          </w:tcPr>
          <w:p w14:paraId="3DDD1BC5"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Cada Socio</w:t>
            </w:r>
          </w:p>
        </w:tc>
        <w:tc>
          <w:tcPr>
            <w:tcW w:w="0" w:type="auto"/>
          </w:tcPr>
          <w:p w14:paraId="667F1BD2"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Socio Líder</w:t>
            </w:r>
          </w:p>
        </w:tc>
        <w:tc>
          <w:tcPr>
            <w:tcW w:w="0" w:type="auto"/>
            <w:vMerge/>
          </w:tcPr>
          <w:p w14:paraId="355B3D87" w14:textId="77777777" w:rsidR="003215F8" w:rsidRPr="00870B92" w:rsidRDefault="003215F8" w:rsidP="00870B92">
            <w:pPr>
              <w:spacing w:line="360" w:lineRule="auto"/>
              <w:jc w:val="center"/>
              <w:rPr>
                <w:rFonts w:ascii="Arial" w:hAnsi="Arial" w:cs="Arial"/>
                <w:sz w:val="22"/>
                <w:szCs w:val="22"/>
              </w:rPr>
            </w:pPr>
          </w:p>
        </w:tc>
      </w:tr>
      <w:tr w:rsidR="003215F8" w:rsidRPr="0021323B" w14:paraId="11B3D112" w14:textId="77777777" w:rsidTr="007B2B1F">
        <w:trPr>
          <w:trHeight w:val="2479"/>
        </w:trPr>
        <w:tc>
          <w:tcPr>
            <w:tcW w:w="0" w:type="auto"/>
          </w:tcPr>
          <w:p w14:paraId="20B4B159" w14:textId="60D3A376" w:rsidR="00E63A68" w:rsidRPr="00870B92" w:rsidRDefault="003215F8" w:rsidP="00A00226">
            <w:pPr>
              <w:pStyle w:val="Outline"/>
              <w:numPr>
                <w:ilvl w:val="0"/>
                <w:numId w:val="2"/>
              </w:numPr>
              <w:tabs>
                <w:tab w:val="left" w:pos="321"/>
              </w:tabs>
              <w:spacing w:after="240" w:line="360" w:lineRule="auto"/>
              <w:ind w:left="38" w:firstLine="0"/>
              <w:rPr>
                <w:rFonts w:ascii="Arial" w:hAnsi="Arial" w:cs="Arial"/>
                <w:i/>
                <w:sz w:val="22"/>
                <w:szCs w:val="22"/>
                <w:lang w:val="es-ES"/>
              </w:rPr>
            </w:pPr>
            <w:r w:rsidRPr="0021323B">
              <w:rPr>
                <w:rFonts w:ascii="Arial" w:hAnsi="Arial" w:cs="Arial"/>
                <w:b/>
                <w:spacing w:val="-2"/>
                <w:sz w:val="22"/>
                <w:szCs w:val="22"/>
                <w:lang w:val="es-MX"/>
              </w:rPr>
              <w:lastRenderedPageBreak/>
              <w:t>Coeficiente de Liquidez</w:t>
            </w:r>
            <w:r w:rsidRPr="00870B92">
              <w:rPr>
                <w:rFonts w:ascii="Arial" w:hAnsi="Arial" w:cs="Arial"/>
                <w:spacing w:val="-2"/>
                <w:sz w:val="22"/>
                <w:szCs w:val="22"/>
                <w:lang w:val="es-MX"/>
              </w:rPr>
              <w:t xml:space="preserve">: Activo corriente / Pasivo Corriente debe ser igual o mayor a </w:t>
            </w:r>
            <w:r w:rsidR="002E3242" w:rsidRPr="002E3242">
              <w:rPr>
                <w:rFonts w:ascii="Arial" w:hAnsi="Arial" w:cs="Arial"/>
                <w:i/>
                <w:spacing w:val="-3"/>
                <w:kern w:val="0"/>
                <w:sz w:val="22"/>
                <w:szCs w:val="22"/>
                <w:lang w:val="es-ES_tradnl"/>
              </w:rPr>
              <w:t>1,</w:t>
            </w:r>
            <w:r w:rsidR="00A00226">
              <w:rPr>
                <w:rFonts w:ascii="Arial" w:hAnsi="Arial" w:cs="Arial"/>
                <w:i/>
                <w:spacing w:val="-3"/>
                <w:kern w:val="0"/>
                <w:sz w:val="22"/>
                <w:szCs w:val="22"/>
                <w:lang w:val="es-ES_tradnl"/>
              </w:rPr>
              <w:t>2</w:t>
            </w:r>
            <w:r w:rsidR="002E3242" w:rsidRPr="002E3242">
              <w:rPr>
                <w:rFonts w:ascii="Arial" w:hAnsi="Arial" w:cs="Arial"/>
                <w:i/>
                <w:spacing w:val="-3"/>
                <w:kern w:val="0"/>
                <w:sz w:val="22"/>
                <w:szCs w:val="22"/>
                <w:lang w:val="es-ES_tradnl"/>
              </w:rPr>
              <w:t>0 (igual o mayor que uno</w:t>
            </w:r>
            <w:r w:rsidR="00A00226">
              <w:rPr>
                <w:rFonts w:ascii="Arial" w:hAnsi="Arial" w:cs="Arial"/>
                <w:i/>
                <w:spacing w:val="-3"/>
                <w:kern w:val="0"/>
                <w:sz w:val="22"/>
                <w:szCs w:val="22"/>
                <w:lang w:val="es-ES_tradnl"/>
              </w:rPr>
              <w:t xml:space="preserve"> con veinte</w:t>
            </w:r>
            <w:r w:rsidR="002E3242" w:rsidRPr="002E3242">
              <w:rPr>
                <w:rFonts w:ascii="Arial" w:hAnsi="Arial" w:cs="Arial"/>
                <w:i/>
                <w:spacing w:val="-3"/>
                <w:kern w:val="0"/>
                <w:sz w:val="22"/>
                <w:szCs w:val="22"/>
                <w:lang w:val="es-ES_tradnl"/>
              </w:rPr>
              <w:t>)</w:t>
            </w:r>
            <w:r w:rsidRPr="002E3242">
              <w:rPr>
                <w:rFonts w:ascii="Arial" w:hAnsi="Arial" w:cs="Arial"/>
                <w:i/>
                <w:spacing w:val="-3"/>
                <w:kern w:val="0"/>
                <w:sz w:val="22"/>
                <w:szCs w:val="22"/>
                <w:lang w:val="es-ES_tradnl"/>
              </w:rPr>
              <w:t xml:space="preserve"> </w:t>
            </w:r>
            <w:r w:rsidRPr="00870B92">
              <w:rPr>
                <w:rFonts w:ascii="Arial" w:hAnsi="Arial" w:cs="Arial"/>
                <w:spacing w:val="-2"/>
                <w:sz w:val="22"/>
                <w:szCs w:val="22"/>
                <w:lang w:val="es-MX"/>
              </w:rPr>
              <w:t xml:space="preserve">Esta información será extraída del Balance General correspondiente a los </w:t>
            </w:r>
            <w:r w:rsidR="0077177F" w:rsidRPr="00870B92">
              <w:rPr>
                <w:rFonts w:ascii="Arial" w:hAnsi="Arial" w:cs="Arial"/>
                <w:spacing w:val="-2"/>
                <w:sz w:val="22"/>
                <w:szCs w:val="22"/>
                <w:lang w:val="es-MX"/>
              </w:rPr>
              <w:t>ejercicios fiscales cerrados.</w:t>
            </w:r>
            <w:r w:rsidRPr="00870B92">
              <w:rPr>
                <w:rFonts w:ascii="Arial" w:hAnsi="Arial" w:cs="Arial"/>
                <w:spacing w:val="-2"/>
                <w:sz w:val="22"/>
                <w:szCs w:val="22"/>
                <w:lang w:val="es-MX"/>
              </w:rPr>
              <w:t xml:space="preserve"> </w:t>
            </w:r>
            <w:r w:rsidR="002E3242" w:rsidRPr="002E3242">
              <w:rPr>
                <w:rFonts w:ascii="Arial" w:hAnsi="Arial" w:cs="Arial"/>
                <w:i/>
                <w:spacing w:val="-3"/>
                <w:kern w:val="0"/>
                <w:sz w:val="22"/>
                <w:szCs w:val="22"/>
                <w:lang w:val="es-ES_tradnl"/>
              </w:rPr>
              <w:t>(años 2014,</w:t>
            </w:r>
            <w:r w:rsidR="00F26BBA">
              <w:rPr>
                <w:rFonts w:ascii="Arial" w:hAnsi="Arial" w:cs="Arial"/>
                <w:i/>
                <w:spacing w:val="-3"/>
                <w:kern w:val="0"/>
                <w:sz w:val="22"/>
                <w:szCs w:val="22"/>
                <w:lang w:val="es-ES_tradnl"/>
              </w:rPr>
              <w:t xml:space="preserve"> </w:t>
            </w:r>
            <w:r w:rsidR="002E3242" w:rsidRPr="002E3242">
              <w:rPr>
                <w:rFonts w:ascii="Arial" w:hAnsi="Arial" w:cs="Arial"/>
                <w:i/>
                <w:spacing w:val="-3"/>
                <w:kern w:val="0"/>
                <w:sz w:val="22"/>
                <w:szCs w:val="22"/>
                <w:lang w:val="es-ES_tradnl"/>
              </w:rPr>
              <w:t>2015,</w:t>
            </w:r>
            <w:r w:rsidR="00F26BBA">
              <w:rPr>
                <w:rFonts w:ascii="Arial" w:hAnsi="Arial" w:cs="Arial"/>
                <w:i/>
                <w:spacing w:val="-3"/>
                <w:kern w:val="0"/>
                <w:sz w:val="22"/>
                <w:szCs w:val="22"/>
                <w:lang w:val="es-ES_tradnl"/>
              </w:rPr>
              <w:t xml:space="preserve"> </w:t>
            </w:r>
            <w:r w:rsidR="002E3242" w:rsidRPr="002E3242">
              <w:rPr>
                <w:rFonts w:ascii="Arial" w:hAnsi="Arial" w:cs="Arial"/>
                <w:i/>
                <w:spacing w:val="-3"/>
                <w:kern w:val="0"/>
                <w:sz w:val="22"/>
                <w:szCs w:val="22"/>
                <w:lang w:val="es-ES_tradnl"/>
              </w:rPr>
              <w:t>2016)</w:t>
            </w:r>
            <w:r w:rsidRPr="002E3242">
              <w:rPr>
                <w:rFonts w:ascii="Arial" w:hAnsi="Arial" w:cs="Arial"/>
                <w:i/>
                <w:spacing w:val="-3"/>
                <w:kern w:val="0"/>
                <w:sz w:val="22"/>
                <w:szCs w:val="22"/>
                <w:lang w:val="es-ES_tradnl"/>
              </w:rPr>
              <w:t xml:space="preserve"> </w:t>
            </w:r>
            <w:ins w:id="156" w:author="Jorge Agustin Fernandez Pereira" w:date="2017-06-15T14:31:00Z">
              <w:r w:rsidR="008D6CB9">
                <w:rPr>
                  <w:rFonts w:ascii="Arial" w:hAnsi="Arial" w:cs="Arial"/>
                  <w:spacing w:val="-3"/>
                  <w:kern w:val="0"/>
                  <w:sz w:val="22"/>
                  <w:szCs w:val="22"/>
                  <w:lang w:val="es-ES_tradnl"/>
                </w:rPr>
                <w:t>(*)</w:t>
              </w:r>
            </w:ins>
          </w:p>
        </w:tc>
        <w:tc>
          <w:tcPr>
            <w:tcW w:w="0" w:type="auto"/>
          </w:tcPr>
          <w:p w14:paraId="4F046618" w14:textId="77777777" w:rsidR="003215F8" w:rsidRPr="00870B92" w:rsidRDefault="003215F8" w:rsidP="00870B92">
            <w:pPr>
              <w:spacing w:before="240" w:after="240" w:line="360" w:lineRule="auto"/>
              <w:jc w:val="left"/>
              <w:rPr>
                <w:rFonts w:ascii="Arial" w:hAnsi="Arial" w:cs="Arial"/>
                <w:sz w:val="22"/>
                <w:szCs w:val="22"/>
              </w:rPr>
            </w:pPr>
            <w:r w:rsidRPr="00870B92">
              <w:rPr>
                <w:rFonts w:ascii="Arial" w:hAnsi="Arial" w:cs="Arial"/>
                <w:sz w:val="22"/>
                <w:szCs w:val="22"/>
              </w:rPr>
              <w:t xml:space="preserve">Debe cumplir con el requisito. </w:t>
            </w:r>
          </w:p>
          <w:p w14:paraId="76CD7A7C" w14:textId="77777777" w:rsidR="003215F8" w:rsidRPr="00870B92" w:rsidRDefault="003215F8" w:rsidP="00870B92">
            <w:pPr>
              <w:spacing w:line="360" w:lineRule="auto"/>
              <w:jc w:val="left"/>
              <w:rPr>
                <w:rFonts w:ascii="Arial" w:hAnsi="Arial" w:cs="Arial"/>
                <w:sz w:val="22"/>
                <w:szCs w:val="22"/>
              </w:rPr>
            </w:pPr>
          </w:p>
        </w:tc>
        <w:tc>
          <w:tcPr>
            <w:tcW w:w="0" w:type="auto"/>
          </w:tcPr>
          <w:p w14:paraId="43E0EA19"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26818F16" w14:textId="77777777" w:rsidR="003215F8" w:rsidRPr="00870B92" w:rsidRDefault="003215F8" w:rsidP="00870B92">
            <w:pPr>
              <w:spacing w:before="240" w:after="240" w:line="360" w:lineRule="auto"/>
              <w:rPr>
                <w:rFonts w:ascii="Arial" w:hAnsi="Arial" w:cs="Arial"/>
                <w:sz w:val="22"/>
                <w:szCs w:val="22"/>
              </w:rPr>
            </w:pPr>
            <w:r w:rsidRPr="00870B92">
              <w:rPr>
                <w:rFonts w:ascii="Arial" w:hAnsi="Arial" w:cs="Arial"/>
                <w:sz w:val="22"/>
                <w:szCs w:val="22"/>
              </w:rPr>
              <w:t xml:space="preserve">Debe cumplir con el requisito. </w:t>
            </w:r>
          </w:p>
          <w:p w14:paraId="535AF5D7"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63961172"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0F28222D" w14:textId="3F1B3FB7" w:rsidR="003215F8" w:rsidRPr="00870B92" w:rsidRDefault="003215F8" w:rsidP="00870B92">
            <w:pPr>
              <w:spacing w:before="120" w:after="120" w:line="360" w:lineRule="auto"/>
              <w:rPr>
                <w:rFonts w:ascii="Arial" w:hAnsi="Arial" w:cs="Arial"/>
                <w:sz w:val="22"/>
                <w:szCs w:val="22"/>
              </w:rPr>
            </w:pPr>
            <w:r w:rsidRPr="00870B92">
              <w:rPr>
                <w:rFonts w:ascii="Arial" w:hAnsi="Arial" w:cs="Arial"/>
                <w:sz w:val="22"/>
                <w:szCs w:val="22"/>
              </w:rPr>
              <w:t xml:space="preserve">Completar el </w:t>
            </w:r>
            <w:r w:rsidRPr="00870B92">
              <w:rPr>
                <w:rFonts w:ascii="Arial" w:hAnsi="Arial" w:cs="Arial"/>
                <w:b/>
                <w:sz w:val="22"/>
                <w:szCs w:val="22"/>
              </w:rPr>
              <w:t xml:space="preserve">Formulario N° </w:t>
            </w:r>
            <w:r w:rsidR="008B2E16" w:rsidRPr="00870B92">
              <w:rPr>
                <w:rFonts w:ascii="Arial" w:hAnsi="Arial" w:cs="Arial"/>
                <w:b/>
                <w:sz w:val="22"/>
                <w:szCs w:val="22"/>
              </w:rPr>
              <w:t>5</w:t>
            </w:r>
            <w:ins w:id="157" w:author="Jorge Agustin Fernandez Pereira" w:date="2017-06-16T07:31:00Z">
              <w:r w:rsidR="00084054">
                <w:rPr>
                  <w:rFonts w:ascii="Arial" w:hAnsi="Arial" w:cs="Arial"/>
                  <w:b/>
                  <w:sz w:val="22"/>
                  <w:szCs w:val="22"/>
                </w:rPr>
                <w:t xml:space="preserve"> A</w:t>
              </w:r>
            </w:ins>
            <w:r w:rsidRPr="00870B92">
              <w:rPr>
                <w:rFonts w:ascii="Arial" w:hAnsi="Arial" w:cs="Arial"/>
                <w:sz w:val="22"/>
                <w:szCs w:val="22"/>
              </w:rPr>
              <w:t xml:space="preserve"> y presentar los </w:t>
            </w:r>
            <w:r w:rsidRPr="00870B92">
              <w:rPr>
                <w:rFonts w:ascii="Arial" w:hAnsi="Arial" w:cs="Arial"/>
                <w:spacing w:val="-2"/>
                <w:sz w:val="22"/>
                <w:szCs w:val="22"/>
                <w:lang w:val="es-MX"/>
              </w:rPr>
              <w:t xml:space="preserve">documentos que se indiquen en el </w:t>
            </w:r>
            <w:r w:rsidRPr="00870B92">
              <w:rPr>
                <w:rFonts w:ascii="Arial" w:hAnsi="Arial" w:cs="Arial"/>
                <w:b/>
                <w:spacing w:val="-2"/>
                <w:sz w:val="22"/>
                <w:szCs w:val="22"/>
                <w:lang w:val="es-MX"/>
              </w:rPr>
              <w:t>Anexo I, inciso F</w:t>
            </w:r>
            <w:r w:rsidRPr="00870B92">
              <w:rPr>
                <w:rFonts w:ascii="Arial" w:hAnsi="Arial" w:cs="Arial"/>
                <w:spacing w:val="-2"/>
                <w:sz w:val="22"/>
                <w:szCs w:val="22"/>
                <w:lang w:val="es-MX"/>
              </w:rPr>
              <w:t>).</w:t>
            </w:r>
          </w:p>
        </w:tc>
      </w:tr>
      <w:tr w:rsidR="003215F8" w:rsidRPr="0021323B" w14:paraId="5A26222C" w14:textId="77777777" w:rsidTr="007B2B1F">
        <w:trPr>
          <w:trHeight w:val="424"/>
        </w:trPr>
        <w:tc>
          <w:tcPr>
            <w:tcW w:w="0" w:type="auto"/>
          </w:tcPr>
          <w:p w14:paraId="3A686646" w14:textId="7B7AEFC2" w:rsidR="00E63A68" w:rsidRPr="0021323B" w:rsidRDefault="003215F8">
            <w:pPr>
              <w:pStyle w:val="Outline"/>
              <w:numPr>
                <w:ilvl w:val="0"/>
                <w:numId w:val="2"/>
              </w:numPr>
              <w:tabs>
                <w:tab w:val="left" w:pos="321"/>
              </w:tabs>
              <w:spacing w:after="240" w:line="360" w:lineRule="auto"/>
              <w:ind w:left="38" w:firstLine="0"/>
              <w:rPr>
                <w:rFonts w:ascii="Arial" w:hAnsi="Arial" w:cs="Arial"/>
                <w:b/>
                <w:spacing w:val="-2"/>
                <w:sz w:val="22"/>
                <w:szCs w:val="22"/>
                <w:lang w:val="es-MX"/>
              </w:rPr>
              <w:pPrChange w:id="158" w:author="Jorge Agustin Fernandez Pereira" w:date="2017-06-13T15:17:00Z">
                <w:pPr>
                  <w:pStyle w:val="Outline"/>
                  <w:numPr>
                    <w:numId w:val="2"/>
                  </w:numPr>
                  <w:tabs>
                    <w:tab w:val="left" w:pos="321"/>
                  </w:tabs>
                  <w:spacing w:after="240" w:line="360" w:lineRule="auto"/>
                  <w:ind w:left="720" w:hanging="360"/>
                </w:pPr>
              </w:pPrChange>
            </w:pPr>
            <w:r w:rsidRPr="0021323B">
              <w:rPr>
                <w:rFonts w:ascii="Arial" w:hAnsi="Arial" w:cs="Arial"/>
                <w:b/>
                <w:spacing w:val="-2"/>
                <w:sz w:val="22"/>
                <w:szCs w:val="22"/>
                <w:lang w:val="es-MX"/>
              </w:rPr>
              <w:t>Coeficiente de Solvencia</w:t>
            </w:r>
            <w:r w:rsidRPr="00870B92">
              <w:rPr>
                <w:rFonts w:ascii="Arial" w:hAnsi="Arial" w:cs="Arial"/>
                <w:b/>
                <w:spacing w:val="-2"/>
                <w:sz w:val="22"/>
                <w:szCs w:val="22"/>
                <w:lang w:val="es-MX"/>
              </w:rPr>
              <w:t xml:space="preserve">: </w:t>
            </w:r>
            <w:r w:rsidRPr="00870B92">
              <w:rPr>
                <w:rFonts w:ascii="Arial" w:hAnsi="Arial" w:cs="Arial"/>
                <w:spacing w:val="-2"/>
                <w:sz w:val="22"/>
                <w:szCs w:val="22"/>
                <w:lang w:val="es-MX"/>
              </w:rPr>
              <w:t xml:space="preserve">Pasivo Total / Activo Total igual o menor a </w:t>
            </w:r>
            <w:r w:rsidR="002E3242" w:rsidRPr="002E3242">
              <w:rPr>
                <w:rFonts w:ascii="Arial" w:hAnsi="Arial" w:cs="Arial"/>
                <w:i/>
                <w:spacing w:val="-3"/>
                <w:kern w:val="0"/>
                <w:sz w:val="22"/>
                <w:szCs w:val="22"/>
                <w:lang w:val="es-ES_tradnl"/>
              </w:rPr>
              <w:t>a 0,</w:t>
            </w:r>
            <w:del w:id="159" w:author="Jorge Agustin Fernandez Pereira" w:date="2017-06-13T15:16:00Z">
              <w:r w:rsidR="00A00226" w:rsidDel="003F2989">
                <w:rPr>
                  <w:rFonts w:ascii="Arial" w:hAnsi="Arial" w:cs="Arial"/>
                  <w:i/>
                  <w:spacing w:val="-3"/>
                  <w:kern w:val="0"/>
                  <w:sz w:val="22"/>
                  <w:szCs w:val="22"/>
                  <w:lang w:val="es-ES_tradnl"/>
                </w:rPr>
                <w:delText>6</w:delText>
              </w:r>
              <w:r w:rsidR="002E3242" w:rsidRPr="002E3242" w:rsidDel="003F2989">
                <w:rPr>
                  <w:rFonts w:ascii="Arial" w:hAnsi="Arial" w:cs="Arial"/>
                  <w:i/>
                  <w:spacing w:val="-3"/>
                  <w:kern w:val="0"/>
                  <w:sz w:val="22"/>
                  <w:szCs w:val="22"/>
                  <w:lang w:val="es-ES_tradnl"/>
                </w:rPr>
                <w:delText xml:space="preserve">0 </w:delText>
              </w:r>
            </w:del>
            <w:ins w:id="160" w:author="Jorge Agustin Fernandez Pereira" w:date="2017-06-13T15:16:00Z">
              <w:r w:rsidR="003F2989">
                <w:rPr>
                  <w:rFonts w:ascii="Arial" w:hAnsi="Arial" w:cs="Arial"/>
                  <w:i/>
                  <w:spacing w:val="-3"/>
                  <w:kern w:val="0"/>
                  <w:sz w:val="22"/>
                  <w:szCs w:val="22"/>
                  <w:lang w:val="es-ES_tradnl"/>
                </w:rPr>
                <w:t>8</w:t>
              </w:r>
              <w:r w:rsidR="003F2989" w:rsidRPr="002E3242">
                <w:rPr>
                  <w:rFonts w:ascii="Arial" w:hAnsi="Arial" w:cs="Arial"/>
                  <w:i/>
                  <w:spacing w:val="-3"/>
                  <w:kern w:val="0"/>
                  <w:sz w:val="22"/>
                  <w:szCs w:val="22"/>
                  <w:lang w:val="es-ES_tradnl"/>
                </w:rPr>
                <w:t xml:space="preserve">0 </w:t>
              </w:r>
            </w:ins>
            <w:r w:rsidR="002E3242" w:rsidRPr="002E3242">
              <w:rPr>
                <w:rFonts w:ascii="Arial" w:hAnsi="Arial" w:cs="Arial"/>
                <w:i/>
                <w:spacing w:val="-3"/>
                <w:kern w:val="0"/>
                <w:sz w:val="22"/>
                <w:szCs w:val="22"/>
                <w:lang w:val="es-ES_tradnl"/>
              </w:rPr>
              <w:t xml:space="preserve">(cero con </w:t>
            </w:r>
            <w:del w:id="161" w:author="Jorge Agustin Fernandez Pereira" w:date="2017-06-13T15:16:00Z">
              <w:r w:rsidR="00A00226" w:rsidDel="003F2989">
                <w:rPr>
                  <w:rFonts w:ascii="Arial" w:hAnsi="Arial" w:cs="Arial"/>
                  <w:i/>
                  <w:spacing w:val="-3"/>
                  <w:kern w:val="0"/>
                  <w:sz w:val="22"/>
                  <w:szCs w:val="22"/>
                  <w:lang w:val="es-ES_tradnl"/>
                </w:rPr>
                <w:delText>sesenta</w:delText>
              </w:r>
            </w:del>
            <w:ins w:id="162" w:author="Jorge Agustin Fernandez Pereira" w:date="2017-06-13T15:16:00Z">
              <w:r w:rsidR="003F2989">
                <w:rPr>
                  <w:rFonts w:ascii="Arial" w:hAnsi="Arial" w:cs="Arial"/>
                  <w:i/>
                  <w:spacing w:val="-3"/>
                  <w:kern w:val="0"/>
                  <w:sz w:val="22"/>
                  <w:szCs w:val="22"/>
                  <w:lang w:val="es-ES_tradnl"/>
                </w:rPr>
                <w:t>ochent</w:t>
              </w:r>
            </w:ins>
            <w:ins w:id="163" w:author="Jorge Agustin Fernandez Pereira" w:date="2017-06-13T15:17:00Z">
              <w:r w:rsidR="00FD4A38">
                <w:rPr>
                  <w:rFonts w:ascii="Arial" w:hAnsi="Arial" w:cs="Arial"/>
                  <w:i/>
                  <w:spacing w:val="-3"/>
                  <w:kern w:val="0"/>
                  <w:sz w:val="22"/>
                  <w:szCs w:val="22"/>
                  <w:lang w:val="es-ES_tradnl"/>
                </w:rPr>
                <w:t>a</w:t>
              </w:r>
            </w:ins>
            <w:r w:rsidR="002E3242" w:rsidRPr="002E3242">
              <w:rPr>
                <w:rFonts w:ascii="Arial" w:hAnsi="Arial" w:cs="Arial"/>
                <w:i/>
                <w:spacing w:val="-3"/>
                <w:kern w:val="0"/>
                <w:sz w:val="22"/>
                <w:szCs w:val="22"/>
                <w:lang w:val="es-ES_tradnl"/>
              </w:rPr>
              <w:t>)</w:t>
            </w:r>
            <w:r w:rsidRPr="002E3242">
              <w:rPr>
                <w:rFonts w:ascii="Arial" w:hAnsi="Arial" w:cs="Arial"/>
                <w:b/>
                <w:spacing w:val="-2"/>
                <w:sz w:val="22"/>
                <w:szCs w:val="22"/>
                <w:lang w:val="es-MX"/>
              </w:rPr>
              <w:t xml:space="preserve"> </w:t>
            </w:r>
            <w:r w:rsidRPr="00870B92">
              <w:rPr>
                <w:rFonts w:ascii="Arial" w:hAnsi="Arial" w:cs="Arial"/>
                <w:spacing w:val="-2"/>
                <w:sz w:val="22"/>
                <w:szCs w:val="22"/>
                <w:lang w:val="es-MX"/>
              </w:rPr>
              <w:t xml:space="preserve">Esta información será extraída del Balance General correspondiente </w:t>
            </w:r>
            <w:r w:rsidR="002E3242">
              <w:rPr>
                <w:rFonts w:ascii="Arial" w:hAnsi="Arial" w:cs="Arial"/>
                <w:spacing w:val="-2"/>
                <w:sz w:val="22"/>
                <w:szCs w:val="22"/>
                <w:lang w:val="es-MX"/>
              </w:rPr>
              <w:t xml:space="preserve">a los ejercicios fiscales </w:t>
            </w:r>
            <w:r w:rsidR="0077177F" w:rsidRPr="002E3242">
              <w:rPr>
                <w:rFonts w:ascii="Arial" w:hAnsi="Arial" w:cs="Arial"/>
                <w:spacing w:val="-2"/>
                <w:sz w:val="22"/>
                <w:szCs w:val="22"/>
                <w:lang w:val="es-MX"/>
              </w:rPr>
              <w:t>cerrados</w:t>
            </w:r>
            <w:r w:rsidR="002E3242">
              <w:rPr>
                <w:rFonts w:ascii="Arial" w:hAnsi="Arial" w:cs="Arial"/>
                <w:spacing w:val="-2"/>
                <w:sz w:val="22"/>
                <w:szCs w:val="22"/>
                <w:lang w:val="es-MX"/>
              </w:rPr>
              <w:t xml:space="preserve"> </w:t>
            </w:r>
            <w:r w:rsidR="002E3242">
              <w:rPr>
                <w:rFonts w:ascii="Arial" w:hAnsi="Arial" w:cs="Arial"/>
                <w:i/>
                <w:spacing w:val="-3"/>
                <w:kern w:val="0"/>
                <w:sz w:val="22"/>
                <w:szCs w:val="22"/>
                <w:lang w:val="es-ES_tradnl"/>
              </w:rPr>
              <w:t>(años</w:t>
            </w:r>
            <w:r w:rsidR="00F26BBA">
              <w:rPr>
                <w:rFonts w:ascii="Arial" w:hAnsi="Arial" w:cs="Arial"/>
                <w:i/>
                <w:spacing w:val="-3"/>
                <w:kern w:val="0"/>
                <w:sz w:val="22"/>
                <w:szCs w:val="22"/>
                <w:lang w:val="es-ES_tradnl"/>
              </w:rPr>
              <w:t xml:space="preserve"> </w:t>
            </w:r>
            <w:r w:rsidR="002E3242" w:rsidRPr="002E3242">
              <w:rPr>
                <w:rFonts w:ascii="Arial" w:hAnsi="Arial" w:cs="Arial"/>
                <w:i/>
                <w:spacing w:val="-3"/>
                <w:kern w:val="0"/>
                <w:sz w:val="22"/>
                <w:szCs w:val="22"/>
                <w:lang w:val="es-ES_tradnl"/>
              </w:rPr>
              <w:t>2014,</w:t>
            </w:r>
            <w:r w:rsidR="00F26BBA">
              <w:rPr>
                <w:rFonts w:ascii="Arial" w:hAnsi="Arial" w:cs="Arial"/>
                <w:i/>
                <w:spacing w:val="-3"/>
                <w:kern w:val="0"/>
                <w:sz w:val="22"/>
                <w:szCs w:val="22"/>
                <w:lang w:val="es-ES_tradnl"/>
              </w:rPr>
              <w:t xml:space="preserve"> </w:t>
            </w:r>
            <w:r w:rsidR="002E3242" w:rsidRPr="002E3242">
              <w:rPr>
                <w:rFonts w:ascii="Arial" w:hAnsi="Arial" w:cs="Arial"/>
                <w:i/>
                <w:spacing w:val="-3"/>
                <w:kern w:val="0"/>
                <w:sz w:val="22"/>
                <w:szCs w:val="22"/>
                <w:lang w:val="es-ES_tradnl"/>
              </w:rPr>
              <w:t>2015,</w:t>
            </w:r>
            <w:r w:rsidR="00F26BBA">
              <w:rPr>
                <w:rFonts w:ascii="Arial" w:hAnsi="Arial" w:cs="Arial"/>
                <w:i/>
                <w:spacing w:val="-3"/>
                <w:kern w:val="0"/>
                <w:sz w:val="22"/>
                <w:szCs w:val="22"/>
                <w:lang w:val="es-ES_tradnl"/>
              </w:rPr>
              <w:t xml:space="preserve"> </w:t>
            </w:r>
            <w:r w:rsidR="002E3242" w:rsidRPr="002E3242">
              <w:rPr>
                <w:rFonts w:ascii="Arial" w:hAnsi="Arial" w:cs="Arial"/>
                <w:i/>
                <w:spacing w:val="-3"/>
                <w:kern w:val="0"/>
                <w:sz w:val="22"/>
                <w:szCs w:val="22"/>
                <w:lang w:val="es-ES_tradnl"/>
              </w:rPr>
              <w:t>2016)</w:t>
            </w:r>
            <w:ins w:id="164" w:author="Jorge Agustin Fernandez Pereira" w:date="2017-06-15T14:31:00Z">
              <w:r w:rsidR="008D6CB9">
                <w:rPr>
                  <w:rFonts w:ascii="Arial" w:hAnsi="Arial" w:cs="Arial"/>
                  <w:spacing w:val="-3"/>
                  <w:kern w:val="0"/>
                  <w:sz w:val="22"/>
                  <w:szCs w:val="22"/>
                  <w:lang w:val="es-ES_tradnl"/>
                </w:rPr>
                <w:t>(*)</w:t>
              </w:r>
            </w:ins>
          </w:p>
        </w:tc>
        <w:tc>
          <w:tcPr>
            <w:tcW w:w="0" w:type="auto"/>
          </w:tcPr>
          <w:p w14:paraId="522850E3" w14:textId="77777777" w:rsidR="003215F8" w:rsidRPr="00870B92" w:rsidRDefault="003215F8" w:rsidP="00870B92">
            <w:pPr>
              <w:spacing w:before="240" w:after="240" w:line="360" w:lineRule="auto"/>
              <w:jc w:val="left"/>
              <w:rPr>
                <w:rFonts w:ascii="Arial" w:hAnsi="Arial" w:cs="Arial"/>
                <w:sz w:val="22"/>
                <w:szCs w:val="22"/>
              </w:rPr>
            </w:pPr>
            <w:r w:rsidRPr="00870B92">
              <w:rPr>
                <w:rFonts w:ascii="Arial" w:hAnsi="Arial" w:cs="Arial"/>
                <w:sz w:val="22"/>
                <w:szCs w:val="22"/>
              </w:rPr>
              <w:t xml:space="preserve">Debe cumplir con el requisito. </w:t>
            </w:r>
          </w:p>
          <w:p w14:paraId="6FB3FCEA" w14:textId="77777777" w:rsidR="003215F8" w:rsidRPr="00870B92" w:rsidRDefault="003215F8" w:rsidP="00870B92">
            <w:pPr>
              <w:spacing w:line="360" w:lineRule="auto"/>
              <w:jc w:val="left"/>
              <w:rPr>
                <w:rFonts w:ascii="Arial" w:hAnsi="Arial" w:cs="Arial"/>
                <w:sz w:val="22"/>
                <w:szCs w:val="22"/>
              </w:rPr>
            </w:pPr>
          </w:p>
        </w:tc>
        <w:tc>
          <w:tcPr>
            <w:tcW w:w="0" w:type="auto"/>
          </w:tcPr>
          <w:p w14:paraId="66FA7ECA"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32DEE6DF" w14:textId="77777777" w:rsidR="003215F8" w:rsidRPr="00870B92" w:rsidRDefault="003215F8" w:rsidP="00870B92">
            <w:pPr>
              <w:spacing w:before="240" w:after="240" w:line="360" w:lineRule="auto"/>
              <w:rPr>
                <w:rFonts w:ascii="Arial" w:hAnsi="Arial" w:cs="Arial"/>
                <w:sz w:val="22"/>
                <w:szCs w:val="22"/>
              </w:rPr>
            </w:pPr>
            <w:r w:rsidRPr="00870B92">
              <w:rPr>
                <w:rFonts w:ascii="Arial" w:hAnsi="Arial" w:cs="Arial"/>
                <w:sz w:val="22"/>
                <w:szCs w:val="22"/>
              </w:rPr>
              <w:t xml:space="preserve">Debe cumplir con el requisito. </w:t>
            </w:r>
          </w:p>
        </w:tc>
        <w:tc>
          <w:tcPr>
            <w:tcW w:w="0" w:type="auto"/>
          </w:tcPr>
          <w:p w14:paraId="2C4BCA89"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72A5B538" w14:textId="307E0CF1" w:rsidR="003215F8" w:rsidRPr="00870B92" w:rsidRDefault="003215F8" w:rsidP="00870B92">
            <w:pPr>
              <w:spacing w:before="120" w:after="120" w:line="360" w:lineRule="auto"/>
              <w:rPr>
                <w:rFonts w:ascii="Arial" w:hAnsi="Arial" w:cs="Arial"/>
                <w:sz w:val="22"/>
                <w:szCs w:val="22"/>
              </w:rPr>
            </w:pPr>
            <w:r w:rsidRPr="00870B92">
              <w:rPr>
                <w:rFonts w:ascii="Arial" w:hAnsi="Arial" w:cs="Arial"/>
                <w:sz w:val="22"/>
                <w:szCs w:val="22"/>
              </w:rPr>
              <w:t xml:space="preserve">Completar el </w:t>
            </w:r>
            <w:r w:rsidRPr="00870B92">
              <w:rPr>
                <w:rFonts w:ascii="Arial" w:hAnsi="Arial" w:cs="Arial"/>
                <w:b/>
                <w:sz w:val="22"/>
                <w:szCs w:val="22"/>
              </w:rPr>
              <w:t xml:space="preserve">Formulario N° </w:t>
            </w:r>
            <w:r w:rsidR="008B2E16" w:rsidRPr="00870B92">
              <w:rPr>
                <w:rFonts w:ascii="Arial" w:hAnsi="Arial" w:cs="Arial"/>
                <w:b/>
                <w:sz w:val="22"/>
                <w:szCs w:val="22"/>
              </w:rPr>
              <w:t>5</w:t>
            </w:r>
            <w:ins w:id="165" w:author="Jorge Agustin Fernandez Pereira" w:date="2017-06-16T07:34:00Z">
              <w:r w:rsidR="00124409">
                <w:rPr>
                  <w:rFonts w:ascii="Arial" w:hAnsi="Arial" w:cs="Arial"/>
                  <w:b/>
                  <w:sz w:val="22"/>
                  <w:szCs w:val="22"/>
                </w:rPr>
                <w:t xml:space="preserve"> A</w:t>
              </w:r>
            </w:ins>
            <w:r w:rsidRPr="00870B92">
              <w:rPr>
                <w:rFonts w:ascii="Arial" w:hAnsi="Arial" w:cs="Arial"/>
                <w:sz w:val="22"/>
                <w:szCs w:val="22"/>
              </w:rPr>
              <w:t xml:space="preserve"> y presentar los </w:t>
            </w:r>
            <w:r w:rsidRPr="00870B92">
              <w:rPr>
                <w:rFonts w:ascii="Arial" w:hAnsi="Arial" w:cs="Arial"/>
                <w:spacing w:val="-2"/>
                <w:sz w:val="22"/>
                <w:szCs w:val="22"/>
                <w:lang w:val="es-MX"/>
              </w:rPr>
              <w:t xml:space="preserve">documentos que se indiquen en el </w:t>
            </w:r>
            <w:r w:rsidRPr="00870B92">
              <w:rPr>
                <w:rFonts w:ascii="Arial" w:hAnsi="Arial" w:cs="Arial"/>
                <w:b/>
                <w:spacing w:val="-2"/>
                <w:sz w:val="22"/>
                <w:szCs w:val="22"/>
                <w:lang w:val="es-MX"/>
              </w:rPr>
              <w:t>Anexo I, inciso F</w:t>
            </w:r>
            <w:r w:rsidRPr="00870B92">
              <w:rPr>
                <w:rFonts w:ascii="Arial" w:hAnsi="Arial" w:cs="Arial"/>
                <w:spacing w:val="-2"/>
                <w:sz w:val="22"/>
                <w:szCs w:val="22"/>
                <w:lang w:val="es-MX"/>
              </w:rPr>
              <w:t>).</w:t>
            </w:r>
          </w:p>
        </w:tc>
      </w:tr>
      <w:tr w:rsidR="003215F8" w:rsidRPr="0021323B" w14:paraId="43E5CC46" w14:textId="77777777" w:rsidTr="007B2B1F">
        <w:trPr>
          <w:trHeight w:val="2065"/>
        </w:trPr>
        <w:tc>
          <w:tcPr>
            <w:tcW w:w="0" w:type="auto"/>
          </w:tcPr>
          <w:p w14:paraId="03F9E381" w14:textId="77777777" w:rsidR="003215F8" w:rsidRPr="00870B92" w:rsidRDefault="003215F8" w:rsidP="00FF6A6A">
            <w:pPr>
              <w:pStyle w:val="Outline"/>
              <w:numPr>
                <w:ilvl w:val="0"/>
                <w:numId w:val="2"/>
              </w:numPr>
              <w:tabs>
                <w:tab w:val="left" w:pos="321"/>
              </w:tabs>
              <w:spacing w:after="240" w:line="360" w:lineRule="auto"/>
              <w:ind w:left="38" w:firstLine="0"/>
              <w:rPr>
                <w:rFonts w:ascii="Arial" w:hAnsi="Arial" w:cs="Arial"/>
                <w:spacing w:val="-2"/>
                <w:sz w:val="22"/>
                <w:szCs w:val="22"/>
                <w:lang w:val="es-MX"/>
              </w:rPr>
            </w:pPr>
            <w:r w:rsidRPr="00870B92">
              <w:rPr>
                <w:rFonts w:ascii="Arial" w:hAnsi="Arial" w:cs="Arial"/>
                <w:spacing w:val="-2"/>
                <w:sz w:val="22"/>
                <w:szCs w:val="22"/>
                <w:lang w:val="es-MX"/>
              </w:rPr>
              <w:t xml:space="preserve">Demostrar que posee o que tiene acceso a suficientes </w:t>
            </w:r>
            <w:r w:rsidRPr="00870B92">
              <w:rPr>
                <w:rFonts w:ascii="Arial" w:hAnsi="Arial" w:cs="Arial"/>
                <w:b/>
                <w:spacing w:val="-2"/>
                <w:sz w:val="22"/>
                <w:szCs w:val="22"/>
                <w:lang w:val="es-MX"/>
              </w:rPr>
              <w:t>activos líquidos, activos reales libres de gravámenes,</w:t>
            </w:r>
            <w:r w:rsidRPr="00870B92">
              <w:rPr>
                <w:rFonts w:ascii="Arial" w:hAnsi="Arial" w:cs="Arial"/>
                <w:spacing w:val="-2"/>
                <w:sz w:val="22"/>
                <w:szCs w:val="22"/>
                <w:lang w:val="es-MX"/>
              </w:rPr>
              <w:t xml:space="preserve"> </w:t>
            </w:r>
            <w:r w:rsidRPr="00870B92">
              <w:rPr>
                <w:rFonts w:ascii="Arial" w:hAnsi="Arial" w:cs="Arial"/>
                <w:b/>
                <w:spacing w:val="-2"/>
                <w:sz w:val="22"/>
                <w:szCs w:val="22"/>
                <w:lang w:val="es-MX"/>
              </w:rPr>
              <w:t>líneas de crédito y otros medios financieros</w:t>
            </w:r>
            <w:r w:rsidRPr="00870B92">
              <w:rPr>
                <w:rFonts w:ascii="Arial" w:hAnsi="Arial" w:cs="Arial"/>
                <w:spacing w:val="-2"/>
                <w:sz w:val="22"/>
                <w:szCs w:val="22"/>
                <w:lang w:val="es-MX"/>
              </w:rPr>
              <w:t xml:space="preserve">  (</w:t>
            </w:r>
            <w:r w:rsidRPr="00870B92">
              <w:rPr>
                <w:rFonts w:ascii="Arial" w:hAnsi="Arial" w:cs="Arial"/>
                <w:spacing w:val="-2"/>
                <w:sz w:val="22"/>
                <w:szCs w:val="22"/>
                <w:u w:val="single"/>
                <w:lang w:val="es-MX"/>
              </w:rPr>
              <w:t>independientemente de cualquier anticipo estipulado en el contrato</w:t>
            </w:r>
            <w:r w:rsidRPr="00870B92">
              <w:rPr>
                <w:rFonts w:ascii="Arial" w:hAnsi="Arial" w:cs="Arial"/>
                <w:spacing w:val="-2"/>
                <w:sz w:val="22"/>
                <w:szCs w:val="22"/>
                <w:lang w:val="es-MX"/>
              </w:rPr>
              <w:t>) para cumplir los requisitos en materia de flujo de fondos para la construcción exigidos para el o los contratos en caso de suspensión,  reanudación de faenas u otros retrasos en los pagos.</w:t>
            </w:r>
          </w:p>
          <w:p w14:paraId="24998676" w14:textId="654564E3" w:rsidR="003215F8" w:rsidRPr="008D6CB9" w:rsidRDefault="003215F8" w:rsidP="00FF6A6A">
            <w:pPr>
              <w:pStyle w:val="Outline"/>
              <w:numPr>
                <w:ilvl w:val="0"/>
                <w:numId w:val="2"/>
              </w:numPr>
              <w:tabs>
                <w:tab w:val="left" w:pos="321"/>
              </w:tabs>
              <w:spacing w:after="240" w:line="360" w:lineRule="auto"/>
              <w:ind w:left="38" w:firstLine="0"/>
              <w:rPr>
                <w:rFonts w:ascii="Arial" w:hAnsi="Arial" w:cs="Arial"/>
                <w:b/>
                <w:spacing w:val="-2"/>
                <w:sz w:val="22"/>
                <w:szCs w:val="22"/>
                <w:u w:val="single"/>
                <w:lang w:val="es-MX"/>
                <w:rPrChange w:id="166" w:author="Jorge Agustin Fernandez Pereira" w:date="2017-06-15T14:32:00Z">
                  <w:rPr>
                    <w:rFonts w:ascii="Arial" w:hAnsi="Arial" w:cs="Arial"/>
                    <w:spacing w:val="-2"/>
                    <w:sz w:val="22"/>
                    <w:szCs w:val="22"/>
                    <w:lang w:val="es-MX"/>
                  </w:rPr>
                </w:rPrChange>
              </w:rPr>
            </w:pPr>
            <w:r w:rsidRPr="00870B92">
              <w:rPr>
                <w:rFonts w:ascii="Arial" w:hAnsi="Arial" w:cs="Arial"/>
                <w:spacing w:val="-2"/>
                <w:sz w:val="22"/>
                <w:szCs w:val="22"/>
                <w:lang w:val="es-MX"/>
              </w:rPr>
              <w:lastRenderedPageBreak/>
              <w:t xml:space="preserve">El mínimo de activos líquidos y/o acceso a créditos libres de otros compromisos contractuales del adjudicatario será: </w:t>
            </w:r>
            <w:r w:rsidR="00F26BBA" w:rsidRPr="008D6CB9">
              <w:rPr>
                <w:rFonts w:ascii="Arial" w:hAnsi="Arial" w:cs="Arial"/>
                <w:b/>
                <w:i/>
                <w:spacing w:val="-2"/>
                <w:sz w:val="22"/>
                <w:szCs w:val="22"/>
                <w:u w:val="single"/>
                <w:lang w:val="es-MX"/>
                <w:rPrChange w:id="167" w:author="Jorge Agustin Fernandez Pereira" w:date="2017-06-15T14:32:00Z">
                  <w:rPr>
                    <w:rFonts w:ascii="Arial" w:hAnsi="Arial" w:cs="Arial"/>
                    <w:i/>
                    <w:spacing w:val="-2"/>
                    <w:sz w:val="22"/>
                    <w:szCs w:val="22"/>
                    <w:lang w:val="es-MX"/>
                  </w:rPr>
                </w:rPrChange>
              </w:rPr>
              <w:t>3</w:t>
            </w:r>
            <w:r w:rsidR="002E3242" w:rsidRPr="008D6CB9">
              <w:rPr>
                <w:rFonts w:ascii="Arial" w:hAnsi="Arial" w:cs="Arial"/>
                <w:b/>
                <w:i/>
                <w:spacing w:val="-2"/>
                <w:sz w:val="22"/>
                <w:szCs w:val="22"/>
                <w:u w:val="single"/>
                <w:lang w:val="es-MX"/>
                <w:rPrChange w:id="168" w:author="Jorge Agustin Fernandez Pereira" w:date="2017-06-15T14:32:00Z">
                  <w:rPr>
                    <w:rFonts w:ascii="Arial" w:hAnsi="Arial" w:cs="Arial"/>
                    <w:i/>
                    <w:spacing w:val="-2"/>
                    <w:sz w:val="22"/>
                    <w:szCs w:val="22"/>
                    <w:lang w:val="es-MX"/>
                  </w:rPr>
                </w:rPrChange>
              </w:rPr>
              <w:t>0 % (</w:t>
            </w:r>
            <w:r w:rsidR="00F26BBA" w:rsidRPr="008D6CB9">
              <w:rPr>
                <w:rFonts w:ascii="Arial" w:hAnsi="Arial" w:cs="Arial"/>
                <w:b/>
                <w:i/>
                <w:spacing w:val="-2"/>
                <w:sz w:val="22"/>
                <w:szCs w:val="22"/>
                <w:u w:val="single"/>
                <w:lang w:val="es-MX"/>
                <w:rPrChange w:id="169" w:author="Jorge Agustin Fernandez Pereira" w:date="2017-06-15T14:32:00Z">
                  <w:rPr>
                    <w:rFonts w:ascii="Arial" w:hAnsi="Arial" w:cs="Arial"/>
                    <w:i/>
                    <w:spacing w:val="-2"/>
                    <w:sz w:val="22"/>
                    <w:szCs w:val="22"/>
                    <w:lang w:val="es-MX"/>
                  </w:rPr>
                </w:rPrChange>
              </w:rPr>
              <w:t>treinta</w:t>
            </w:r>
            <w:r w:rsidR="002E3242" w:rsidRPr="008D6CB9">
              <w:rPr>
                <w:rFonts w:ascii="Arial" w:hAnsi="Arial" w:cs="Arial"/>
                <w:b/>
                <w:i/>
                <w:spacing w:val="-2"/>
                <w:sz w:val="22"/>
                <w:szCs w:val="22"/>
                <w:u w:val="single"/>
                <w:lang w:val="es-MX"/>
                <w:rPrChange w:id="170" w:author="Jorge Agustin Fernandez Pereira" w:date="2017-06-15T14:32:00Z">
                  <w:rPr>
                    <w:rFonts w:ascii="Arial" w:hAnsi="Arial" w:cs="Arial"/>
                    <w:i/>
                    <w:spacing w:val="-2"/>
                    <w:sz w:val="22"/>
                    <w:szCs w:val="22"/>
                    <w:lang w:val="es-MX"/>
                  </w:rPr>
                </w:rPrChange>
              </w:rPr>
              <w:t xml:space="preserve"> por ciento) del monto mínimo de cada Lote</w:t>
            </w:r>
          </w:p>
          <w:p w14:paraId="06670ECD" w14:textId="77777777" w:rsidR="003215F8" w:rsidRPr="00870B92" w:rsidRDefault="003215F8" w:rsidP="00870B92">
            <w:pPr>
              <w:pStyle w:val="Outline"/>
              <w:tabs>
                <w:tab w:val="left" w:pos="321"/>
              </w:tabs>
              <w:spacing w:after="240" w:line="360" w:lineRule="auto"/>
              <w:ind w:left="38"/>
              <w:rPr>
                <w:rFonts w:ascii="Arial" w:hAnsi="Arial" w:cs="Arial"/>
                <w:spacing w:val="-2"/>
                <w:sz w:val="22"/>
                <w:szCs w:val="22"/>
                <w:lang w:val="es-MX"/>
              </w:rPr>
            </w:pPr>
            <w:r w:rsidRPr="00870B92">
              <w:rPr>
                <w:rFonts w:ascii="Arial" w:hAnsi="Arial" w:cs="Arial"/>
                <w:spacing w:val="-2"/>
                <w:sz w:val="22"/>
                <w:szCs w:val="22"/>
                <w:lang w:val="es-MX"/>
              </w:rPr>
              <w:t>Las deducciones al flujo de fondos exigidos por compromisos derivados de otros contratos solo se harán cuando dichos contratos se encuentren en ejecución.</w:t>
            </w:r>
          </w:p>
          <w:p w14:paraId="7A992BDE" w14:textId="77777777" w:rsidR="008D6CB9" w:rsidRPr="00B53BC2" w:rsidRDefault="008D6CB9" w:rsidP="008D6CB9">
            <w:pPr>
              <w:pStyle w:val="Outline"/>
              <w:tabs>
                <w:tab w:val="left" w:pos="321"/>
              </w:tabs>
              <w:spacing w:after="240" w:line="360" w:lineRule="auto"/>
              <w:ind w:left="38"/>
              <w:rPr>
                <w:ins w:id="171" w:author="Jorge Agustin Fernandez Pereira" w:date="2017-06-15T14:35:00Z"/>
                <w:rFonts w:ascii="Arial" w:hAnsi="Arial" w:cs="Arial"/>
                <w:spacing w:val="-2"/>
                <w:sz w:val="22"/>
                <w:szCs w:val="22"/>
                <w:lang w:val="es-MX"/>
              </w:rPr>
            </w:pPr>
            <w:ins w:id="172" w:author="Jorge Agustin Fernandez Pereira" w:date="2017-06-15T14:35:00Z">
              <w:r w:rsidRPr="00B53BC2">
                <w:rPr>
                  <w:rFonts w:ascii="Arial" w:hAnsi="Arial" w:cs="Arial"/>
                  <w:spacing w:val="-2"/>
                  <w:sz w:val="22"/>
                  <w:szCs w:val="22"/>
                  <w:lang w:val="es-MX"/>
                </w:rPr>
                <w:t>Este capital podrá ser complementado con una Nota de una entidad financiera debidamente habilitada, que indique claramente que el oferente tiene aprobada una línea de crédito o fondos disponibles con la descripción del monto del crédito aprobado o de los fondos disponibles, para ser utilizados en caso que resulte ser adjudicada en el llamado de referencia. La línea de Crédito no deberá estar condicionada al cumplimiento previo de determinados requisitos o de evaluación previa de la situación financiera del Oferente.</w:t>
              </w:r>
            </w:ins>
          </w:p>
          <w:p w14:paraId="6134F023" w14:textId="64726A5A" w:rsidR="008D6CB9" w:rsidRPr="00B53BC2" w:rsidRDefault="008D6CB9" w:rsidP="008D6CB9">
            <w:pPr>
              <w:pStyle w:val="Outline"/>
              <w:tabs>
                <w:tab w:val="left" w:pos="321"/>
              </w:tabs>
              <w:spacing w:after="240" w:line="360" w:lineRule="auto"/>
              <w:ind w:left="38"/>
              <w:rPr>
                <w:ins w:id="173" w:author="Jorge Agustin Fernandez Pereira" w:date="2017-06-15T14:35:00Z"/>
                <w:rFonts w:ascii="Arial" w:hAnsi="Arial" w:cs="Arial"/>
                <w:spacing w:val="-2"/>
                <w:sz w:val="22"/>
                <w:szCs w:val="22"/>
                <w:lang w:val="es-MX"/>
              </w:rPr>
            </w:pPr>
            <w:ins w:id="174" w:author="Jorge Agustin Fernandez Pereira" w:date="2017-06-15T14:35:00Z">
              <w:r w:rsidRPr="00B53BC2">
                <w:rPr>
                  <w:rFonts w:ascii="Arial" w:hAnsi="Arial" w:cs="Arial"/>
                  <w:spacing w:val="-2"/>
                  <w:sz w:val="22"/>
                  <w:szCs w:val="22"/>
                  <w:lang w:val="es-MX"/>
                </w:rPr>
                <w:t xml:space="preserve">El Capital Operativo será calculado como el monto obtenido de la diferencia entre el Activo Corriente – Pasivo Corriente, extraídos del último Balance General </w:t>
              </w:r>
              <w:r w:rsidRPr="00B53BC2">
                <w:rPr>
                  <w:rFonts w:ascii="Arial" w:hAnsi="Arial" w:cs="Arial"/>
                  <w:b/>
                  <w:spacing w:val="-2"/>
                  <w:sz w:val="22"/>
                  <w:szCs w:val="22"/>
                  <w:lang w:val="es-MX"/>
                </w:rPr>
                <w:t xml:space="preserve">(incluyendo los balances </w:t>
              </w:r>
              <w:r w:rsidRPr="00B53BC2">
                <w:rPr>
                  <w:rFonts w:ascii="Arial" w:hAnsi="Arial" w:cs="Arial"/>
                  <w:b/>
                  <w:spacing w:val="-2"/>
                  <w:sz w:val="22"/>
                  <w:szCs w:val="22"/>
                  <w:lang w:val="es-MX"/>
                </w:rPr>
                <w:lastRenderedPageBreak/>
                <w:t>correspondientes a los contratos en los cuales ha participado en calidad de Contratista Principal, integrante de un consorcio o subcontratista afectado por su participación en dicho contrato)</w:t>
              </w:r>
              <w:r w:rsidRPr="00B53BC2">
                <w:rPr>
                  <w:rFonts w:ascii="Arial" w:hAnsi="Arial" w:cs="Arial"/>
                  <w:spacing w:val="-2"/>
                  <w:sz w:val="22"/>
                  <w:szCs w:val="22"/>
                  <w:lang w:val="es-MX"/>
                </w:rPr>
                <w:t xml:space="preserve"> correspondiente al último </w:t>
              </w:r>
              <w:r>
                <w:rPr>
                  <w:rFonts w:ascii="Arial" w:hAnsi="Arial" w:cs="Arial"/>
                  <w:spacing w:val="-2"/>
                  <w:sz w:val="22"/>
                  <w:szCs w:val="22"/>
                  <w:lang w:val="es-MX"/>
                </w:rPr>
                <w:t>ejercicio fiscal cerrado (Año 2</w:t>
              </w:r>
              <w:r w:rsidRPr="00B53BC2">
                <w:rPr>
                  <w:rFonts w:ascii="Arial" w:hAnsi="Arial" w:cs="Arial"/>
                  <w:spacing w:val="-2"/>
                  <w:sz w:val="22"/>
                  <w:szCs w:val="22"/>
                  <w:lang w:val="es-MX"/>
                </w:rPr>
                <w:t>016). (*)</w:t>
              </w:r>
            </w:ins>
          </w:p>
          <w:p w14:paraId="46ED5EBC" w14:textId="77777777" w:rsidR="008D6CB9" w:rsidRPr="00B53BC2" w:rsidRDefault="008D6CB9" w:rsidP="008D6CB9">
            <w:pPr>
              <w:pStyle w:val="Outline"/>
              <w:tabs>
                <w:tab w:val="left" w:pos="321"/>
              </w:tabs>
              <w:spacing w:after="240" w:line="360" w:lineRule="auto"/>
              <w:ind w:left="38"/>
              <w:rPr>
                <w:ins w:id="175" w:author="Jorge Agustin Fernandez Pereira" w:date="2017-06-15T14:35:00Z"/>
                <w:rFonts w:ascii="Arial" w:hAnsi="Arial" w:cs="Arial"/>
                <w:spacing w:val="-2"/>
                <w:sz w:val="22"/>
                <w:szCs w:val="22"/>
                <w:lang w:val="es-MX"/>
              </w:rPr>
            </w:pPr>
            <w:ins w:id="176" w:author="Jorge Agustin Fernandez Pereira" w:date="2017-06-15T14:35:00Z">
              <w:r w:rsidRPr="00B53BC2">
                <w:rPr>
                  <w:rFonts w:ascii="Arial" w:hAnsi="Arial" w:cs="Arial"/>
                  <w:spacing w:val="-2"/>
                  <w:sz w:val="22"/>
                  <w:szCs w:val="22"/>
                  <w:lang w:val="es-MX"/>
                </w:rPr>
                <w:t>En el caso de que un oferente presentare ofertas en más de un lote, el mismo deberá cumplir con el equivalente a la suma de los requisitos mínimos para cada lote en el cual presentare oferta</w:t>
              </w:r>
            </w:ins>
          </w:p>
          <w:p w14:paraId="3AAF7390" w14:textId="1B581AFB" w:rsidR="003215F8" w:rsidRPr="00870B92" w:rsidDel="008D6CB9" w:rsidRDefault="008D6CB9" w:rsidP="008D6CB9">
            <w:pPr>
              <w:pStyle w:val="Outline"/>
              <w:tabs>
                <w:tab w:val="left" w:pos="321"/>
              </w:tabs>
              <w:spacing w:after="240" w:line="360" w:lineRule="auto"/>
              <w:ind w:left="38"/>
              <w:rPr>
                <w:del w:id="177" w:author="Jorge Agustin Fernandez Pereira" w:date="2017-06-15T14:34:00Z"/>
                <w:rFonts w:ascii="Arial" w:hAnsi="Arial" w:cs="Arial"/>
                <w:spacing w:val="-2"/>
                <w:sz w:val="22"/>
                <w:szCs w:val="22"/>
                <w:lang w:val="es-MX"/>
              </w:rPr>
            </w:pPr>
            <w:ins w:id="178" w:author="Jorge Agustin Fernandez Pereira" w:date="2017-06-15T14:35:00Z">
              <w:r w:rsidRPr="00B53BC2">
                <w:rPr>
                  <w:rFonts w:ascii="Arial" w:hAnsi="Arial" w:cs="Arial"/>
                  <w:spacing w:val="-2"/>
                  <w:sz w:val="22"/>
                  <w:szCs w:val="22"/>
                  <w:lang w:val="es-MX"/>
                </w:rPr>
                <w:t>En caso de Consorcio a los efectos de la calificación se sumarán el capital operativo de cada integrante.</w:t>
              </w:r>
            </w:ins>
            <w:del w:id="179" w:author="Jorge Agustin Fernandez Pereira" w:date="2017-06-15T14:34:00Z">
              <w:r w:rsidR="003215F8" w:rsidRPr="00870B92" w:rsidDel="008D6CB9">
                <w:rPr>
                  <w:rFonts w:ascii="Arial" w:hAnsi="Arial" w:cs="Arial"/>
                  <w:spacing w:val="-2"/>
                  <w:sz w:val="22"/>
                  <w:szCs w:val="22"/>
                  <w:lang w:val="es-MX"/>
                </w:rPr>
                <w:delText xml:space="preserve">Este mínimo de activos líquidos que constituirá el capital operativo, debe ser el resultado de </w:delText>
              </w:r>
              <w:r w:rsidR="00F26BBA" w:rsidRPr="00870B92" w:rsidDel="008D6CB9">
                <w:rPr>
                  <w:rFonts w:ascii="Arial" w:hAnsi="Arial" w:cs="Arial"/>
                  <w:spacing w:val="-2"/>
                  <w:sz w:val="22"/>
                  <w:szCs w:val="22"/>
                  <w:lang w:val="es-MX"/>
                </w:rPr>
                <w:delText>la diferencia</w:delText>
              </w:r>
              <w:r w:rsidR="003215F8" w:rsidRPr="00870B92" w:rsidDel="008D6CB9">
                <w:rPr>
                  <w:rFonts w:ascii="Arial" w:hAnsi="Arial" w:cs="Arial"/>
                  <w:spacing w:val="-2"/>
                  <w:sz w:val="22"/>
                  <w:szCs w:val="22"/>
                  <w:lang w:val="es-MX"/>
                </w:rPr>
                <w:delText xml:space="preserve"> entre el Activo Corri</w:delText>
              </w:r>
              <w:r w:rsidR="00D520A8" w:rsidRPr="00870B92" w:rsidDel="008D6CB9">
                <w:rPr>
                  <w:rFonts w:ascii="Arial" w:hAnsi="Arial" w:cs="Arial"/>
                  <w:spacing w:val="-2"/>
                  <w:sz w:val="22"/>
                  <w:szCs w:val="22"/>
                  <w:lang w:val="es-MX"/>
                </w:rPr>
                <w:delText>ente menos el Pasivo Corriente.</w:delText>
              </w:r>
            </w:del>
          </w:p>
          <w:p w14:paraId="77F131C7" w14:textId="47084D51" w:rsidR="00D520A8" w:rsidRPr="0021323B" w:rsidRDefault="00D520A8" w:rsidP="00870B92">
            <w:pPr>
              <w:pStyle w:val="Outline"/>
              <w:tabs>
                <w:tab w:val="left" w:pos="321"/>
              </w:tabs>
              <w:spacing w:after="240" w:line="360" w:lineRule="auto"/>
              <w:ind w:left="38"/>
              <w:rPr>
                <w:rFonts w:ascii="Arial" w:hAnsi="Arial" w:cs="Arial"/>
                <w:b/>
                <w:spacing w:val="-2"/>
                <w:sz w:val="22"/>
                <w:szCs w:val="22"/>
                <w:lang w:val="es-MX"/>
              </w:rPr>
            </w:pPr>
            <w:del w:id="180" w:author="Jorge Agustin Fernandez Pereira" w:date="2017-06-15T14:34:00Z">
              <w:r w:rsidRPr="00870B92" w:rsidDel="008D6CB9">
                <w:rPr>
                  <w:rFonts w:ascii="Arial" w:hAnsi="Arial" w:cs="Arial"/>
                  <w:spacing w:val="-2"/>
                  <w:sz w:val="22"/>
                  <w:szCs w:val="22"/>
                  <w:lang w:val="es-MX"/>
                </w:rPr>
                <w:delText>Puede ser complementado con líneas de crédito otorgadas por entidades financieras.</w:delText>
              </w:r>
            </w:del>
          </w:p>
        </w:tc>
        <w:tc>
          <w:tcPr>
            <w:tcW w:w="0" w:type="auto"/>
          </w:tcPr>
          <w:p w14:paraId="7B0F90A8" w14:textId="77777777" w:rsidR="003215F8" w:rsidRPr="00870B92" w:rsidRDefault="003215F8" w:rsidP="00870B92">
            <w:pPr>
              <w:spacing w:before="240" w:after="240" w:line="360" w:lineRule="auto"/>
              <w:jc w:val="left"/>
              <w:rPr>
                <w:rFonts w:ascii="Arial" w:hAnsi="Arial" w:cs="Arial"/>
                <w:sz w:val="22"/>
                <w:szCs w:val="22"/>
              </w:rPr>
            </w:pPr>
            <w:r w:rsidRPr="00870B92">
              <w:rPr>
                <w:rFonts w:ascii="Arial" w:hAnsi="Arial" w:cs="Arial"/>
                <w:sz w:val="22"/>
                <w:szCs w:val="22"/>
              </w:rPr>
              <w:lastRenderedPageBreak/>
              <w:t xml:space="preserve">Debe cumplir con el requisito. </w:t>
            </w:r>
          </w:p>
          <w:p w14:paraId="1F2D767E" w14:textId="77777777" w:rsidR="003215F8" w:rsidRPr="00870B92" w:rsidRDefault="003215F8" w:rsidP="00870B92">
            <w:pPr>
              <w:spacing w:before="240" w:after="240" w:line="360" w:lineRule="auto"/>
              <w:jc w:val="left"/>
              <w:rPr>
                <w:rFonts w:ascii="Arial" w:hAnsi="Arial" w:cs="Arial"/>
                <w:sz w:val="22"/>
                <w:szCs w:val="22"/>
              </w:rPr>
            </w:pPr>
          </w:p>
        </w:tc>
        <w:tc>
          <w:tcPr>
            <w:tcW w:w="0" w:type="auto"/>
          </w:tcPr>
          <w:p w14:paraId="2E27842F" w14:textId="77777777" w:rsidR="003215F8" w:rsidRPr="00870B92" w:rsidRDefault="003215F8" w:rsidP="00870B92">
            <w:pPr>
              <w:spacing w:before="240" w:after="240" w:line="360" w:lineRule="auto"/>
              <w:rPr>
                <w:rFonts w:ascii="Arial" w:hAnsi="Arial" w:cs="Arial"/>
                <w:sz w:val="22"/>
                <w:szCs w:val="22"/>
              </w:rPr>
            </w:pPr>
            <w:r w:rsidRPr="00870B92">
              <w:rPr>
                <w:rFonts w:ascii="Arial" w:hAnsi="Arial" w:cs="Arial"/>
                <w:sz w:val="22"/>
                <w:szCs w:val="22"/>
              </w:rPr>
              <w:t xml:space="preserve">Debe cumplir con el requisito. </w:t>
            </w:r>
          </w:p>
          <w:p w14:paraId="3D06D2B2"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49CDC56A" w14:textId="57CA369C" w:rsidR="003215F8" w:rsidRPr="00870B92" w:rsidRDefault="003215F8" w:rsidP="00F26BBA">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Pr="00A00226">
              <w:rPr>
                <w:rFonts w:ascii="Arial" w:hAnsi="Arial" w:cs="Arial"/>
                <w:i/>
                <w:spacing w:val="-2"/>
                <w:sz w:val="22"/>
                <w:szCs w:val="22"/>
                <w:lang w:val="es-MX"/>
              </w:rPr>
              <w:t>[</w:t>
            </w:r>
            <w:r w:rsidR="00F26BBA">
              <w:rPr>
                <w:rFonts w:ascii="Arial" w:hAnsi="Arial" w:cs="Arial"/>
                <w:i/>
                <w:spacing w:val="-3"/>
                <w:sz w:val="22"/>
                <w:szCs w:val="22"/>
                <w:lang w:val="es-ES_tradnl" w:eastAsia="en-US"/>
              </w:rPr>
              <w:t>25</w:t>
            </w:r>
            <w:r w:rsidRPr="00A00226">
              <w:rPr>
                <w:rFonts w:ascii="Arial" w:hAnsi="Arial" w:cs="Arial"/>
                <w:i/>
                <w:spacing w:val="-3"/>
                <w:sz w:val="22"/>
                <w:szCs w:val="22"/>
                <w:lang w:val="es-ES_tradnl" w:eastAsia="en-US"/>
              </w:rPr>
              <w:t xml:space="preserve">%] </w:t>
            </w:r>
            <w:r w:rsidRPr="00870B92">
              <w:rPr>
                <w:rFonts w:ascii="Arial" w:hAnsi="Arial" w:cs="Arial"/>
                <w:spacing w:val="-2"/>
                <w:sz w:val="22"/>
                <w:szCs w:val="22"/>
                <w:lang w:val="es-MX"/>
              </w:rPr>
              <w:t>del requisito mínimo</w:t>
            </w:r>
          </w:p>
        </w:tc>
        <w:tc>
          <w:tcPr>
            <w:tcW w:w="0" w:type="auto"/>
          </w:tcPr>
          <w:p w14:paraId="761B49AC" w14:textId="1721BC80" w:rsidR="003215F8" w:rsidRPr="00870B92" w:rsidRDefault="003215F8" w:rsidP="00A00226">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Pr="00A00226">
              <w:rPr>
                <w:rFonts w:ascii="Arial" w:hAnsi="Arial" w:cs="Arial"/>
                <w:i/>
                <w:spacing w:val="-3"/>
                <w:sz w:val="22"/>
                <w:szCs w:val="22"/>
                <w:lang w:val="es-ES_tradnl" w:eastAsia="en-US"/>
              </w:rPr>
              <w:t xml:space="preserve">[40%] </w:t>
            </w:r>
            <w:r w:rsidRPr="00870B92">
              <w:rPr>
                <w:rFonts w:ascii="Arial" w:hAnsi="Arial" w:cs="Arial"/>
                <w:spacing w:val="-2"/>
                <w:sz w:val="22"/>
                <w:szCs w:val="22"/>
                <w:lang w:val="es-MX"/>
              </w:rPr>
              <w:t>del requisito mínimo</w:t>
            </w:r>
          </w:p>
        </w:tc>
        <w:tc>
          <w:tcPr>
            <w:tcW w:w="0" w:type="auto"/>
          </w:tcPr>
          <w:p w14:paraId="0FE64758" w14:textId="7A857EC4"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Completar los </w:t>
            </w:r>
            <w:r w:rsidRPr="00870B92">
              <w:rPr>
                <w:rFonts w:ascii="Arial" w:hAnsi="Arial" w:cs="Arial"/>
                <w:b/>
                <w:sz w:val="22"/>
                <w:szCs w:val="22"/>
              </w:rPr>
              <w:t>Formulario N° 5</w:t>
            </w:r>
            <w:ins w:id="181" w:author="Jorge Agustin Fernandez Pereira" w:date="2017-06-16T07:30:00Z">
              <w:r w:rsidR="00084054">
                <w:rPr>
                  <w:rFonts w:ascii="Arial" w:hAnsi="Arial" w:cs="Arial"/>
                  <w:b/>
                  <w:sz w:val="22"/>
                  <w:szCs w:val="22"/>
                </w:rPr>
                <w:t xml:space="preserve"> B</w:t>
              </w:r>
            </w:ins>
            <w:r w:rsidRPr="00870B92">
              <w:rPr>
                <w:rFonts w:ascii="Arial" w:hAnsi="Arial" w:cs="Arial"/>
                <w:b/>
                <w:sz w:val="22"/>
                <w:szCs w:val="22"/>
              </w:rPr>
              <w:t xml:space="preserve"> y </w:t>
            </w:r>
            <w:del w:id="182" w:author="Jorge Agustin Fernandez Pereira" w:date="2017-06-16T07:30:00Z">
              <w:r w:rsidRPr="00870B92" w:rsidDel="00084054">
                <w:rPr>
                  <w:rFonts w:ascii="Arial" w:hAnsi="Arial" w:cs="Arial"/>
                  <w:b/>
                  <w:sz w:val="22"/>
                  <w:szCs w:val="22"/>
                </w:rPr>
                <w:delText>6</w:delText>
              </w:r>
            </w:del>
            <w:ins w:id="183" w:author="Jorge Agustin Fernandez Pereira" w:date="2017-06-16T07:30:00Z">
              <w:r w:rsidR="00084054">
                <w:rPr>
                  <w:rFonts w:ascii="Arial" w:hAnsi="Arial" w:cs="Arial"/>
                  <w:b/>
                  <w:sz w:val="22"/>
                  <w:szCs w:val="22"/>
                </w:rPr>
                <w:t>7 C</w:t>
              </w:r>
            </w:ins>
            <w:r w:rsidRPr="00870B92">
              <w:rPr>
                <w:rFonts w:ascii="Arial" w:hAnsi="Arial" w:cs="Arial"/>
                <w:b/>
                <w:sz w:val="22"/>
                <w:szCs w:val="22"/>
              </w:rPr>
              <w:t>,</w:t>
            </w:r>
            <w:r w:rsidRPr="00870B92">
              <w:rPr>
                <w:rFonts w:ascii="Arial" w:hAnsi="Arial" w:cs="Arial"/>
                <w:sz w:val="22"/>
                <w:szCs w:val="22"/>
              </w:rPr>
              <w:t xml:space="preserve"> y presentar los documentos probatorios que se indiquen en el </w:t>
            </w:r>
            <w:r w:rsidR="007E5044" w:rsidRPr="00870B92">
              <w:rPr>
                <w:rFonts w:ascii="Arial" w:hAnsi="Arial" w:cs="Arial"/>
                <w:b/>
                <w:sz w:val="22"/>
                <w:szCs w:val="22"/>
              </w:rPr>
              <w:t>Anexo I, F</w:t>
            </w:r>
            <w:r w:rsidRPr="00870B92">
              <w:rPr>
                <w:rFonts w:ascii="Arial" w:hAnsi="Arial" w:cs="Arial"/>
                <w:sz w:val="22"/>
                <w:szCs w:val="22"/>
              </w:rPr>
              <w:t>).</w:t>
            </w:r>
          </w:p>
          <w:p w14:paraId="104BB830" w14:textId="77777777" w:rsidR="003215F8" w:rsidRPr="00870B92" w:rsidRDefault="003215F8" w:rsidP="00870B92">
            <w:pPr>
              <w:spacing w:before="240" w:after="240" w:line="360" w:lineRule="auto"/>
              <w:rPr>
                <w:rFonts w:ascii="Arial" w:hAnsi="Arial" w:cs="Arial"/>
                <w:sz w:val="22"/>
                <w:szCs w:val="22"/>
              </w:rPr>
            </w:pPr>
          </w:p>
        </w:tc>
      </w:tr>
    </w:tbl>
    <w:p w14:paraId="61DA742B" w14:textId="2BE839A5" w:rsidR="00BE3CCF" w:rsidRDefault="00BE3CCF" w:rsidP="00870B92">
      <w:pPr>
        <w:spacing w:line="360" w:lineRule="auto"/>
        <w:rPr>
          <w:ins w:id="184" w:author="Jorge Agustin Fernandez Pereira" w:date="2017-06-16T07:35:00Z"/>
          <w:rFonts w:ascii="Arial" w:hAnsi="Arial" w:cs="Arial"/>
          <w:sz w:val="22"/>
          <w:szCs w:val="22"/>
        </w:rPr>
      </w:pPr>
    </w:p>
    <w:p w14:paraId="06F83C0C" w14:textId="4620142B" w:rsidR="00124409" w:rsidRDefault="00124409" w:rsidP="00870B92">
      <w:pPr>
        <w:spacing w:line="360" w:lineRule="auto"/>
        <w:rPr>
          <w:ins w:id="185" w:author="Jorge Agustin Fernandez Pereira" w:date="2017-06-16T07:35:00Z"/>
          <w:rFonts w:ascii="Arial" w:hAnsi="Arial" w:cs="Arial"/>
          <w:sz w:val="22"/>
          <w:szCs w:val="22"/>
        </w:rPr>
      </w:pPr>
    </w:p>
    <w:p w14:paraId="57B29DEC" w14:textId="77777777" w:rsidR="00124409" w:rsidRPr="00870B92" w:rsidRDefault="00124409" w:rsidP="00870B92">
      <w:pPr>
        <w:spacing w:line="360" w:lineRule="auto"/>
        <w:rPr>
          <w:rFonts w:ascii="Arial" w:hAnsi="Arial" w:cs="Arial"/>
          <w:sz w:val="22"/>
          <w:szCs w:val="22"/>
        </w:rPr>
      </w:pPr>
    </w:p>
    <w:tbl>
      <w:tblPr>
        <w:tblStyle w:val="Tablaconcuadrcula1"/>
        <w:tblW w:w="0" w:type="auto"/>
        <w:tblInd w:w="-885" w:type="dxa"/>
        <w:tblLook w:val="04A0" w:firstRow="1" w:lastRow="0" w:firstColumn="1" w:lastColumn="0" w:noHBand="0" w:noVBand="1"/>
      </w:tblPr>
      <w:tblGrid>
        <w:gridCol w:w="2929"/>
        <w:gridCol w:w="1202"/>
        <w:gridCol w:w="1529"/>
        <w:gridCol w:w="1535"/>
        <w:gridCol w:w="1533"/>
        <w:gridCol w:w="2010"/>
      </w:tblGrid>
      <w:tr w:rsidR="003215F8" w:rsidRPr="0021323B" w14:paraId="763AF5BC" w14:textId="77777777" w:rsidTr="007B2B1F">
        <w:tc>
          <w:tcPr>
            <w:tcW w:w="0" w:type="auto"/>
            <w:gridSpan w:val="6"/>
            <w:vAlign w:val="center"/>
          </w:tcPr>
          <w:p w14:paraId="14A76E30" w14:textId="77777777" w:rsidR="003215F8" w:rsidRPr="00A00226" w:rsidRDefault="003215F8" w:rsidP="00FF6A6A">
            <w:pPr>
              <w:pStyle w:val="Prrafodelista"/>
              <w:numPr>
                <w:ilvl w:val="2"/>
                <w:numId w:val="3"/>
              </w:numPr>
              <w:spacing w:line="360" w:lineRule="auto"/>
              <w:ind w:left="0" w:firstLine="0"/>
              <w:jc w:val="center"/>
              <w:rPr>
                <w:rFonts w:ascii="Arial" w:hAnsi="Arial" w:cs="Arial"/>
                <w:b/>
                <w:sz w:val="22"/>
                <w:szCs w:val="22"/>
              </w:rPr>
            </w:pPr>
            <w:r w:rsidRPr="00A00226">
              <w:rPr>
                <w:rFonts w:ascii="Arial" w:hAnsi="Arial" w:cs="Arial"/>
                <w:b/>
                <w:sz w:val="22"/>
                <w:szCs w:val="22"/>
              </w:rPr>
              <w:t>Experiencia General en Obras</w:t>
            </w:r>
          </w:p>
        </w:tc>
      </w:tr>
      <w:tr w:rsidR="00FF643A" w:rsidRPr="0021323B" w14:paraId="5BA25BD6" w14:textId="77777777" w:rsidTr="007B2B1F">
        <w:tc>
          <w:tcPr>
            <w:tcW w:w="0" w:type="auto"/>
            <w:vMerge w:val="restart"/>
            <w:vAlign w:val="center"/>
          </w:tcPr>
          <w:p w14:paraId="4EF22661" w14:textId="77777777" w:rsidR="003215F8" w:rsidRPr="00635E67" w:rsidRDefault="003215F8" w:rsidP="00870B92">
            <w:pPr>
              <w:spacing w:line="360" w:lineRule="auto"/>
              <w:ind w:left="426"/>
              <w:jc w:val="center"/>
              <w:rPr>
                <w:rFonts w:ascii="Arial" w:hAnsi="Arial" w:cs="Arial"/>
                <w:b/>
                <w:sz w:val="22"/>
                <w:szCs w:val="22"/>
              </w:rPr>
            </w:pPr>
            <w:r w:rsidRPr="00635E67">
              <w:rPr>
                <w:rFonts w:ascii="Arial" w:hAnsi="Arial" w:cs="Arial"/>
                <w:b/>
                <w:sz w:val="22"/>
                <w:szCs w:val="22"/>
              </w:rPr>
              <w:t>Requisitos Mínimos</w:t>
            </w:r>
          </w:p>
        </w:tc>
        <w:tc>
          <w:tcPr>
            <w:tcW w:w="0" w:type="auto"/>
            <w:gridSpan w:val="4"/>
          </w:tcPr>
          <w:p w14:paraId="3AB74575"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Requisitos de Cumplimiento</w:t>
            </w:r>
          </w:p>
        </w:tc>
        <w:tc>
          <w:tcPr>
            <w:tcW w:w="0" w:type="auto"/>
            <w:vMerge w:val="restart"/>
            <w:vAlign w:val="center"/>
          </w:tcPr>
          <w:p w14:paraId="23F07AC3"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Documentación requerida</w:t>
            </w:r>
          </w:p>
        </w:tc>
      </w:tr>
      <w:tr w:rsidR="00FF643A" w:rsidRPr="0021323B" w14:paraId="200A8506" w14:textId="77777777" w:rsidTr="007B2B1F">
        <w:tc>
          <w:tcPr>
            <w:tcW w:w="0" w:type="auto"/>
            <w:vMerge/>
          </w:tcPr>
          <w:p w14:paraId="7EAA0824" w14:textId="77777777" w:rsidR="003215F8" w:rsidRPr="00870B92" w:rsidRDefault="003215F8" w:rsidP="00870B92">
            <w:pPr>
              <w:tabs>
                <w:tab w:val="left" w:pos="321"/>
              </w:tabs>
              <w:spacing w:before="240" w:after="240" w:line="360" w:lineRule="auto"/>
              <w:ind w:left="38"/>
              <w:rPr>
                <w:rFonts w:ascii="Arial" w:hAnsi="Arial" w:cs="Arial"/>
                <w:kern w:val="28"/>
                <w:sz w:val="22"/>
                <w:szCs w:val="22"/>
              </w:rPr>
            </w:pPr>
          </w:p>
        </w:tc>
        <w:tc>
          <w:tcPr>
            <w:tcW w:w="0" w:type="auto"/>
            <w:vMerge w:val="restart"/>
          </w:tcPr>
          <w:p w14:paraId="5C074064"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Oferente Individual</w:t>
            </w:r>
          </w:p>
        </w:tc>
        <w:tc>
          <w:tcPr>
            <w:tcW w:w="0" w:type="auto"/>
            <w:gridSpan w:val="3"/>
          </w:tcPr>
          <w:p w14:paraId="1D3E2B26"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Consorcios</w:t>
            </w:r>
          </w:p>
        </w:tc>
        <w:tc>
          <w:tcPr>
            <w:tcW w:w="0" w:type="auto"/>
            <w:vMerge/>
          </w:tcPr>
          <w:p w14:paraId="750A1D14" w14:textId="77777777" w:rsidR="003215F8" w:rsidRPr="00870B92" w:rsidRDefault="003215F8" w:rsidP="00870B92">
            <w:pPr>
              <w:spacing w:line="360" w:lineRule="auto"/>
              <w:jc w:val="center"/>
              <w:rPr>
                <w:rFonts w:ascii="Arial" w:hAnsi="Arial" w:cs="Arial"/>
                <w:sz w:val="22"/>
                <w:szCs w:val="22"/>
              </w:rPr>
            </w:pPr>
          </w:p>
        </w:tc>
      </w:tr>
      <w:tr w:rsidR="00FF643A" w:rsidRPr="0021323B" w14:paraId="2D2E14F2" w14:textId="77777777" w:rsidTr="007B2B1F">
        <w:trPr>
          <w:trHeight w:val="401"/>
        </w:trPr>
        <w:tc>
          <w:tcPr>
            <w:tcW w:w="0" w:type="auto"/>
            <w:vMerge/>
          </w:tcPr>
          <w:p w14:paraId="4E9DFB4A" w14:textId="77777777" w:rsidR="003215F8" w:rsidRPr="00870B92" w:rsidRDefault="003215F8" w:rsidP="00870B92">
            <w:pPr>
              <w:spacing w:line="360" w:lineRule="auto"/>
              <w:jc w:val="center"/>
              <w:rPr>
                <w:rFonts w:ascii="Arial" w:hAnsi="Arial" w:cs="Arial"/>
                <w:sz w:val="22"/>
                <w:szCs w:val="22"/>
              </w:rPr>
            </w:pPr>
          </w:p>
        </w:tc>
        <w:tc>
          <w:tcPr>
            <w:tcW w:w="0" w:type="auto"/>
            <w:vMerge/>
          </w:tcPr>
          <w:p w14:paraId="1DBE23FF" w14:textId="77777777" w:rsidR="003215F8" w:rsidRPr="00870B92" w:rsidRDefault="003215F8" w:rsidP="00870B92">
            <w:pPr>
              <w:spacing w:line="360" w:lineRule="auto"/>
              <w:jc w:val="center"/>
              <w:rPr>
                <w:rFonts w:ascii="Arial" w:hAnsi="Arial" w:cs="Arial"/>
                <w:sz w:val="22"/>
                <w:szCs w:val="22"/>
              </w:rPr>
            </w:pPr>
          </w:p>
        </w:tc>
        <w:tc>
          <w:tcPr>
            <w:tcW w:w="0" w:type="auto"/>
          </w:tcPr>
          <w:p w14:paraId="2277A682"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Todas las Partes Combinadas</w:t>
            </w:r>
          </w:p>
        </w:tc>
        <w:tc>
          <w:tcPr>
            <w:tcW w:w="0" w:type="auto"/>
          </w:tcPr>
          <w:p w14:paraId="633B9DE5"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Cada Socio</w:t>
            </w:r>
          </w:p>
        </w:tc>
        <w:tc>
          <w:tcPr>
            <w:tcW w:w="0" w:type="auto"/>
          </w:tcPr>
          <w:p w14:paraId="01253DC6"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Socio Líder</w:t>
            </w:r>
          </w:p>
        </w:tc>
        <w:tc>
          <w:tcPr>
            <w:tcW w:w="0" w:type="auto"/>
            <w:vMerge/>
          </w:tcPr>
          <w:p w14:paraId="0CBF97C5" w14:textId="77777777" w:rsidR="003215F8" w:rsidRPr="00870B92" w:rsidRDefault="003215F8" w:rsidP="00870B92">
            <w:pPr>
              <w:spacing w:line="360" w:lineRule="auto"/>
              <w:jc w:val="center"/>
              <w:rPr>
                <w:rFonts w:ascii="Arial" w:hAnsi="Arial" w:cs="Arial"/>
                <w:sz w:val="22"/>
                <w:szCs w:val="22"/>
              </w:rPr>
            </w:pPr>
          </w:p>
        </w:tc>
      </w:tr>
      <w:tr w:rsidR="00FF643A" w:rsidRPr="0021323B" w14:paraId="140483AE" w14:textId="77777777" w:rsidTr="007B2B1F">
        <w:trPr>
          <w:trHeight w:val="2065"/>
        </w:trPr>
        <w:tc>
          <w:tcPr>
            <w:tcW w:w="0" w:type="auto"/>
          </w:tcPr>
          <w:p w14:paraId="5BE6459E" w14:textId="58130468" w:rsidR="003215F8" w:rsidRPr="00870B92" w:rsidRDefault="003215F8" w:rsidP="00FF6A6A">
            <w:pPr>
              <w:pStyle w:val="Outline"/>
              <w:numPr>
                <w:ilvl w:val="0"/>
                <w:numId w:val="16"/>
              </w:numPr>
              <w:spacing w:before="0" w:line="360" w:lineRule="auto"/>
              <w:rPr>
                <w:rFonts w:ascii="Arial" w:hAnsi="Arial" w:cs="Arial"/>
                <w:i/>
                <w:sz w:val="22"/>
                <w:szCs w:val="22"/>
                <w:lang w:val="es-MX"/>
              </w:rPr>
            </w:pPr>
            <w:r w:rsidRPr="00870B92">
              <w:rPr>
                <w:rFonts w:ascii="Arial" w:hAnsi="Arial" w:cs="Arial"/>
                <w:spacing w:val="-2"/>
                <w:sz w:val="22"/>
                <w:szCs w:val="22"/>
                <w:lang w:val="es-MX"/>
              </w:rPr>
              <w:lastRenderedPageBreak/>
              <w:t>Haber generado, durante los mejores cinco (5) años de los últimos diez (10) a</w:t>
            </w:r>
            <w:r w:rsidR="003D249C">
              <w:rPr>
                <w:rFonts w:ascii="Arial" w:hAnsi="Arial" w:cs="Arial"/>
                <w:spacing w:val="-2"/>
                <w:sz w:val="22"/>
                <w:szCs w:val="22"/>
                <w:lang w:val="es-MX"/>
              </w:rPr>
              <w:t xml:space="preserve">ños, en </w:t>
            </w:r>
            <w:r w:rsidRPr="00870B92">
              <w:rPr>
                <w:rFonts w:ascii="Arial" w:hAnsi="Arial" w:cs="Arial"/>
                <w:spacing w:val="-2"/>
                <w:sz w:val="22"/>
                <w:szCs w:val="22"/>
                <w:lang w:val="es-MX"/>
              </w:rPr>
              <w:t xml:space="preserve">promedio un volumen anual de facturación igual o superior a </w:t>
            </w:r>
            <w:r w:rsidR="00A00226">
              <w:rPr>
                <w:rFonts w:ascii="Arial" w:hAnsi="Arial" w:cs="Arial"/>
                <w:i/>
                <w:spacing w:val="-3"/>
                <w:kern w:val="0"/>
                <w:sz w:val="22"/>
                <w:szCs w:val="22"/>
                <w:lang w:val="es-ES_tradnl"/>
              </w:rPr>
              <w:t xml:space="preserve">equivalente del </w:t>
            </w:r>
            <w:r w:rsidR="0001668E">
              <w:rPr>
                <w:rFonts w:ascii="Arial" w:hAnsi="Arial" w:cs="Arial"/>
                <w:b/>
                <w:i/>
                <w:spacing w:val="-3"/>
                <w:kern w:val="0"/>
                <w:sz w:val="22"/>
                <w:szCs w:val="22"/>
                <w:lang w:val="es-ES_tradnl"/>
              </w:rPr>
              <w:t>3</w:t>
            </w:r>
            <w:r w:rsidR="003D249C" w:rsidRPr="003D249C">
              <w:rPr>
                <w:rFonts w:ascii="Arial" w:hAnsi="Arial" w:cs="Arial"/>
                <w:b/>
                <w:i/>
                <w:spacing w:val="-3"/>
                <w:kern w:val="0"/>
                <w:sz w:val="22"/>
                <w:szCs w:val="22"/>
                <w:lang w:val="es-ES_tradnl"/>
              </w:rPr>
              <w:t>0 %</w:t>
            </w:r>
            <w:r w:rsidR="003D249C" w:rsidRPr="003D249C">
              <w:rPr>
                <w:rFonts w:ascii="Arial" w:hAnsi="Arial" w:cs="Arial"/>
                <w:i/>
                <w:spacing w:val="-3"/>
                <w:kern w:val="0"/>
                <w:sz w:val="22"/>
                <w:szCs w:val="22"/>
                <w:lang w:val="es-ES_tradnl"/>
              </w:rPr>
              <w:t xml:space="preserve"> (</w:t>
            </w:r>
            <w:r w:rsidR="0001668E">
              <w:rPr>
                <w:rFonts w:ascii="Arial" w:hAnsi="Arial" w:cs="Arial"/>
                <w:i/>
                <w:spacing w:val="-3"/>
                <w:kern w:val="0"/>
                <w:sz w:val="22"/>
                <w:szCs w:val="22"/>
                <w:lang w:val="es-ES_tradnl"/>
              </w:rPr>
              <w:t>treint</w:t>
            </w:r>
            <w:r w:rsidR="00F26BBA">
              <w:rPr>
                <w:rFonts w:ascii="Arial" w:hAnsi="Arial" w:cs="Arial"/>
                <w:i/>
                <w:spacing w:val="-3"/>
                <w:kern w:val="0"/>
                <w:sz w:val="22"/>
                <w:szCs w:val="22"/>
                <w:lang w:val="es-ES_tradnl"/>
              </w:rPr>
              <w:t xml:space="preserve">a </w:t>
            </w:r>
            <w:r w:rsidR="00F26BBA" w:rsidRPr="003D249C">
              <w:rPr>
                <w:rFonts w:ascii="Arial" w:hAnsi="Arial" w:cs="Arial"/>
                <w:i/>
                <w:spacing w:val="-3"/>
                <w:kern w:val="0"/>
                <w:sz w:val="22"/>
                <w:szCs w:val="22"/>
                <w:lang w:val="es-ES_tradnl"/>
              </w:rPr>
              <w:t>por</w:t>
            </w:r>
            <w:r w:rsidR="003D249C" w:rsidRPr="003D249C">
              <w:rPr>
                <w:rFonts w:ascii="Arial" w:hAnsi="Arial" w:cs="Arial"/>
                <w:i/>
                <w:spacing w:val="-3"/>
                <w:kern w:val="0"/>
                <w:sz w:val="22"/>
                <w:szCs w:val="22"/>
                <w:lang w:val="es-ES_tradnl"/>
              </w:rPr>
              <w:t xml:space="preserve"> ciento) del monto </w:t>
            </w:r>
            <w:r w:rsidR="00F26BBA" w:rsidRPr="003D249C">
              <w:rPr>
                <w:rFonts w:ascii="Arial" w:hAnsi="Arial" w:cs="Arial"/>
                <w:i/>
                <w:spacing w:val="-3"/>
                <w:kern w:val="0"/>
                <w:sz w:val="22"/>
                <w:szCs w:val="22"/>
                <w:lang w:val="es-ES_tradnl"/>
              </w:rPr>
              <w:t>mínimo</w:t>
            </w:r>
            <w:r w:rsidR="003D249C" w:rsidRPr="003D249C">
              <w:rPr>
                <w:rFonts w:ascii="Arial" w:hAnsi="Arial" w:cs="Arial"/>
                <w:i/>
                <w:spacing w:val="-3"/>
                <w:kern w:val="0"/>
                <w:sz w:val="22"/>
                <w:szCs w:val="22"/>
                <w:lang w:val="es-ES_tradnl"/>
              </w:rPr>
              <w:t xml:space="preserve"> de cada Lote</w:t>
            </w:r>
          </w:p>
          <w:p w14:paraId="2C099B59" w14:textId="77777777" w:rsidR="00D878A7" w:rsidRPr="0021323B" w:rsidRDefault="0077177F" w:rsidP="00870B92">
            <w:pPr>
              <w:pStyle w:val="Outline"/>
              <w:spacing w:before="0" w:line="360" w:lineRule="auto"/>
              <w:ind w:left="398"/>
              <w:rPr>
                <w:rFonts w:ascii="Arial" w:hAnsi="Arial" w:cs="Arial"/>
                <w:i/>
                <w:spacing w:val="-3"/>
                <w:kern w:val="0"/>
                <w:sz w:val="22"/>
                <w:szCs w:val="22"/>
                <w:lang w:val="es-ES_tradnl"/>
              </w:rPr>
            </w:pPr>
            <w:r w:rsidRPr="0021323B">
              <w:rPr>
                <w:rFonts w:ascii="Arial" w:hAnsi="Arial" w:cs="Arial"/>
                <w:i/>
                <w:spacing w:val="-3"/>
                <w:kern w:val="0"/>
                <w:sz w:val="22"/>
                <w:szCs w:val="22"/>
                <w:lang w:val="es-ES_tradnl"/>
              </w:rPr>
              <w:t xml:space="preserve"> </w:t>
            </w:r>
          </w:p>
          <w:p w14:paraId="6C39D484" w14:textId="365CC0AF" w:rsidR="003215F8" w:rsidRPr="00FF643A" w:rsidRDefault="003215F8" w:rsidP="00FF6A6A">
            <w:pPr>
              <w:numPr>
                <w:ilvl w:val="0"/>
                <w:numId w:val="16"/>
              </w:numPr>
              <w:tabs>
                <w:tab w:val="left" w:pos="0"/>
              </w:tabs>
              <w:spacing w:before="240" w:after="240" w:line="360" w:lineRule="auto"/>
              <w:rPr>
                <w:ins w:id="186" w:author="Jorge Agustin Fernandez Pereira" w:date="2017-06-15T14:41:00Z"/>
                <w:rFonts w:ascii="Arial" w:hAnsi="Arial" w:cs="Arial"/>
                <w:kern w:val="28"/>
                <w:sz w:val="22"/>
                <w:szCs w:val="22"/>
                <w:rPrChange w:id="187" w:author="Jorge Agustin Fernandez Pereira" w:date="2017-06-15T14:41:00Z">
                  <w:rPr>
                    <w:ins w:id="188" w:author="Jorge Agustin Fernandez Pereira" w:date="2017-06-15T14:41:00Z"/>
                    <w:rFonts w:ascii="Arial" w:hAnsi="Arial" w:cs="Arial"/>
                    <w:spacing w:val="-2"/>
                    <w:sz w:val="22"/>
                    <w:szCs w:val="22"/>
                    <w:lang w:val="es-MX"/>
                  </w:rPr>
                </w:rPrChange>
              </w:rPr>
            </w:pPr>
            <w:r w:rsidRPr="00870B92">
              <w:rPr>
                <w:rFonts w:ascii="Arial" w:hAnsi="Arial" w:cs="Arial"/>
                <w:spacing w:val="-2"/>
                <w:sz w:val="22"/>
                <w:szCs w:val="22"/>
                <w:lang w:val="es-MX"/>
              </w:rPr>
              <w:t>El promedio del volumen anual de negocios se define como el total de las facturas</w:t>
            </w:r>
            <w:del w:id="189" w:author="Jorge Agustin Fernandez Pereira" w:date="2017-06-16T07:35:00Z">
              <w:r w:rsidRPr="00870B92" w:rsidDel="00124409">
                <w:rPr>
                  <w:rFonts w:ascii="Arial" w:hAnsi="Arial" w:cs="Arial"/>
                  <w:spacing w:val="-2"/>
                  <w:sz w:val="22"/>
                  <w:szCs w:val="22"/>
                  <w:lang w:val="es-MX"/>
                </w:rPr>
                <w:delText xml:space="preserve"> </w:delText>
              </w:r>
            </w:del>
            <w:r w:rsidRPr="00870B92">
              <w:rPr>
                <w:rFonts w:ascii="Arial" w:hAnsi="Arial" w:cs="Arial"/>
                <w:spacing w:val="-2"/>
                <w:sz w:val="22"/>
                <w:szCs w:val="22"/>
                <w:lang w:val="es-MX"/>
              </w:rPr>
              <w:t>legales</w:t>
            </w:r>
            <w:ins w:id="190" w:author="Jorge Agustin Fernandez Pereira" w:date="2017-06-15T14:39:00Z">
              <w:r w:rsidR="00FF643A">
                <w:rPr>
                  <w:rFonts w:ascii="Arial" w:hAnsi="Arial" w:cs="Arial"/>
                  <w:spacing w:val="-2"/>
                  <w:sz w:val="22"/>
                  <w:szCs w:val="22"/>
                  <w:lang w:val="es-MX"/>
                </w:rPr>
                <w:t>(verificables en el estado de resultados de la firma oferente ó en caso de consorcio de cada integrante)</w:t>
              </w:r>
            </w:ins>
            <w:r w:rsidRPr="00870B92">
              <w:rPr>
                <w:rFonts w:ascii="Arial" w:hAnsi="Arial" w:cs="Arial"/>
                <w:spacing w:val="-2"/>
                <w:sz w:val="22"/>
                <w:szCs w:val="22"/>
                <w:lang w:val="es-MX"/>
              </w:rPr>
              <w:t xml:space="preserve"> correspondientes a obras en ejecución o terminadas por el oferente, dividido el número de (5) años señalado en el párrafo precedente.</w:t>
            </w:r>
            <w:ins w:id="191" w:author="Jorge Agustin Fernandez Pereira" w:date="2017-06-15T14:40:00Z">
              <w:r w:rsidR="00FF643A">
                <w:rPr>
                  <w:rFonts w:ascii="Arial" w:hAnsi="Arial" w:cs="Arial"/>
                  <w:spacing w:val="-2"/>
                  <w:sz w:val="22"/>
                  <w:szCs w:val="22"/>
                  <w:lang w:val="es-MX"/>
                </w:rPr>
                <w:t>(*).</w:t>
              </w:r>
            </w:ins>
          </w:p>
          <w:p w14:paraId="28C0822F" w14:textId="77777777" w:rsidR="00FF643A" w:rsidRDefault="00FF643A">
            <w:pPr>
              <w:pStyle w:val="Prrafodelista"/>
              <w:rPr>
                <w:ins w:id="192" w:author="Jorge Agustin Fernandez Pereira" w:date="2017-06-15T14:41:00Z"/>
                <w:rFonts w:ascii="Arial" w:hAnsi="Arial" w:cs="Arial"/>
                <w:kern w:val="28"/>
                <w:sz w:val="22"/>
                <w:szCs w:val="22"/>
              </w:rPr>
              <w:pPrChange w:id="193" w:author="Jorge Agustin Fernandez Pereira" w:date="2017-06-15T14:41:00Z">
                <w:pPr>
                  <w:numPr>
                    <w:numId w:val="16"/>
                  </w:numPr>
                  <w:tabs>
                    <w:tab w:val="left" w:pos="0"/>
                  </w:tabs>
                  <w:spacing w:before="240" w:after="240" w:line="360" w:lineRule="auto"/>
                  <w:ind w:left="398" w:hanging="360"/>
                </w:pPr>
              </w:pPrChange>
            </w:pPr>
          </w:p>
          <w:p w14:paraId="5515B560" w14:textId="456A9901" w:rsidR="00FF643A" w:rsidRPr="0080388C" w:rsidRDefault="00FF643A" w:rsidP="00FF643A">
            <w:pPr>
              <w:numPr>
                <w:ilvl w:val="0"/>
                <w:numId w:val="16"/>
              </w:numPr>
              <w:tabs>
                <w:tab w:val="left" w:pos="0"/>
              </w:tabs>
              <w:spacing w:before="240" w:after="240" w:line="360" w:lineRule="auto"/>
              <w:rPr>
                <w:ins w:id="194" w:author="Jorge Agustin Fernandez Pereira" w:date="2017-06-15T14:41:00Z"/>
                <w:rFonts w:ascii="Arial" w:eastAsia="Calibri" w:hAnsi="Arial" w:cs="Arial"/>
                <w:kern w:val="28"/>
                <w:sz w:val="22"/>
                <w:szCs w:val="22"/>
              </w:rPr>
            </w:pPr>
            <w:ins w:id="195" w:author="Jorge Agustin Fernandez Pereira" w:date="2017-06-15T14:41:00Z">
              <w:r w:rsidRPr="00B53BC2">
                <w:rPr>
                  <w:rFonts w:ascii="Arial" w:eastAsia="Calibri" w:hAnsi="Arial" w:cs="Arial"/>
                  <w:spacing w:val="-2"/>
                  <w:sz w:val="22"/>
                  <w:szCs w:val="22"/>
                  <w:lang w:val="es-MX"/>
                </w:rPr>
                <w:t>En el caso de que un oferente presentare ofertas en más de un lote, el mismo deberá cumplir con el equivalente a la suma de los requisitos mínimos</w:t>
              </w:r>
              <w:r>
                <w:rPr>
                  <w:rFonts w:ascii="Arial" w:eastAsia="Calibri" w:hAnsi="Arial" w:cs="Arial"/>
                  <w:spacing w:val="-2"/>
                  <w:sz w:val="22"/>
                  <w:szCs w:val="22"/>
                  <w:lang w:val="es-MX"/>
                </w:rPr>
                <w:t>,</w:t>
              </w:r>
              <w:r w:rsidRPr="00B53BC2">
                <w:rPr>
                  <w:rFonts w:ascii="Arial" w:eastAsia="Calibri" w:hAnsi="Arial" w:cs="Arial"/>
                  <w:spacing w:val="-2"/>
                  <w:sz w:val="22"/>
                  <w:szCs w:val="22"/>
                  <w:lang w:val="es-MX"/>
                </w:rPr>
                <w:t xml:space="preserve"> para cada lote en el cual presentare </w:t>
              </w:r>
              <w:r w:rsidRPr="00B53BC2">
                <w:rPr>
                  <w:rFonts w:ascii="Arial" w:eastAsia="Calibri" w:hAnsi="Arial" w:cs="Arial"/>
                  <w:spacing w:val="-2"/>
                  <w:sz w:val="22"/>
                  <w:szCs w:val="22"/>
                  <w:lang w:val="es-MX"/>
                </w:rPr>
                <w:lastRenderedPageBreak/>
                <w:t>oferta.</w:t>
              </w:r>
            </w:ins>
          </w:p>
          <w:p w14:paraId="07961228" w14:textId="54BF0759" w:rsidR="00FF643A" w:rsidRPr="00870B92" w:rsidRDefault="00FF643A">
            <w:pPr>
              <w:numPr>
                <w:ilvl w:val="0"/>
                <w:numId w:val="16"/>
              </w:numPr>
              <w:tabs>
                <w:tab w:val="left" w:pos="0"/>
              </w:tabs>
              <w:spacing w:before="240" w:after="240" w:line="360" w:lineRule="auto"/>
              <w:rPr>
                <w:rFonts w:ascii="Arial" w:hAnsi="Arial" w:cs="Arial"/>
                <w:kern w:val="28"/>
                <w:sz w:val="22"/>
                <w:szCs w:val="22"/>
              </w:rPr>
            </w:pPr>
            <w:ins w:id="196" w:author="Jorge Agustin Fernandez Pereira" w:date="2017-06-15T14:41:00Z">
              <w:r w:rsidRPr="00B53BC2">
                <w:rPr>
                  <w:rFonts w:ascii="Arial" w:hAnsi="Arial" w:cs="Arial"/>
                  <w:spacing w:val="-2"/>
                  <w:sz w:val="22"/>
                  <w:szCs w:val="22"/>
                  <w:lang w:val="es-MX"/>
                </w:rPr>
                <w:t>En caso de Consorcio a los efectos</w:t>
              </w:r>
              <w:r>
                <w:rPr>
                  <w:rFonts w:ascii="Arial" w:hAnsi="Arial" w:cs="Arial"/>
                  <w:spacing w:val="-2"/>
                  <w:sz w:val="22"/>
                  <w:szCs w:val="22"/>
                  <w:lang w:val="es-MX"/>
                </w:rPr>
                <w:t xml:space="preserve"> de la calificación</w:t>
              </w:r>
            </w:ins>
            <w:ins w:id="197" w:author="Jorge Agustin Fernandez Pereira" w:date="2017-06-15T14:42:00Z">
              <w:r>
                <w:rPr>
                  <w:rFonts w:ascii="Arial" w:hAnsi="Arial" w:cs="Arial"/>
                  <w:spacing w:val="-2"/>
                  <w:sz w:val="22"/>
                  <w:szCs w:val="22"/>
                  <w:lang w:val="es-MX"/>
                </w:rPr>
                <w:t>,</w:t>
              </w:r>
            </w:ins>
            <w:ins w:id="198" w:author="Jorge Agustin Fernandez Pereira" w:date="2017-06-15T14:41:00Z">
              <w:r>
                <w:rPr>
                  <w:rFonts w:ascii="Arial" w:hAnsi="Arial" w:cs="Arial"/>
                  <w:spacing w:val="-2"/>
                  <w:sz w:val="22"/>
                  <w:szCs w:val="22"/>
                  <w:lang w:val="es-MX"/>
                </w:rPr>
                <w:t xml:space="preserve"> se sumarán </w:t>
              </w:r>
              <w:r w:rsidRPr="00B53BC2">
                <w:rPr>
                  <w:rFonts w:ascii="Arial" w:hAnsi="Arial" w:cs="Arial"/>
                  <w:spacing w:val="-2"/>
                  <w:sz w:val="22"/>
                  <w:szCs w:val="22"/>
                  <w:lang w:val="es-MX"/>
                </w:rPr>
                <w:t>l</w:t>
              </w:r>
              <w:r>
                <w:rPr>
                  <w:rFonts w:ascii="Arial" w:hAnsi="Arial" w:cs="Arial"/>
                  <w:spacing w:val="-2"/>
                  <w:sz w:val="22"/>
                  <w:szCs w:val="22"/>
                  <w:lang w:val="es-MX"/>
                </w:rPr>
                <w:t>a</w:t>
              </w:r>
              <w:r w:rsidRPr="00B53BC2">
                <w:rPr>
                  <w:rFonts w:ascii="Arial" w:hAnsi="Arial" w:cs="Arial"/>
                  <w:spacing w:val="-2"/>
                  <w:sz w:val="22"/>
                  <w:szCs w:val="22"/>
                  <w:lang w:val="es-MX"/>
                </w:rPr>
                <w:t xml:space="preserve"> </w:t>
              </w:r>
              <w:r>
                <w:rPr>
                  <w:rFonts w:ascii="Arial" w:hAnsi="Arial" w:cs="Arial"/>
                  <w:spacing w:val="-2"/>
                  <w:sz w:val="22"/>
                  <w:szCs w:val="22"/>
                  <w:lang w:val="es-MX"/>
                </w:rPr>
                <w:t>facturación</w:t>
              </w:r>
              <w:r w:rsidRPr="00B53BC2">
                <w:rPr>
                  <w:rFonts w:ascii="Arial" w:hAnsi="Arial" w:cs="Arial"/>
                  <w:spacing w:val="-2"/>
                  <w:sz w:val="22"/>
                  <w:szCs w:val="22"/>
                  <w:lang w:val="es-MX"/>
                </w:rPr>
                <w:t xml:space="preserve"> de cada integrante.</w:t>
              </w:r>
            </w:ins>
          </w:p>
        </w:tc>
        <w:tc>
          <w:tcPr>
            <w:tcW w:w="0" w:type="auto"/>
          </w:tcPr>
          <w:p w14:paraId="2343356A"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lastRenderedPageBreak/>
              <w:t xml:space="preserve">Debe cumplir con el requisito. </w:t>
            </w:r>
          </w:p>
          <w:p w14:paraId="6464F5C7" w14:textId="77777777" w:rsidR="003215F8" w:rsidRPr="00870B92" w:rsidRDefault="003215F8" w:rsidP="00870B92">
            <w:pPr>
              <w:spacing w:line="360" w:lineRule="auto"/>
              <w:rPr>
                <w:rFonts w:ascii="Arial" w:hAnsi="Arial" w:cs="Arial"/>
                <w:sz w:val="22"/>
                <w:szCs w:val="22"/>
              </w:rPr>
            </w:pPr>
          </w:p>
        </w:tc>
        <w:tc>
          <w:tcPr>
            <w:tcW w:w="0" w:type="auto"/>
          </w:tcPr>
          <w:p w14:paraId="1035BE12"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Debe cumplir con el requisito. </w:t>
            </w:r>
          </w:p>
          <w:p w14:paraId="78C965CB" w14:textId="77777777" w:rsidR="003215F8" w:rsidRPr="00870B92" w:rsidRDefault="003215F8" w:rsidP="00870B92">
            <w:pPr>
              <w:spacing w:line="360" w:lineRule="auto"/>
              <w:ind w:left="26"/>
              <w:jc w:val="center"/>
              <w:rPr>
                <w:rFonts w:ascii="Arial" w:hAnsi="Arial" w:cs="Arial"/>
                <w:sz w:val="22"/>
                <w:szCs w:val="22"/>
              </w:rPr>
            </w:pPr>
          </w:p>
        </w:tc>
        <w:tc>
          <w:tcPr>
            <w:tcW w:w="0" w:type="auto"/>
          </w:tcPr>
          <w:p w14:paraId="615311DB" w14:textId="055CC24E" w:rsidR="003215F8" w:rsidRPr="00870B92" w:rsidRDefault="003215F8" w:rsidP="003D249C">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Pr="003D249C">
              <w:rPr>
                <w:rFonts w:ascii="Arial" w:hAnsi="Arial" w:cs="Arial"/>
                <w:b/>
                <w:i/>
                <w:spacing w:val="-3"/>
                <w:sz w:val="22"/>
                <w:szCs w:val="22"/>
                <w:lang w:val="es-ES_tradnl" w:eastAsia="en-US"/>
              </w:rPr>
              <w:t>25%</w:t>
            </w:r>
            <w:r w:rsidRPr="002E3242">
              <w:rPr>
                <w:rFonts w:ascii="Arial" w:hAnsi="Arial" w:cs="Arial"/>
                <w:i/>
                <w:spacing w:val="-3"/>
                <w:sz w:val="22"/>
                <w:szCs w:val="22"/>
                <w:lang w:val="es-ES_tradnl" w:eastAsia="en-US"/>
              </w:rPr>
              <w:t xml:space="preserve"> </w:t>
            </w:r>
            <w:r w:rsidR="003D249C">
              <w:rPr>
                <w:rFonts w:ascii="Arial" w:hAnsi="Arial" w:cs="Arial"/>
                <w:i/>
                <w:spacing w:val="-3"/>
                <w:sz w:val="22"/>
                <w:szCs w:val="22"/>
                <w:lang w:val="es-ES_tradnl" w:eastAsia="en-US"/>
              </w:rPr>
              <w:t>(veinticinco por ciento)</w:t>
            </w:r>
            <w:r w:rsidRPr="002E3242">
              <w:rPr>
                <w:rFonts w:ascii="Arial" w:hAnsi="Arial" w:cs="Arial"/>
                <w:spacing w:val="-2"/>
                <w:sz w:val="22"/>
                <w:szCs w:val="22"/>
                <w:lang w:val="es-MX"/>
              </w:rPr>
              <w:t xml:space="preserve"> </w:t>
            </w:r>
            <w:r w:rsidRPr="00870B92">
              <w:rPr>
                <w:rFonts w:ascii="Arial" w:hAnsi="Arial" w:cs="Arial"/>
                <w:spacing w:val="-2"/>
                <w:sz w:val="22"/>
                <w:szCs w:val="22"/>
                <w:lang w:val="es-MX"/>
              </w:rPr>
              <w:t>de los requisitos mínimos requeridos.</w:t>
            </w:r>
          </w:p>
        </w:tc>
        <w:tc>
          <w:tcPr>
            <w:tcW w:w="0" w:type="auto"/>
          </w:tcPr>
          <w:p w14:paraId="4AE0FB2A" w14:textId="7B564FC1" w:rsidR="003215F8" w:rsidRPr="00870B92" w:rsidRDefault="003215F8" w:rsidP="00F26BBA">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00F26BBA">
              <w:rPr>
                <w:rFonts w:ascii="Arial" w:hAnsi="Arial" w:cs="Arial"/>
                <w:b/>
                <w:i/>
                <w:spacing w:val="-3"/>
                <w:sz w:val="22"/>
                <w:szCs w:val="22"/>
                <w:lang w:val="es-ES_tradnl" w:eastAsia="en-US"/>
              </w:rPr>
              <w:t>5</w:t>
            </w:r>
            <w:r w:rsidRPr="003D249C">
              <w:rPr>
                <w:rFonts w:ascii="Arial" w:hAnsi="Arial" w:cs="Arial"/>
                <w:b/>
                <w:i/>
                <w:spacing w:val="-3"/>
                <w:sz w:val="22"/>
                <w:szCs w:val="22"/>
                <w:lang w:val="es-ES_tradnl" w:eastAsia="en-US"/>
              </w:rPr>
              <w:t>0%</w:t>
            </w:r>
            <w:r w:rsidR="00F26BBA">
              <w:rPr>
                <w:rFonts w:ascii="Arial" w:hAnsi="Arial" w:cs="Arial"/>
                <w:b/>
                <w:i/>
                <w:spacing w:val="-3"/>
                <w:sz w:val="22"/>
                <w:szCs w:val="22"/>
                <w:lang w:val="es-ES_tradnl" w:eastAsia="en-US"/>
              </w:rPr>
              <w:t xml:space="preserve"> </w:t>
            </w:r>
            <w:r w:rsidR="00F26BBA" w:rsidRPr="00F26BBA">
              <w:rPr>
                <w:rFonts w:ascii="Arial" w:hAnsi="Arial" w:cs="Arial"/>
                <w:i/>
                <w:spacing w:val="-3"/>
                <w:sz w:val="22"/>
                <w:szCs w:val="22"/>
                <w:lang w:val="es-ES_tradnl" w:eastAsia="en-US"/>
              </w:rPr>
              <w:t>(cincuenta por ciento)</w:t>
            </w:r>
            <w:r w:rsidRPr="003D249C">
              <w:rPr>
                <w:rFonts w:ascii="Arial" w:hAnsi="Arial" w:cs="Arial"/>
                <w:i/>
                <w:spacing w:val="-3"/>
                <w:sz w:val="22"/>
                <w:szCs w:val="22"/>
                <w:lang w:val="es-ES_tradnl" w:eastAsia="en-US"/>
              </w:rPr>
              <w:t xml:space="preserve"> </w:t>
            </w:r>
            <w:r w:rsidRPr="00870B92">
              <w:rPr>
                <w:rFonts w:ascii="Arial" w:hAnsi="Arial" w:cs="Arial"/>
                <w:spacing w:val="-2"/>
                <w:sz w:val="22"/>
                <w:szCs w:val="22"/>
                <w:lang w:val="es-MX"/>
              </w:rPr>
              <w:t>de los requisitos mínimos requeridos.</w:t>
            </w:r>
          </w:p>
        </w:tc>
        <w:tc>
          <w:tcPr>
            <w:tcW w:w="0" w:type="auto"/>
          </w:tcPr>
          <w:p w14:paraId="341056B8"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Completar los </w:t>
            </w:r>
            <w:r w:rsidRPr="00870B92">
              <w:rPr>
                <w:rFonts w:ascii="Arial" w:hAnsi="Arial" w:cs="Arial"/>
                <w:b/>
                <w:sz w:val="22"/>
                <w:szCs w:val="22"/>
              </w:rPr>
              <w:t xml:space="preserve">Formulario N° </w:t>
            </w:r>
            <w:r w:rsidR="008B2E16" w:rsidRPr="00870B92">
              <w:rPr>
                <w:rFonts w:ascii="Arial" w:hAnsi="Arial" w:cs="Arial"/>
                <w:b/>
                <w:sz w:val="22"/>
                <w:szCs w:val="22"/>
              </w:rPr>
              <w:t>6</w:t>
            </w:r>
            <w:r w:rsidRPr="00870B92">
              <w:rPr>
                <w:rFonts w:ascii="Arial" w:hAnsi="Arial" w:cs="Arial"/>
                <w:b/>
                <w:sz w:val="22"/>
                <w:szCs w:val="22"/>
              </w:rPr>
              <w:t xml:space="preserve"> y </w:t>
            </w:r>
            <w:r w:rsidR="008B2E16" w:rsidRPr="00870B92">
              <w:rPr>
                <w:rFonts w:ascii="Arial" w:hAnsi="Arial" w:cs="Arial"/>
                <w:b/>
                <w:sz w:val="22"/>
                <w:szCs w:val="22"/>
              </w:rPr>
              <w:t>7</w:t>
            </w:r>
            <w:r w:rsidRPr="00870B92">
              <w:rPr>
                <w:rFonts w:ascii="Arial" w:hAnsi="Arial" w:cs="Arial"/>
                <w:b/>
                <w:sz w:val="22"/>
                <w:szCs w:val="22"/>
              </w:rPr>
              <w:t>,</w:t>
            </w:r>
            <w:r w:rsidRPr="00870B92">
              <w:rPr>
                <w:rFonts w:ascii="Arial" w:hAnsi="Arial" w:cs="Arial"/>
                <w:sz w:val="22"/>
                <w:szCs w:val="22"/>
              </w:rPr>
              <w:t xml:space="preserve"> y presentar los documentos probatorios que se indiquen en el </w:t>
            </w:r>
            <w:r w:rsidRPr="00870B92">
              <w:rPr>
                <w:rFonts w:ascii="Arial" w:hAnsi="Arial" w:cs="Arial"/>
                <w:b/>
                <w:sz w:val="22"/>
                <w:szCs w:val="22"/>
              </w:rPr>
              <w:t>Anexo I, G</w:t>
            </w:r>
            <w:r w:rsidRPr="00870B92">
              <w:rPr>
                <w:rFonts w:ascii="Arial" w:hAnsi="Arial" w:cs="Arial"/>
                <w:sz w:val="22"/>
                <w:szCs w:val="22"/>
              </w:rPr>
              <w:t>).</w:t>
            </w:r>
          </w:p>
          <w:p w14:paraId="71DBB03A" w14:textId="77777777" w:rsidR="003215F8" w:rsidRPr="00870B92" w:rsidRDefault="003215F8" w:rsidP="00870B92">
            <w:pPr>
              <w:spacing w:line="360" w:lineRule="auto"/>
              <w:rPr>
                <w:rFonts w:ascii="Arial" w:hAnsi="Arial" w:cs="Arial"/>
                <w:sz w:val="22"/>
                <w:szCs w:val="22"/>
              </w:rPr>
            </w:pPr>
          </w:p>
        </w:tc>
      </w:tr>
    </w:tbl>
    <w:p w14:paraId="031C7807" w14:textId="300C30C9" w:rsidR="003215F8" w:rsidDel="008636B7" w:rsidRDefault="003215F8" w:rsidP="00870B92">
      <w:pPr>
        <w:spacing w:line="360" w:lineRule="auto"/>
        <w:rPr>
          <w:del w:id="199" w:author="Jorge Agustin Fernandez Pereira" w:date="2017-06-15T14:42:00Z"/>
          <w:rFonts w:ascii="Arial" w:hAnsi="Arial" w:cs="Arial"/>
          <w:sz w:val="22"/>
          <w:szCs w:val="22"/>
        </w:rPr>
      </w:pPr>
    </w:p>
    <w:p w14:paraId="5BDC82F0" w14:textId="5EB85F6B" w:rsidR="003D249C" w:rsidDel="008636B7" w:rsidRDefault="003D249C" w:rsidP="00870B92">
      <w:pPr>
        <w:spacing w:line="360" w:lineRule="auto"/>
        <w:rPr>
          <w:del w:id="200" w:author="Jorge Agustin Fernandez Pereira" w:date="2017-06-15T14:42:00Z"/>
          <w:rFonts w:ascii="Arial" w:hAnsi="Arial" w:cs="Arial"/>
          <w:sz w:val="22"/>
          <w:szCs w:val="22"/>
        </w:rPr>
      </w:pPr>
    </w:p>
    <w:p w14:paraId="2643DF33" w14:textId="623161E3" w:rsidR="003D249C" w:rsidRPr="00870B92" w:rsidDel="008636B7" w:rsidRDefault="003D249C" w:rsidP="00870B92">
      <w:pPr>
        <w:spacing w:line="360" w:lineRule="auto"/>
        <w:rPr>
          <w:del w:id="201" w:author="Jorge Agustin Fernandez Pereira" w:date="2017-06-15T14:42:00Z"/>
          <w:rFonts w:ascii="Arial" w:hAnsi="Arial" w:cs="Arial"/>
          <w:sz w:val="22"/>
          <w:szCs w:val="22"/>
        </w:rPr>
      </w:pPr>
    </w:p>
    <w:tbl>
      <w:tblPr>
        <w:tblStyle w:val="Tablaconcuadrcula1"/>
        <w:tblW w:w="0" w:type="auto"/>
        <w:tblInd w:w="-885" w:type="dxa"/>
        <w:tblLook w:val="04A0" w:firstRow="1" w:lastRow="0" w:firstColumn="1" w:lastColumn="0" w:noHBand="0" w:noVBand="1"/>
      </w:tblPr>
      <w:tblGrid>
        <w:gridCol w:w="2871"/>
        <w:gridCol w:w="1211"/>
        <w:gridCol w:w="1537"/>
        <w:gridCol w:w="1576"/>
        <w:gridCol w:w="1502"/>
        <w:gridCol w:w="2041"/>
        <w:tblGridChange w:id="202">
          <w:tblGrid>
            <w:gridCol w:w="2871"/>
            <w:gridCol w:w="1211"/>
            <w:gridCol w:w="1537"/>
            <w:gridCol w:w="1576"/>
            <w:gridCol w:w="1502"/>
            <w:gridCol w:w="2041"/>
            <w:gridCol w:w="767"/>
            <w:gridCol w:w="2871"/>
            <w:gridCol w:w="1211"/>
            <w:gridCol w:w="1537"/>
            <w:gridCol w:w="1576"/>
            <w:gridCol w:w="1502"/>
            <w:gridCol w:w="2041"/>
          </w:tblGrid>
        </w:tblGridChange>
      </w:tblGrid>
      <w:tr w:rsidR="003215F8" w:rsidRPr="003D249C" w14:paraId="79DF85D7" w14:textId="77777777" w:rsidTr="007B2B1F">
        <w:tc>
          <w:tcPr>
            <w:tcW w:w="0" w:type="auto"/>
            <w:gridSpan w:val="6"/>
            <w:vAlign w:val="center"/>
          </w:tcPr>
          <w:p w14:paraId="763551DF" w14:textId="77777777" w:rsidR="003215F8" w:rsidRPr="00EA2B8C" w:rsidRDefault="003215F8" w:rsidP="00FF6A6A">
            <w:pPr>
              <w:pStyle w:val="Prrafodelista"/>
              <w:numPr>
                <w:ilvl w:val="2"/>
                <w:numId w:val="3"/>
              </w:numPr>
              <w:spacing w:line="360" w:lineRule="auto"/>
              <w:ind w:left="34" w:firstLine="0"/>
              <w:jc w:val="center"/>
              <w:rPr>
                <w:rFonts w:ascii="Arial" w:hAnsi="Arial" w:cs="Arial"/>
                <w:b/>
                <w:sz w:val="22"/>
                <w:szCs w:val="22"/>
              </w:rPr>
            </w:pPr>
            <w:r w:rsidRPr="00EA2B8C">
              <w:rPr>
                <w:rFonts w:ascii="Arial" w:hAnsi="Arial" w:cs="Arial"/>
                <w:b/>
                <w:sz w:val="22"/>
                <w:szCs w:val="22"/>
              </w:rPr>
              <w:t>Experiencia Específica en Obras</w:t>
            </w:r>
          </w:p>
          <w:p w14:paraId="7692D418" w14:textId="23363A48" w:rsidR="003215F8" w:rsidRPr="003D249C" w:rsidRDefault="003215F8" w:rsidP="00870B92">
            <w:pPr>
              <w:pStyle w:val="Outline"/>
              <w:tabs>
                <w:tab w:val="left" w:pos="321"/>
              </w:tabs>
              <w:spacing w:before="0" w:line="360" w:lineRule="auto"/>
              <w:ind w:left="40"/>
              <w:rPr>
                <w:rFonts w:ascii="Arial" w:hAnsi="Arial" w:cs="Arial"/>
                <w:i/>
                <w:spacing w:val="-2"/>
                <w:sz w:val="22"/>
                <w:szCs w:val="22"/>
                <w:lang w:val="es-MX"/>
              </w:rPr>
            </w:pPr>
          </w:p>
        </w:tc>
      </w:tr>
      <w:tr w:rsidR="003D249C" w:rsidRPr="003D249C" w14:paraId="4395FBD0" w14:textId="77777777" w:rsidTr="007B2B1F">
        <w:tc>
          <w:tcPr>
            <w:tcW w:w="0" w:type="auto"/>
            <w:vMerge w:val="restart"/>
            <w:vAlign w:val="center"/>
          </w:tcPr>
          <w:p w14:paraId="0F1E8351" w14:textId="77777777" w:rsidR="003215F8" w:rsidRPr="003D249C" w:rsidRDefault="003215F8" w:rsidP="00870B92">
            <w:pPr>
              <w:spacing w:line="360" w:lineRule="auto"/>
              <w:ind w:left="426"/>
              <w:jc w:val="center"/>
              <w:rPr>
                <w:rFonts w:ascii="Arial" w:hAnsi="Arial" w:cs="Arial"/>
                <w:sz w:val="22"/>
                <w:szCs w:val="22"/>
              </w:rPr>
            </w:pPr>
            <w:r w:rsidRPr="003D249C">
              <w:rPr>
                <w:rFonts w:ascii="Arial" w:hAnsi="Arial" w:cs="Arial"/>
                <w:sz w:val="22"/>
                <w:szCs w:val="22"/>
              </w:rPr>
              <w:t>Requisitos Mínimos</w:t>
            </w:r>
          </w:p>
        </w:tc>
        <w:tc>
          <w:tcPr>
            <w:tcW w:w="0" w:type="auto"/>
            <w:gridSpan w:val="4"/>
          </w:tcPr>
          <w:p w14:paraId="20A077CB" w14:textId="77777777" w:rsidR="003215F8" w:rsidRPr="003D249C" w:rsidRDefault="003215F8" w:rsidP="00870B92">
            <w:pPr>
              <w:spacing w:line="360" w:lineRule="auto"/>
              <w:jc w:val="center"/>
              <w:rPr>
                <w:rFonts w:ascii="Arial" w:hAnsi="Arial" w:cs="Arial"/>
                <w:sz w:val="22"/>
                <w:szCs w:val="22"/>
              </w:rPr>
            </w:pPr>
            <w:r w:rsidRPr="003D249C">
              <w:rPr>
                <w:rFonts w:ascii="Arial" w:hAnsi="Arial" w:cs="Arial"/>
                <w:sz w:val="22"/>
                <w:szCs w:val="22"/>
              </w:rPr>
              <w:t>Requisitos de Cumplimiento</w:t>
            </w:r>
          </w:p>
        </w:tc>
        <w:tc>
          <w:tcPr>
            <w:tcW w:w="0" w:type="auto"/>
            <w:vMerge w:val="restart"/>
            <w:vAlign w:val="center"/>
          </w:tcPr>
          <w:p w14:paraId="47207785" w14:textId="77777777" w:rsidR="003215F8" w:rsidRPr="003D249C" w:rsidRDefault="003215F8" w:rsidP="00870B92">
            <w:pPr>
              <w:spacing w:line="360" w:lineRule="auto"/>
              <w:jc w:val="center"/>
              <w:rPr>
                <w:rFonts w:ascii="Arial" w:hAnsi="Arial" w:cs="Arial"/>
                <w:sz w:val="22"/>
                <w:szCs w:val="22"/>
              </w:rPr>
            </w:pPr>
            <w:r w:rsidRPr="003D249C">
              <w:rPr>
                <w:rFonts w:ascii="Arial" w:hAnsi="Arial" w:cs="Arial"/>
                <w:sz w:val="22"/>
                <w:szCs w:val="22"/>
              </w:rPr>
              <w:t>Documentación requerida</w:t>
            </w:r>
          </w:p>
        </w:tc>
      </w:tr>
      <w:tr w:rsidR="003215F8" w:rsidRPr="0021323B" w14:paraId="1DDF0E19" w14:textId="77777777" w:rsidTr="007B2B1F">
        <w:tc>
          <w:tcPr>
            <w:tcW w:w="0" w:type="auto"/>
            <w:vMerge/>
          </w:tcPr>
          <w:p w14:paraId="6BEA33E0" w14:textId="77777777" w:rsidR="003215F8" w:rsidRPr="00870B92" w:rsidRDefault="003215F8" w:rsidP="00870B92">
            <w:pPr>
              <w:tabs>
                <w:tab w:val="left" w:pos="321"/>
              </w:tabs>
              <w:spacing w:before="240" w:after="240" w:line="360" w:lineRule="auto"/>
              <w:ind w:left="38"/>
              <w:rPr>
                <w:rFonts w:ascii="Arial" w:hAnsi="Arial" w:cs="Arial"/>
                <w:kern w:val="28"/>
                <w:sz w:val="22"/>
                <w:szCs w:val="22"/>
              </w:rPr>
            </w:pPr>
          </w:p>
        </w:tc>
        <w:tc>
          <w:tcPr>
            <w:tcW w:w="0" w:type="auto"/>
            <w:vMerge w:val="restart"/>
          </w:tcPr>
          <w:p w14:paraId="12D50600"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Oferente Individual</w:t>
            </w:r>
          </w:p>
        </w:tc>
        <w:tc>
          <w:tcPr>
            <w:tcW w:w="0" w:type="auto"/>
            <w:gridSpan w:val="3"/>
          </w:tcPr>
          <w:p w14:paraId="1153D797" w14:textId="77777777" w:rsidR="003215F8" w:rsidRPr="00870B92" w:rsidRDefault="003215F8" w:rsidP="00870B92">
            <w:pPr>
              <w:spacing w:line="360" w:lineRule="auto"/>
              <w:jc w:val="center"/>
              <w:rPr>
                <w:rFonts w:ascii="Arial" w:hAnsi="Arial" w:cs="Arial"/>
                <w:sz w:val="22"/>
                <w:szCs w:val="22"/>
              </w:rPr>
            </w:pPr>
            <w:r w:rsidRPr="00870B92">
              <w:rPr>
                <w:rFonts w:ascii="Arial" w:hAnsi="Arial" w:cs="Arial"/>
                <w:sz w:val="22"/>
                <w:szCs w:val="22"/>
              </w:rPr>
              <w:t>Consorcios</w:t>
            </w:r>
          </w:p>
        </w:tc>
        <w:tc>
          <w:tcPr>
            <w:tcW w:w="0" w:type="auto"/>
            <w:vMerge/>
          </w:tcPr>
          <w:p w14:paraId="58826810" w14:textId="77777777" w:rsidR="003215F8" w:rsidRPr="00870B92" w:rsidRDefault="003215F8" w:rsidP="00870B92">
            <w:pPr>
              <w:spacing w:line="360" w:lineRule="auto"/>
              <w:jc w:val="center"/>
              <w:rPr>
                <w:rFonts w:ascii="Arial" w:hAnsi="Arial" w:cs="Arial"/>
                <w:sz w:val="22"/>
                <w:szCs w:val="22"/>
              </w:rPr>
            </w:pPr>
          </w:p>
        </w:tc>
      </w:tr>
      <w:tr w:rsidR="003215F8" w:rsidRPr="0021323B" w14:paraId="70F50EE5" w14:textId="77777777" w:rsidTr="007B2B1F">
        <w:trPr>
          <w:trHeight w:val="401"/>
        </w:trPr>
        <w:tc>
          <w:tcPr>
            <w:tcW w:w="0" w:type="auto"/>
            <w:vMerge/>
          </w:tcPr>
          <w:p w14:paraId="112C9839" w14:textId="77777777" w:rsidR="003215F8" w:rsidRPr="00870B92" w:rsidRDefault="003215F8" w:rsidP="00870B92">
            <w:pPr>
              <w:spacing w:line="360" w:lineRule="auto"/>
              <w:jc w:val="center"/>
              <w:rPr>
                <w:rFonts w:ascii="Arial" w:hAnsi="Arial" w:cs="Arial"/>
                <w:sz w:val="22"/>
                <w:szCs w:val="22"/>
              </w:rPr>
            </w:pPr>
          </w:p>
        </w:tc>
        <w:tc>
          <w:tcPr>
            <w:tcW w:w="0" w:type="auto"/>
            <w:vMerge/>
          </w:tcPr>
          <w:p w14:paraId="76D86C97" w14:textId="77777777" w:rsidR="003215F8" w:rsidRPr="00870B92" w:rsidRDefault="003215F8" w:rsidP="00870B92">
            <w:pPr>
              <w:spacing w:line="360" w:lineRule="auto"/>
              <w:jc w:val="center"/>
              <w:rPr>
                <w:rFonts w:ascii="Arial" w:hAnsi="Arial" w:cs="Arial"/>
                <w:sz w:val="22"/>
                <w:szCs w:val="22"/>
              </w:rPr>
            </w:pPr>
          </w:p>
        </w:tc>
        <w:tc>
          <w:tcPr>
            <w:tcW w:w="0" w:type="auto"/>
          </w:tcPr>
          <w:p w14:paraId="67CACB4C"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Todas las Partes Combinadas</w:t>
            </w:r>
          </w:p>
        </w:tc>
        <w:tc>
          <w:tcPr>
            <w:tcW w:w="0" w:type="auto"/>
          </w:tcPr>
          <w:p w14:paraId="69E618EB"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Cada Socio</w:t>
            </w:r>
          </w:p>
        </w:tc>
        <w:tc>
          <w:tcPr>
            <w:tcW w:w="0" w:type="auto"/>
          </w:tcPr>
          <w:p w14:paraId="3B56E84E" w14:textId="77777777" w:rsidR="003215F8" w:rsidRPr="00870B92" w:rsidRDefault="003215F8" w:rsidP="00870B92">
            <w:pPr>
              <w:spacing w:line="360" w:lineRule="auto"/>
              <w:ind w:left="28"/>
              <w:jc w:val="center"/>
              <w:rPr>
                <w:rFonts w:ascii="Arial" w:hAnsi="Arial" w:cs="Arial"/>
                <w:sz w:val="22"/>
                <w:szCs w:val="22"/>
              </w:rPr>
            </w:pPr>
            <w:r w:rsidRPr="00870B92">
              <w:rPr>
                <w:rFonts w:ascii="Arial" w:hAnsi="Arial" w:cs="Arial"/>
                <w:sz w:val="22"/>
                <w:szCs w:val="22"/>
              </w:rPr>
              <w:t>Socio Líder</w:t>
            </w:r>
          </w:p>
        </w:tc>
        <w:tc>
          <w:tcPr>
            <w:tcW w:w="0" w:type="auto"/>
            <w:vMerge/>
          </w:tcPr>
          <w:p w14:paraId="101AD89F" w14:textId="77777777" w:rsidR="003215F8" w:rsidRPr="00870B92" w:rsidRDefault="003215F8" w:rsidP="00870B92">
            <w:pPr>
              <w:spacing w:line="360" w:lineRule="auto"/>
              <w:jc w:val="center"/>
              <w:rPr>
                <w:rFonts w:ascii="Arial" w:hAnsi="Arial" w:cs="Arial"/>
                <w:sz w:val="22"/>
                <w:szCs w:val="22"/>
              </w:rPr>
            </w:pPr>
          </w:p>
        </w:tc>
      </w:tr>
      <w:tr w:rsidR="003215F8" w:rsidRPr="0021323B" w14:paraId="6B7565ED" w14:textId="77777777" w:rsidTr="008636B7">
        <w:tblPrEx>
          <w:tblW w:w="0" w:type="auto"/>
          <w:tblInd w:w="-885" w:type="dxa"/>
          <w:tblPrExChange w:id="203" w:author="Jorge Agustin Fernandez Pereira" w:date="2017-06-15T14:43:00Z">
            <w:tblPrEx>
              <w:tblW w:w="0" w:type="auto"/>
              <w:tblInd w:w="-885" w:type="dxa"/>
            </w:tblPrEx>
          </w:tblPrExChange>
        </w:tblPrEx>
        <w:trPr>
          <w:trHeight w:val="1544"/>
          <w:trPrChange w:id="204" w:author="Jorge Agustin Fernandez Pereira" w:date="2017-06-15T14:43:00Z">
            <w:trPr>
              <w:gridBefore w:val="7"/>
              <w:trHeight w:val="8822"/>
            </w:trPr>
          </w:trPrChange>
        </w:trPr>
        <w:tc>
          <w:tcPr>
            <w:tcW w:w="0" w:type="auto"/>
            <w:tcBorders>
              <w:bottom w:val="single" w:sz="4" w:space="0" w:color="auto"/>
            </w:tcBorders>
            <w:tcPrChange w:id="205" w:author="Jorge Agustin Fernandez Pereira" w:date="2017-06-15T14:43:00Z">
              <w:tcPr>
                <w:tcW w:w="0" w:type="auto"/>
                <w:tcBorders>
                  <w:bottom w:val="single" w:sz="4" w:space="0" w:color="auto"/>
                </w:tcBorders>
              </w:tcPr>
            </w:tcPrChange>
          </w:tcPr>
          <w:p w14:paraId="04495DCF" w14:textId="0070BC54" w:rsidR="003215F8" w:rsidRDefault="003215F8" w:rsidP="00FF6A6A">
            <w:pPr>
              <w:pStyle w:val="Outline"/>
              <w:numPr>
                <w:ilvl w:val="0"/>
                <w:numId w:val="16"/>
              </w:numPr>
              <w:tabs>
                <w:tab w:val="left" w:pos="459"/>
              </w:tabs>
              <w:spacing w:after="240" w:line="360" w:lineRule="auto"/>
              <w:rPr>
                <w:rFonts w:ascii="Arial" w:hAnsi="Arial" w:cs="Arial"/>
                <w:spacing w:val="-2"/>
                <w:sz w:val="22"/>
                <w:szCs w:val="22"/>
                <w:lang w:val="es-MX"/>
              </w:rPr>
            </w:pPr>
            <w:r w:rsidRPr="00870B92">
              <w:rPr>
                <w:rFonts w:ascii="Arial" w:hAnsi="Arial" w:cs="Arial"/>
                <w:spacing w:val="-2"/>
                <w:sz w:val="22"/>
                <w:szCs w:val="22"/>
                <w:lang w:val="es-MX"/>
              </w:rPr>
              <w:t xml:space="preserve">Participación en calidad de contratista, integrante de un consorcio en el porcentaje de participación, o subcontratista autorizado por la Administración Contratante en al menos </w:t>
            </w:r>
            <w:r w:rsidR="00F26BBA">
              <w:rPr>
                <w:rFonts w:ascii="Arial" w:hAnsi="Arial" w:cs="Arial"/>
                <w:spacing w:val="-2"/>
                <w:sz w:val="22"/>
                <w:szCs w:val="22"/>
                <w:lang w:val="es-MX"/>
              </w:rPr>
              <w:t>1</w:t>
            </w:r>
            <w:r w:rsidRPr="00870B92">
              <w:rPr>
                <w:rFonts w:ascii="Arial" w:hAnsi="Arial" w:cs="Arial"/>
                <w:spacing w:val="-2"/>
                <w:sz w:val="22"/>
                <w:szCs w:val="22"/>
                <w:lang w:val="es-MX"/>
              </w:rPr>
              <w:t xml:space="preserve"> </w:t>
            </w:r>
            <w:r w:rsidR="004C3976" w:rsidRPr="00F26BBA">
              <w:rPr>
                <w:rFonts w:ascii="Arial" w:hAnsi="Arial" w:cs="Arial"/>
                <w:i/>
                <w:spacing w:val="-3"/>
                <w:kern w:val="0"/>
                <w:sz w:val="22"/>
                <w:szCs w:val="22"/>
                <w:lang w:val="es-ES_tradnl"/>
              </w:rPr>
              <w:t>(</w:t>
            </w:r>
            <w:r w:rsidR="00F26BBA" w:rsidRPr="00F26BBA">
              <w:rPr>
                <w:rFonts w:ascii="Arial" w:hAnsi="Arial" w:cs="Arial"/>
                <w:i/>
                <w:spacing w:val="-3"/>
                <w:kern w:val="0"/>
                <w:sz w:val="22"/>
                <w:szCs w:val="22"/>
                <w:lang w:val="es-ES_tradnl"/>
              </w:rPr>
              <w:t xml:space="preserve">un) </w:t>
            </w:r>
            <w:r w:rsidR="00F26BBA" w:rsidRPr="00F26BBA">
              <w:rPr>
                <w:rFonts w:ascii="Arial" w:hAnsi="Arial" w:cs="Arial"/>
                <w:spacing w:val="-2"/>
                <w:sz w:val="22"/>
                <w:szCs w:val="22"/>
                <w:lang w:val="es-MX"/>
              </w:rPr>
              <w:t>contrato</w:t>
            </w:r>
            <w:r w:rsidRPr="00F26BBA">
              <w:rPr>
                <w:rFonts w:ascii="Arial" w:hAnsi="Arial" w:cs="Arial"/>
                <w:spacing w:val="-2"/>
                <w:sz w:val="22"/>
                <w:szCs w:val="22"/>
                <w:lang w:val="es-MX"/>
              </w:rPr>
              <w:t>, du</w:t>
            </w:r>
            <w:r w:rsidRPr="00870B92">
              <w:rPr>
                <w:rFonts w:ascii="Arial" w:hAnsi="Arial" w:cs="Arial"/>
                <w:spacing w:val="-2"/>
                <w:sz w:val="22"/>
                <w:szCs w:val="22"/>
                <w:lang w:val="es-MX"/>
              </w:rPr>
              <w:t xml:space="preserve">rante los últimos </w:t>
            </w:r>
            <w:r w:rsidR="00325F10">
              <w:rPr>
                <w:rFonts w:ascii="Arial" w:hAnsi="Arial" w:cs="Arial"/>
                <w:i/>
                <w:spacing w:val="-3"/>
                <w:kern w:val="0"/>
                <w:sz w:val="22"/>
                <w:szCs w:val="22"/>
                <w:lang w:val="es-ES_tradnl"/>
              </w:rPr>
              <w:t>10</w:t>
            </w:r>
            <w:r w:rsidR="003D249C" w:rsidRPr="003D249C">
              <w:rPr>
                <w:rFonts w:ascii="Arial" w:hAnsi="Arial" w:cs="Arial"/>
                <w:i/>
                <w:spacing w:val="-3"/>
                <w:kern w:val="0"/>
                <w:sz w:val="22"/>
                <w:szCs w:val="22"/>
                <w:lang w:val="es-ES_tradnl"/>
              </w:rPr>
              <w:t xml:space="preserve"> (</w:t>
            </w:r>
            <w:r w:rsidR="004C3976">
              <w:rPr>
                <w:rFonts w:ascii="Arial" w:hAnsi="Arial" w:cs="Arial"/>
                <w:i/>
                <w:spacing w:val="-3"/>
                <w:kern w:val="0"/>
                <w:sz w:val="22"/>
                <w:szCs w:val="22"/>
                <w:lang w:val="es-ES_tradnl"/>
              </w:rPr>
              <w:t>diez</w:t>
            </w:r>
            <w:r w:rsidR="003D249C" w:rsidRPr="003D249C">
              <w:rPr>
                <w:rFonts w:ascii="Arial" w:hAnsi="Arial" w:cs="Arial"/>
                <w:i/>
                <w:spacing w:val="-3"/>
                <w:kern w:val="0"/>
                <w:sz w:val="22"/>
                <w:szCs w:val="22"/>
                <w:lang w:val="es-ES_tradnl"/>
              </w:rPr>
              <w:t>)</w:t>
            </w:r>
            <w:r w:rsidRPr="003D249C">
              <w:rPr>
                <w:rFonts w:ascii="Arial" w:hAnsi="Arial" w:cs="Arial"/>
                <w:spacing w:val="-2"/>
                <w:sz w:val="22"/>
                <w:szCs w:val="22"/>
                <w:lang w:val="es-MX"/>
              </w:rPr>
              <w:t xml:space="preserve"> </w:t>
            </w:r>
            <w:r w:rsidRPr="00870B92">
              <w:rPr>
                <w:rFonts w:ascii="Arial" w:hAnsi="Arial" w:cs="Arial"/>
                <w:spacing w:val="-2"/>
                <w:sz w:val="22"/>
                <w:szCs w:val="22"/>
                <w:lang w:val="es-MX"/>
              </w:rPr>
              <w:t>años,</w:t>
            </w:r>
            <w:r w:rsidR="004C3976">
              <w:rPr>
                <w:rFonts w:ascii="Arial" w:hAnsi="Arial" w:cs="Arial"/>
                <w:spacing w:val="-2"/>
                <w:sz w:val="22"/>
                <w:szCs w:val="22"/>
                <w:lang w:val="es-MX"/>
              </w:rPr>
              <w:t xml:space="preserve"> </w:t>
            </w:r>
            <w:r w:rsidR="00EA2B8C">
              <w:rPr>
                <w:rFonts w:ascii="Arial" w:hAnsi="Arial" w:cs="Arial"/>
                <w:spacing w:val="-2"/>
                <w:sz w:val="22"/>
                <w:szCs w:val="22"/>
                <w:lang w:val="es-MX"/>
              </w:rPr>
              <w:t xml:space="preserve">de naturaleza y </w:t>
            </w:r>
            <w:r w:rsidR="00325F10">
              <w:rPr>
                <w:rFonts w:ascii="Arial" w:hAnsi="Arial" w:cs="Arial"/>
                <w:spacing w:val="-2"/>
                <w:sz w:val="22"/>
                <w:szCs w:val="22"/>
                <w:lang w:val="es-MX"/>
              </w:rPr>
              <w:t>complejidad</w:t>
            </w:r>
            <w:r w:rsidR="00325F10" w:rsidRPr="00870B92">
              <w:rPr>
                <w:rFonts w:ascii="Arial" w:hAnsi="Arial" w:cs="Arial"/>
                <w:spacing w:val="-2"/>
                <w:sz w:val="22"/>
                <w:szCs w:val="22"/>
                <w:lang w:val="es-MX"/>
              </w:rPr>
              <w:t xml:space="preserve"> similares</w:t>
            </w:r>
            <w:r w:rsidR="00BE0DB2" w:rsidRPr="00870B92">
              <w:rPr>
                <w:rFonts w:ascii="Arial" w:hAnsi="Arial" w:cs="Arial"/>
                <w:spacing w:val="-2"/>
                <w:sz w:val="22"/>
                <w:szCs w:val="22"/>
                <w:lang w:val="es-MX"/>
              </w:rPr>
              <w:t xml:space="preserve"> a las obras propuestas.</w:t>
            </w:r>
          </w:p>
          <w:p w14:paraId="0DA06FFF" w14:textId="0FBC1685" w:rsidR="003215F8" w:rsidRDefault="003215F8" w:rsidP="00FF6A6A">
            <w:pPr>
              <w:pStyle w:val="Outline"/>
              <w:numPr>
                <w:ilvl w:val="0"/>
                <w:numId w:val="16"/>
              </w:numPr>
              <w:tabs>
                <w:tab w:val="left" w:pos="318"/>
              </w:tabs>
              <w:spacing w:after="240" w:line="360" w:lineRule="auto"/>
              <w:rPr>
                <w:rFonts w:ascii="Arial" w:hAnsi="Arial" w:cs="Arial"/>
                <w:spacing w:val="-2"/>
                <w:sz w:val="22"/>
                <w:szCs w:val="22"/>
                <w:lang w:val="es-MX"/>
              </w:rPr>
            </w:pPr>
            <w:r w:rsidRPr="00870B92">
              <w:rPr>
                <w:rFonts w:ascii="Arial" w:hAnsi="Arial" w:cs="Arial"/>
                <w:spacing w:val="-2"/>
                <w:sz w:val="22"/>
                <w:szCs w:val="22"/>
                <w:lang w:val="es-MX"/>
              </w:rPr>
              <w:t xml:space="preserve">La similitud debe basarse en la escala física, la complejidad, los métodos o la tecnología, u otras características técnicas, conforme a lo </w:t>
            </w:r>
            <w:r w:rsidRPr="00870B92">
              <w:rPr>
                <w:rFonts w:ascii="Arial" w:hAnsi="Arial" w:cs="Arial"/>
                <w:spacing w:val="-2"/>
                <w:sz w:val="22"/>
                <w:szCs w:val="22"/>
                <w:lang w:val="es-MX"/>
              </w:rPr>
              <w:lastRenderedPageBreak/>
              <w:t xml:space="preserve">descrito en la Sección </w:t>
            </w:r>
            <w:r w:rsidR="00EA2B8C">
              <w:rPr>
                <w:rFonts w:ascii="Arial" w:hAnsi="Arial" w:cs="Arial"/>
                <w:b/>
                <w:spacing w:val="-2"/>
                <w:sz w:val="22"/>
                <w:szCs w:val="22"/>
                <w:lang w:val="es-MX"/>
              </w:rPr>
              <w:t>III</w:t>
            </w:r>
            <w:r w:rsidRPr="00870B92">
              <w:rPr>
                <w:rFonts w:ascii="Arial" w:hAnsi="Arial" w:cs="Arial"/>
                <w:spacing w:val="-2"/>
                <w:sz w:val="22"/>
                <w:szCs w:val="22"/>
                <w:lang w:val="es-MX"/>
              </w:rPr>
              <w:t xml:space="preserve">. Alcance de las Obras. </w:t>
            </w:r>
          </w:p>
          <w:p w14:paraId="4239D2EC" w14:textId="70C33270" w:rsidR="00214204" w:rsidRPr="001975E6" w:rsidRDefault="00214204" w:rsidP="00FF6A6A">
            <w:pPr>
              <w:numPr>
                <w:ilvl w:val="0"/>
                <w:numId w:val="16"/>
              </w:numPr>
              <w:spacing w:before="120" w:after="120"/>
              <w:rPr>
                <w:rFonts w:ascii="Arial" w:hAnsi="Arial" w:cs="Arial"/>
                <w:spacing w:val="-2"/>
                <w:kern w:val="28"/>
                <w:sz w:val="22"/>
                <w:szCs w:val="22"/>
                <w:lang w:eastAsia="en-US"/>
              </w:rPr>
            </w:pPr>
            <w:r w:rsidRPr="001975E6">
              <w:rPr>
                <w:rFonts w:ascii="Arial" w:hAnsi="Arial" w:cs="Arial"/>
                <w:spacing w:val="-2"/>
                <w:kern w:val="28"/>
                <w:sz w:val="22"/>
                <w:szCs w:val="22"/>
                <w:lang w:eastAsia="en-US"/>
              </w:rPr>
              <w:t>A efectos de la calificación se considerara obra similar, una obras hidráulica, vi</w:t>
            </w:r>
            <w:r w:rsidR="00635E67">
              <w:rPr>
                <w:rFonts w:ascii="Arial" w:hAnsi="Arial" w:cs="Arial"/>
                <w:spacing w:val="-2"/>
                <w:kern w:val="28"/>
                <w:sz w:val="22"/>
                <w:szCs w:val="22"/>
                <w:lang w:eastAsia="en-US"/>
              </w:rPr>
              <w:t>al o civil que contenga para el</w:t>
            </w:r>
            <w:r w:rsidRPr="001975E6">
              <w:rPr>
                <w:rFonts w:ascii="Arial" w:hAnsi="Arial" w:cs="Arial"/>
                <w:spacing w:val="-2"/>
                <w:kern w:val="28"/>
                <w:sz w:val="22"/>
                <w:szCs w:val="22"/>
                <w:lang w:eastAsia="en-US"/>
              </w:rPr>
              <w:t>:</w:t>
            </w:r>
          </w:p>
          <w:p w14:paraId="3F5D8E29" w14:textId="0590570E" w:rsidR="00214204" w:rsidRPr="001975E6" w:rsidRDefault="00214204" w:rsidP="00FF6A6A">
            <w:pPr>
              <w:numPr>
                <w:ilvl w:val="0"/>
                <w:numId w:val="16"/>
              </w:numPr>
              <w:spacing w:before="120" w:after="120"/>
              <w:rPr>
                <w:rFonts w:ascii="Arial" w:hAnsi="Arial" w:cs="Arial"/>
                <w:spacing w:val="-2"/>
                <w:kern w:val="28"/>
                <w:sz w:val="22"/>
                <w:szCs w:val="22"/>
                <w:lang w:eastAsia="en-US"/>
              </w:rPr>
            </w:pPr>
            <w:r w:rsidRPr="00635E67">
              <w:rPr>
                <w:rFonts w:ascii="Arial" w:hAnsi="Arial" w:cs="Arial"/>
                <w:b/>
                <w:spacing w:val="-2"/>
                <w:kern w:val="28"/>
                <w:sz w:val="22"/>
                <w:szCs w:val="22"/>
                <w:lang w:eastAsia="en-US"/>
              </w:rPr>
              <w:t>Lote 1</w:t>
            </w:r>
            <w:r w:rsidR="009B7BA1">
              <w:rPr>
                <w:rFonts w:ascii="Arial" w:hAnsi="Arial" w:cs="Arial"/>
                <w:b/>
                <w:spacing w:val="-2"/>
                <w:kern w:val="28"/>
                <w:sz w:val="22"/>
                <w:szCs w:val="22"/>
                <w:lang w:eastAsia="en-US"/>
              </w:rPr>
              <w:t>:</w:t>
            </w:r>
            <w:r w:rsidRPr="001975E6">
              <w:rPr>
                <w:rFonts w:ascii="Arial" w:hAnsi="Arial" w:cs="Arial"/>
                <w:spacing w:val="-2"/>
                <w:kern w:val="28"/>
                <w:sz w:val="22"/>
                <w:szCs w:val="22"/>
                <w:lang w:eastAsia="en-US"/>
              </w:rPr>
              <w:t xml:space="preserve"> de por lo menos </w:t>
            </w:r>
            <w:r w:rsidR="00325F10">
              <w:rPr>
                <w:rFonts w:ascii="Arial" w:hAnsi="Arial" w:cs="Arial"/>
                <w:spacing w:val="-2"/>
                <w:kern w:val="28"/>
                <w:sz w:val="22"/>
                <w:szCs w:val="22"/>
                <w:lang w:eastAsia="en-US"/>
              </w:rPr>
              <w:t>500.000</w:t>
            </w:r>
            <w:r w:rsidRPr="001975E6">
              <w:rPr>
                <w:rFonts w:ascii="Arial" w:hAnsi="Arial" w:cs="Arial"/>
                <w:spacing w:val="-2"/>
                <w:kern w:val="28"/>
                <w:sz w:val="22"/>
                <w:szCs w:val="22"/>
                <w:lang w:eastAsia="en-US"/>
              </w:rPr>
              <w:t xml:space="preserve"> M3 de excavación o remoción de sedimentos.  </w:t>
            </w:r>
          </w:p>
          <w:p w14:paraId="0323A05A" w14:textId="2BD40529" w:rsidR="00214204" w:rsidRPr="001975E6" w:rsidRDefault="00214204" w:rsidP="00FF6A6A">
            <w:pPr>
              <w:numPr>
                <w:ilvl w:val="0"/>
                <w:numId w:val="16"/>
              </w:numPr>
              <w:spacing w:before="120" w:after="120"/>
              <w:rPr>
                <w:rFonts w:ascii="Arial" w:hAnsi="Arial" w:cs="Arial"/>
                <w:spacing w:val="-2"/>
                <w:kern w:val="28"/>
                <w:sz w:val="22"/>
                <w:szCs w:val="22"/>
                <w:lang w:eastAsia="en-US"/>
              </w:rPr>
            </w:pPr>
            <w:r w:rsidRPr="001975E6">
              <w:rPr>
                <w:rFonts w:ascii="Arial" w:hAnsi="Arial" w:cs="Arial"/>
                <w:spacing w:val="-2"/>
                <w:kern w:val="28"/>
                <w:sz w:val="22"/>
                <w:szCs w:val="22"/>
                <w:lang w:eastAsia="en-US"/>
              </w:rPr>
              <w:t xml:space="preserve"> </w:t>
            </w:r>
            <w:r w:rsidRPr="00635E67">
              <w:rPr>
                <w:rFonts w:ascii="Arial" w:hAnsi="Arial" w:cs="Arial"/>
                <w:b/>
                <w:spacing w:val="-2"/>
                <w:kern w:val="28"/>
                <w:sz w:val="22"/>
                <w:szCs w:val="22"/>
                <w:lang w:eastAsia="en-US"/>
              </w:rPr>
              <w:t>Lote 2</w:t>
            </w:r>
            <w:r w:rsidR="009B7BA1">
              <w:rPr>
                <w:rFonts w:ascii="Arial" w:hAnsi="Arial" w:cs="Arial"/>
                <w:b/>
                <w:spacing w:val="-2"/>
                <w:kern w:val="28"/>
                <w:sz w:val="22"/>
                <w:szCs w:val="22"/>
                <w:lang w:eastAsia="en-US"/>
              </w:rPr>
              <w:t>:</w:t>
            </w:r>
            <w:r w:rsidRPr="001975E6">
              <w:rPr>
                <w:rFonts w:ascii="Arial" w:hAnsi="Arial" w:cs="Arial"/>
                <w:spacing w:val="-2"/>
                <w:kern w:val="28"/>
                <w:sz w:val="22"/>
                <w:szCs w:val="22"/>
                <w:lang w:eastAsia="en-US"/>
              </w:rPr>
              <w:t xml:space="preserve"> de por lo menos </w:t>
            </w:r>
            <w:r w:rsidR="00325F10">
              <w:rPr>
                <w:rFonts w:ascii="Arial" w:hAnsi="Arial" w:cs="Arial"/>
                <w:spacing w:val="-2"/>
                <w:kern w:val="28"/>
                <w:sz w:val="22"/>
                <w:szCs w:val="22"/>
                <w:lang w:eastAsia="en-US"/>
              </w:rPr>
              <w:t>250.000</w:t>
            </w:r>
            <w:r w:rsidRPr="001975E6">
              <w:rPr>
                <w:rFonts w:ascii="Arial" w:hAnsi="Arial" w:cs="Arial"/>
                <w:spacing w:val="-2"/>
                <w:kern w:val="28"/>
                <w:sz w:val="22"/>
                <w:szCs w:val="22"/>
                <w:lang w:eastAsia="en-US"/>
              </w:rPr>
              <w:t xml:space="preserve"> m3 de movimiento de suelo, desbroce y remoción de sedimentos y</w:t>
            </w:r>
          </w:p>
          <w:p w14:paraId="08CB4DED" w14:textId="2ECD9EF1" w:rsidR="00214204" w:rsidRPr="001975E6" w:rsidRDefault="00214204" w:rsidP="00FF6A6A">
            <w:pPr>
              <w:numPr>
                <w:ilvl w:val="0"/>
                <w:numId w:val="16"/>
              </w:numPr>
              <w:spacing w:before="120" w:after="120"/>
              <w:rPr>
                <w:rFonts w:ascii="Arial" w:hAnsi="Arial" w:cs="Arial"/>
                <w:spacing w:val="-2"/>
                <w:kern w:val="28"/>
                <w:sz w:val="22"/>
                <w:szCs w:val="22"/>
                <w:lang w:eastAsia="en-US"/>
              </w:rPr>
            </w:pPr>
            <w:r w:rsidRPr="001975E6">
              <w:rPr>
                <w:rFonts w:ascii="Arial" w:hAnsi="Arial" w:cs="Arial"/>
                <w:spacing w:val="-2"/>
                <w:kern w:val="28"/>
                <w:sz w:val="22"/>
                <w:szCs w:val="22"/>
                <w:lang w:eastAsia="en-US"/>
              </w:rPr>
              <w:t xml:space="preserve"> </w:t>
            </w:r>
            <w:r w:rsidRPr="00635E67">
              <w:rPr>
                <w:rFonts w:ascii="Arial" w:hAnsi="Arial" w:cs="Arial"/>
                <w:b/>
                <w:spacing w:val="-2"/>
                <w:kern w:val="28"/>
                <w:sz w:val="22"/>
                <w:szCs w:val="22"/>
                <w:lang w:eastAsia="en-US"/>
              </w:rPr>
              <w:t>Lote 3</w:t>
            </w:r>
            <w:r w:rsidR="009B7BA1">
              <w:rPr>
                <w:rFonts w:ascii="Arial" w:hAnsi="Arial" w:cs="Arial"/>
                <w:b/>
                <w:spacing w:val="-2"/>
                <w:kern w:val="28"/>
                <w:sz w:val="22"/>
                <w:szCs w:val="22"/>
                <w:lang w:eastAsia="en-US"/>
              </w:rPr>
              <w:t>:</w:t>
            </w:r>
            <w:r w:rsidRPr="001975E6">
              <w:rPr>
                <w:rFonts w:ascii="Arial" w:hAnsi="Arial" w:cs="Arial"/>
                <w:spacing w:val="-2"/>
                <w:kern w:val="28"/>
                <w:sz w:val="22"/>
                <w:szCs w:val="22"/>
                <w:lang w:eastAsia="en-US"/>
              </w:rPr>
              <w:t xml:space="preserve"> se considerará todo movimiento de suelo de préstamo, volumen de terraplén construido (20.000 m3) y concluido, presas de tierra hasta 40.000 m3, limpieza y desbroce volumen comprobado de (30.000 m3), construcción de al menos 5 (cinco) Tajamares volumen comprobado de (1000 m3). y de al menos </w:t>
            </w:r>
            <w:r>
              <w:rPr>
                <w:rFonts w:ascii="Arial" w:hAnsi="Arial" w:cs="Arial"/>
                <w:spacing w:val="-2"/>
                <w:kern w:val="28"/>
                <w:sz w:val="22"/>
                <w:szCs w:val="22"/>
                <w:lang w:eastAsia="en-US"/>
              </w:rPr>
              <w:t>7</w:t>
            </w:r>
            <w:r w:rsidRPr="001975E6">
              <w:rPr>
                <w:rFonts w:ascii="Arial" w:hAnsi="Arial" w:cs="Arial"/>
                <w:spacing w:val="-2"/>
                <w:kern w:val="28"/>
                <w:sz w:val="22"/>
                <w:szCs w:val="22"/>
                <w:lang w:eastAsia="en-US"/>
              </w:rPr>
              <w:t xml:space="preserve"> </w:t>
            </w:r>
            <w:r>
              <w:rPr>
                <w:rFonts w:ascii="Arial" w:hAnsi="Arial" w:cs="Arial"/>
                <w:spacing w:val="-2"/>
                <w:kern w:val="28"/>
                <w:sz w:val="22"/>
                <w:szCs w:val="22"/>
                <w:lang w:eastAsia="en-US"/>
              </w:rPr>
              <w:t xml:space="preserve">(siete) </w:t>
            </w:r>
            <w:r w:rsidRPr="001975E6">
              <w:rPr>
                <w:rFonts w:ascii="Arial" w:hAnsi="Arial" w:cs="Arial"/>
                <w:spacing w:val="-2"/>
                <w:kern w:val="28"/>
                <w:sz w:val="22"/>
                <w:szCs w:val="22"/>
                <w:lang w:eastAsia="en-US"/>
              </w:rPr>
              <w:t xml:space="preserve">pozos perforados y concluidos en la zona del Chaco paraguayo.  </w:t>
            </w:r>
          </w:p>
          <w:p w14:paraId="7C643CDA" w14:textId="1AE0CBE1" w:rsidR="003215F8" w:rsidRPr="00325F10" w:rsidRDefault="003215F8" w:rsidP="00325F10">
            <w:pPr>
              <w:pStyle w:val="Outline"/>
              <w:numPr>
                <w:ilvl w:val="0"/>
                <w:numId w:val="16"/>
              </w:numPr>
              <w:tabs>
                <w:tab w:val="left" w:pos="318"/>
              </w:tabs>
              <w:spacing w:after="240" w:line="360" w:lineRule="auto"/>
              <w:rPr>
                <w:rFonts w:ascii="Arial" w:hAnsi="Arial" w:cs="Arial"/>
                <w:spacing w:val="-2"/>
                <w:sz w:val="22"/>
                <w:szCs w:val="22"/>
                <w:lang w:val="es-MX"/>
              </w:rPr>
            </w:pPr>
            <w:r w:rsidRPr="00870B92">
              <w:rPr>
                <w:rFonts w:ascii="Arial" w:hAnsi="Arial" w:cs="Arial"/>
                <w:spacing w:val="-2"/>
                <w:sz w:val="22"/>
                <w:szCs w:val="22"/>
                <w:lang w:val="es-MX"/>
              </w:rPr>
              <w:t>A fin de cumplir este requisito, las obras</w:t>
            </w:r>
            <w:r w:rsidR="004052CB">
              <w:rPr>
                <w:rFonts w:ascii="Arial" w:hAnsi="Arial" w:cs="Arial"/>
                <w:spacing w:val="-2"/>
                <w:sz w:val="22"/>
                <w:szCs w:val="22"/>
                <w:lang w:val="es-MX"/>
              </w:rPr>
              <w:t xml:space="preserve"> deberán estar terminadas</w:t>
            </w:r>
            <w:r w:rsidRPr="00870B92">
              <w:rPr>
                <w:rFonts w:ascii="Arial" w:hAnsi="Arial" w:cs="Arial"/>
                <w:spacing w:val="-2"/>
                <w:sz w:val="22"/>
                <w:szCs w:val="22"/>
                <w:lang w:val="es-MX"/>
              </w:rPr>
              <w:t xml:space="preserve">, y el </w:t>
            </w:r>
            <w:r w:rsidRPr="00870B92">
              <w:rPr>
                <w:rFonts w:ascii="Arial" w:hAnsi="Arial" w:cs="Arial"/>
                <w:spacing w:val="-2"/>
                <w:sz w:val="22"/>
                <w:szCs w:val="22"/>
                <w:lang w:val="es-MX"/>
              </w:rPr>
              <w:lastRenderedPageBreak/>
              <w:t>desempeño d</w:t>
            </w:r>
            <w:r w:rsidR="00BE0DB2" w:rsidRPr="00870B92">
              <w:rPr>
                <w:rFonts w:ascii="Arial" w:hAnsi="Arial" w:cs="Arial"/>
                <w:spacing w:val="-2"/>
                <w:sz w:val="22"/>
                <w:szCs w:val="22"/>
                <w:lang w:val="es-MX"/>
              </w:rPr>
              <w:t>eberá haber</w:t>
            </w:r>
            <w:ins w:id="206" w:author="Jorge Agustin Fernandez Pereira" w:date="2017-06-15T14:43:00Z">
              <w:r w:rsidR="008636B7">
                <w:rPr>
                  <w:rFonts w:ascii="Arial" w:hAnsi="Arial" w:cs="Arial"/>
                  <w:spacing w:val="-2"/>
                  <w:sz w:val="22"/>
                  <w:szCs w:val="22"/>
                  <w:lang w:val="es-MX"/>
                </w:rPr>
                <w:t xml:space="preserve"> </w:t>
              </w:r>
            </w:ins>
            <w:del w:id="207" w:author="Jorge Agustin Fernandez Pereira" w:date="2017-06-15T14:43:00Z">
              <w:r w:rsidR="00BE0DB2" w:rsidRPr="00870B92" w:rsidDel="008636B7">
                <w:rPr>
                  <w:rFonts w:ascii="Arial" w:hAnsi="Arial" w:cs="Arial"/>
                  <w:spacing w:val="-2"/>
                  <w:sz w:val="22"/>
                  <w:szCs w:val="22"/>
                  <w:lang w:val="es-MX"/>
                </w:rPr>
                <w:delText xml:space="preserve"> </w:delText>
              </w:r>
            </w:del>
            <w:r w:rsidR="00BE0DB2" w:rsidRPr="00870B92">
              <w:rPr>
                <w:rFonts w:ascii="Arial" w:hAnsi="Arial" w:cs="Arial"/>
                <w:spacing w:val="-2"/>
                <w:sz w:val="22"/>
                <w:szCs w:val="22"/>
                <w:lang w:val="es-MX"/>
              </w:rPr>
              <w:t>sido satisfactorio.</w:t>
            </w:r>
          </w:p>
        </w:tc>
        <w:tc>
          <w:tcPr>
            <w:tcW w:w="0" w:type="auto"/>
            <w:tcBorders>
              <w:bottom w:val="single" w:sz="4" w:space="0" w:color="auto"/>
            </w:tcBorders>
            <w:tcPrChange w:id="208" w:author="Jorge Agustin Fernandez Pereira" w:date="2017-06-15T14:43:00Z">
              <w:tcPr>
                <w:tcW w:w="0" w:type="auto"/>
                <w:tcBorders>
                  <w:bottom w:val="single" w:sz="4" w:space="0" w:color="auto"/>
                </w:tcBorders>
              </w:tcPr>
            </w:tcPrChange>
          </w:tcPr>
          <w:p w14:paraId="2C7F6BDC"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lastRenderedPageBreak/>
              <w:t xml:space="preserve">Debe cumplir con el requisito. </w:t>
            </w:r>
          </w:p>
          <w:p w14:paraId="2F59A9B8" w14:textId="77777777" w:rsidR="003215F8" w:rsidRPr="00870B92" w:rsidRDefault="003215F8" w:rsidP="00870B92">
            <w:pPr>
              <w:spacing w:line="360" w:lineRule="auto"/>
              <w:rPr>
                <w:rFonts w:ascii="Arial" w:hAnsi="Arial" w:cs="Arial"/>
                <w:sz w:val="22"/>
                <w:szCs w:val="22"/>
              </w:rPr>
            </w:pPr>
          </w:p>
        </w:tc>
        <w:tc>
          <w:tcPr>
            <w:tcW w:w="0" w:type="auto"/>
            <w:tcBorders>
              <w:bottom w:val="single" w:sz="4" w:space="0" w:color="auto"/>
            </w:tcBorders>
            <w:tcPrChange w:id="209" w:author="Jorge Agustin Fernandez Pereira" w:date="2017-06-15T14:43:00Z">
              <w:tcPr>
                <w:tcW w:w="0" w:type="auto"/>
                <w:tcBorders>
                  <w:bottom w:val="single" w:sz="4" w:space="0" w:color="auto"/>
                </w:tcBorders>
              </w:tcPr>
            </w:tcPrChange>
          </w:tcPr>
          <w:p w14:paraId="1DD0C6AC"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Debe cumplir con el requisito. </w:t>
            </w:r>
          </w:p>
          <w:p w14:paraId="6D626B41" w14:textId="77777777" w:rsidR="003215F8" w:rsidRPr="00870B92" w:rsidRDefault="003215F8" w:rsidP="00870B92">
            <w:pPr>
              <w:spacing w:line="360" w:lineRule="auto"/>
              <w:ind w:left="26"/>
              <w:jc w:val="center"/>
              <w:rPr>
                <w:rFonts w:ascii="Arial" w:hAnsi="Arial" w:cs="Arial"/>
                <w:sz w:val="22"/>
                <w:szCs w:val="22"/>
              </w:rPr>
            </w:pPr>
          </w:p>
        </w:tc>
        <w:tc>
          <w:tcPr>
            <w:tcW w:w="0" w:type="auto"/>
            <w:tcBorders>
              <w:bottom w:val="single" w:sz="4" w:space="0" w:color="auto"/>
            </w:tcBorders>
            <w:tcPrChange w:id="210" w:author="Jorge Agustin Fernandez Pereira" w:date="2017-06-15T14:43:00Z">
              <w:tcPr>
                <w:tcW w:w="0" w:type="auto"/>
                <w:tcBorders>
                  <w:bottom w:val="single" w:sz="4" w:space="0" w:color="auto"/>
                </w:tcBorders>
              </w:tcPr>
            </w:tcPrChange>
          </w:tcPr>
          <w:p w14:paraId="73B99459" w14:textId="28BFF323" w:rsidR="003215F8" w:rsidRPr="00870B92" w:rsidRDefault="003215F8" w:rsidP="003D249C">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003D249C" w:rsidRPr="003D249C">
              <w:rPr>
                <w:rFonts w:ascii="Arial" w:hAnsi="Arial" w:cs="Arial"/>
                <w:i/>
                <w:spacing w:val="-3"/>
                <w:sz w:val="22"/>
                <w:szCs w:val="22"/>
                <w:lang w:val="es-ES_tradnl" w:eastAsia="en-US"/>
              </w:rPr>
              <w:t>25 % (veinticinco por ciento)</w:t>
            </w:r>
            <w:r w:rsidRPr="003D249C">
              <w:rPr>
                <w:rFonts w:ascii="Arial" w:hAnsi="Arial" w:cs="Arial"/>
                <w:spacing w:val="-2"/>
                <w:sz w:val="22"/>
                <w:szCs w:val="22"/>
                <w:lang w:val="es-MX"/>
              </w:rPr>
              <w:t xml:space="preserve"> </w:t>
            </w:r>
            <w:r w:rsidRPr="00870B92">
              <w:rPr>
                <w:rFonts w:ascii="Arial" w:hAnsi="Arial" w:cs="Arial"/>
                <w:spacing w:val="-2"/>
                <w:sz w:val="22"/>
                <w:szCs w:val="22"/>
                <w:lang w:val="es-MX"/>
              </w:rPr>
              <w:t>de los requisitos mínimos requeridos.</w:t>
            </w:r>
          </w:p>
        </w:tc>
        <w:tc>
          <w:tcPr>
            <w:tcW w:w="0" w:type="auto"/>
            <w:tcBorders>
              <w:bottom w:val="single" w:sz="4" w:space="0" w:color="auto"/>
            </w:tcBorders>
            <w:tcPrChange w:id="211" w:author="Jorge Agustin Fernandez Pereira" w:date="2017-06-15T14:43:00Z">
              <w:tcPr>
                <w:tcW w:w="0" w:type="auto"/>
                <w:tcBorders>
                  <w:bottom w:val="single" w:sz="4" w:space="0" w:color="auto"/>
                </w:tcBorders>
              </w:tcPr>
            </w:tcPrChange>
          </w:tcPr>
          <w:p w14:paraId="317CFE5D" w14:textId="73AF9B94" w:rsidR="003215F8" w:rsidRPr="00870B92" w:rsidRDefault="003215F8" w:rsidP="003D249C">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003D249C" w:rsidRPr="003D249C">
              <w:rPr>
                <w:rFonts w:ascii="Arial" w:hAnsi="Arial" w:cs="Arial"/>
                <w:i/>
                <w:spacing w:val="-3"/>
                <w:sz w:val="22"/>
                <w:szCs w:val="22"/>
                <w:lang w:val="es-ES_tradnl" w:eastAsia="en-US"/>
              </w:rPr>
              <w:t>3</w:t>
            </w:r>
            <w:r w:rsidRPr="003D249C">
              <w:rPr>
                <w:rFonts w:ascii="Arial" w:hAnsi="Arial" w:cs="Arial"/>
                <w:i/>
                <w:spacing w:val="-3"/>
                <w:sz w:val="22"/>
                <w:szCs w:val="22"/>
                <w:lang w:val="es-ES_tradnl" w:eastAsia="en-US"/>
              </w:rPr>
              <w:t xml:space="preserve">0% </w:t>
            </w:r>
            <w:r w:rsidRPr="00870B92">
              <w:rPr>
                <w:rFonts w:ascii="Arial" w:hAnsi="Arial" w:cs="Arial"/>
                <w:spacing w:val="-2"/>
                <w:sz w:val="22"/>
                <w:szCs w:val="22"/>
                <w:lang w:val="es-MX"/>
              </w:rPr>
              <w:t>de los requisitos mínimos requeridos.</w:t>
            </w:r>
          </w:p>
        </w:tc>
        <w:tc>
          <w:tcPr>
            <w:tcW w:w="0" w:type="auto"/>
            <w:tcBorders>
              <w:bottom w:val="single" w:sz="4" w:space="0" w:color="auto"/>
            </w:tcBorders>
            <w:tcPrChange w:id="212" w:author="Jorge Agustin Fernandez Pereira" w:date="2017-06-15T14:43:00Z">
              <w:tcPr>
                <w:tcW w:w="0" w:type="auto"/>
                <w:tcBorders>
                  <w:bottom w:val="single" w:sz="4" w:space="0" w:color="auto"/>
                </w:tcBorders>
              </w:tcPr>
            </w:tcPrChange>
          </w:tcPr>
          <w:p w14:paraId="2336FC25"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Completar los </w:t>
            </w:r>
            <w:r w:rsidRPr="00870B92">
              <w:rPr>
                <w:rFonts w:ascii="Arial" w:hAnsi="Arial" w:cs="Arial"/>
                <w:b/>
                <w:sz w:val="22"/>
                <w:szCs w:val="22"/>
              </w:rPr>
              <w:t xml:space="preserve">Formulario N° </w:t>
            </w:r>
            <w:r w:rsidR="008B2E16" w:rsidRPr="00870B92">
              <w:rPr>
                <w:rFonts w:ascii="Arial" w:hAnsi="Arial" w:cs="Arial"/>
                <w:b/>
                <w:sz w:val="22"/>
                <w:szCs w:val="22"/>
              </w:rPr>
              <w:t>8</w:t>
            </w:r>
            <w:r w:rsidRPr="00870B92">
              <w:rPr>
                <w:rFonts w:ascii="Arial" w:hAnsi="Arial" w:cs="Arial"/>
                <w:b/>
                <w:sz w:val="22"/>
                <w:szCs w:val="22"/>
              </w:rPr>
              <w:t>,</w:t>
            </w:r>
            <w:r w:rsidRPr="00870B92">
              <w:rPr>
                <w:rFonts w:ascii="Arial" w:hAnsi="Arial" w:cs="Arial"/>
                <w:sz w:val="22"/>
                <w:szCs w:val="22"/>
              </w:rPr>
              <w:t xml:space="preserve"> y presentar los documentos probatorios que se indiquen en el </w:t>
            </w:r>
            <w:r w:rsidRPr="00870B92">
              <w:rPr>
                <w:rFonts w:ascii="Arial" w:hAnsi="Arial" w:cs="Arial"/>
                <w:b/>
                <w:sz w:val="22"/>
                <w:szCs w:val="22"/>
              </w:rPr>
              <w:t>Anexo I, G</w:t>
            </w:r>
            <w:r w:rsidRPr="00870B92">
              <w:rPr>
                <w:rFonts w:ascii="Arial" w:hAnsi="Arial" w:cs="Arial"/>
                <w:sz w:val="22"/>
                <w:szCs w:val="22"/>
              </w:rPr>
              <w:t>).</w:t>
            </w:r>
          </w:p>
          <w:p w14:paraId="0F73E06D" w14:textId="77777777" w:rsidR="003215F8" w:rsidRPr="00870B92" w:rsidRDefault="003215F8" w:rsidP="00870B92">
            <w:pPr>
              <w:spacing w:line="360" w:lineRule="auto"/>
              <w:rPr>
                <w:rFonts w:ascii="Arial" w:hAnsi="Arial" w:cs="Arial"/>
                <w:sz w:val="22"/>
                <w:szCs w:val="22"/>
              </w:rPr>
            </w:pPr>
          </w:p>
        </w:tc>
      </w:tr>
      <w:tr w:rsidR="003215F8" w:rsidRPr="0021323B" w14:paraId="532B3C24" w14:textId="77777777" w:rsidTr="00232C2D">
        <w:trPr>
          <w:trHeight w:val="2975"/>
        </w:trPr>
        <w:tc>
          <w:tcPr>
            <w:tcW w:w="0" w:type="auto"/>
            <w:tcBorders>
              <w:bottom w:val="single" w:sz="4" w:space="0" w:color="auto"/>
            </w:tcBorders>
          </w:tcPr>
          <w:p w14:paraId="017F96DF" w14:textId="639F07FF" w:rsidR="003215F8" w:rsidRPr="00BC71B0" w:rsidRDefault="003215F8" w:rsidP="00FF6A6A">
            <w:pPr>
              <w:pStyle w:val="Outline"/>
              <w:numPr>
                <w:ilvl w:val="0"/>
                <w:numId w:val="16"/>
              </w:numPr>
              <w:tabs>
                <w:tab w:val="left" w:pos="459"/>
              </w:tabs>
              <w:spacing w:after="240" w:line="360" w:lineRule="auto"/>
              <w:rPr>
                <w:rFonts w:ascii="Arial" w:hAnsi="Arial" w:cs="Arial"/>
                <w:i/>
                <w:spacing w:val="-2"/>
                <w:sz w:val="22"/>
                <w:szCs w:val="22"/>
                <w:lang w:val="es-MX"/>
              </w:rPr>
            </w:pPr>
            <w:r w:rsidRPr="00870B92">
              <w:rPr>
                <w:rFonts w:ascii="Arial" w:hAnsi="Arial" w:cs="Arial"/>
                <w:spacing w:val="-2"/>
                <w:sz w:val="22"/>
                <w:szCs w:val="22"/>
                <w:lang w:val="es-MX"/>
              </w:rPr>
              <w:lastRenderedPageBreak/>
              <w:t xml:space="preserve">“Contar </w:t>
            </w:r>
            <w:r w:rsidR="00F822DE">
              <w:rPr>
                <w:rFonts w:ascii="Arial" w:hAnsi="Arial" w:cs="Arial"/>
                <w:spacing w:val="-2"/>
                <w:sz w:val="22"/>
                <w:szCs w:val="22"/>
                <w:lang w:val="es-MX"/>
              </w:rPr>
              <w:t xml:space="preserve">con experiencia mínima para el </w:t>
            </w:r>
            <w:r w:rsidRPr="00870B92">
              <w:rPr>
                <w:rFonts w:ascii="Arial" w:hAnsi="Arial" w:cs="Arial"/>
                <w:spacing w:val="-2"/>
                <w:sz w:val="22"/>
                <w:szCs w:val="22"/>
                <w:lang w:val="es-MX"/>
              </w:rPr>
              <w:t xml:space="preserve">contrato que antecede u otros contratos, ejecutados en el período </w:t>
            </w:r>
            <w:r w:rsidR="00214204" w:rsidRPr="00B7658F">
              <w:rPr>
                <w:rFonts w:ascii="Arial" w:hAnsi="Arial" w:cs="Arial"/>
                <w:i/>
                <w:spacing w:val="-3"/>
                <w:kern w:val="0"/>
                <w:sz w:val="22"/>
                <w:szCs w:val="22"/>
                <w:lang w:val="es-ES_tradnl"/>
              </w:rPr>
              <w:t xml:space="preserve">2011-2016 </w:t>
            </w:r>
            <w:r w:rsidRPr="00B7658F">
              <w:rPr>
                <w:rFonts w:ascii="Arial" w:hAnsi="Arial" w:cs="Arial"/>
                <w:spacing w:val="-2"/>
                <w:sz w:val="22"/>
                <w:szCs w:val="22"/>
                <w:lang w:val="es-MX"/>
              </w:rPr>
              <w:t xml:space="preserve">  en las siguient</w:t>
            </w:r>
            <w:r w:rsidRPr="00870B92">
              <w:rPr>
                <w:rFonts w:ascii="Arial" w:hAnsi="Arial" w:cs="Arial"/>
                <w:spacing w:val="-2"/>
                <w:sz w:val="22"/>
                <w:szCs w:val="22"/>
                <w:lang w:val="es-MX"/>
              </w:rPr>
              <w:t xml:space="preserve">es actividades clave: </w:t>
            </w:r>
          </w:p>
          <w:p w14:paraId="7424F62A" w14:textId="456C1CD4" w:rsidR="00BC71B0" w:rsidRPr="001975E6" w:rsidRDefault="00BC71B0" w:rsidP="00FF6A6A">
            <w:pPr>
              <w:numPr>
                <w:ilvl w:val="0"/>
                <w:numId w:val="16"/>
              </w:numPr>
              <w:spacing w:before="120" w:after="120"/>
              <w:rPr>
                <w:rFonts w:ascii="Arial" w:hAnsi="Arial" w:cs="Arial"/>
                <w:spacing w:val="-2"/>
                <w:kern w:val="28"/>
                <w:sz w:val="22"/>
                <w:szCs w:val="22"/>
                <w:lang w:eastAsia="en-US"/>
              </w:rPr>
            </w:pPr>
            <w:r w:rsidRPr="00F822DE">
              <w:rPr>
                <w:rFonts w:ascii="Arial" w:hAnsi="Arial" w:cs="Arial"/>
                <w:b/>
                <w:spacing w:val="-2"/>
                <w:kern w:val="28"/>
                <w:sz w:val="22"/>
                <w:szCs w:val="22"/>
                <w:lang w:eastAsia="en-US"/>
              </w:rPr>
              <w:t>Lote 1</w:t>
            </w:r>
            <w:r w:rsidR="00F822DE">
              <w:rPr>
                <w:rFonts w:ascii="Arial" w:hAnsi="Arial" w:cs="Arial"/>
                <w:spacing w:val="-2"/>
                <w:kern w:val="28"/>
                <w:sz w:val="22"/>
                <w:szCs w:val="22"/>
                <w:lang w:eastAsia="en-US"/>
              </w:rPr>
              <w:t>:</w:t>
            </w:r>
            <w:r w:rsidRPr="001975E6">
              <w:rPr>
                <w:rFonts w:ascii="Arial" w:hAnsi="Arial" w:cs="Arial"/>
                <w:spacing w:val="-2"/>
                <w:kern w:val="28"/>
                <w:sz w:val="22"/>
                <w:szCs w:val="22"/>
                <w:lang w:eastAsia="en-US"/>
              </w:rPr>
              <w:t xml:space="preserve"> de por lo menos </w:t>
            </w:r>
            <w:r w:rsidR="00B7658F">
              <w:rPr>
                <w:rFonts w:ascii="Arial" w:hAnsi="Arial" w:cs="Arial"/>
                <w:spacing w:val="-2"/>
                <w:kern w:val="28"/>
                <w:sz w:val="22"/>
                <w:szCs w:val="22"/>
                <w:lang w:eastAsia="en-US"/>
              </w:rPr>
              <w:t>1.0</w:t>
            </w:r>
            <w:r w:rsidRPr="001975E6">
              <w:rPr>
                <w:rFonts w:ascii="Arial" w:hAnsi="Arial" w:cs="Arial"/>
                <w:spacing w:val="-2"/>
                <w:kern w:val="28"/>
                <w:sz w:val="22"/>
                <w:szCs w:val="22"/>
                <w:lang w:eastAsia="en-US"/>
              </w:rPr>
              <w:t xml:space="preserve">00.000 M3 de excavación o remoción de sedimentos.  </w:t>
            </w:r>
          </w:p>
          <w:p w14:paraId="2C4F5EEC" w14:textId="77777777" w:rsidR="00C91012" w:rsidRPr="001975E6" w:rsidRDefault="00BC71B0" w:rsidP="00C91012">
            <w:pPr>
              <w:numPr>
                <w:ilvl w:val="0"/>
                <w:numId w:val="16"/>
              </w:numPr>
              <w:spacing w:before="120" w:after="120"/>
              <w:rPr>
                <w:rFonts w:ascii="Arial" w:hAnsi="Arial" w:cs="Arial"/>
                <w:spacing w:val="-2"/>
                <w:kern w:val="28"/>
                <w:sz w:val="22"/>
                <w:szCs w:val="22"/>
                <w:lang w:eastAsia="en-US"/>
              </w:rPr>
            </w:pPr>
            <w:r w:rsidRPr="001975E6">
              <w:rPr>
                <w:rFonts w:ascii="Arial" w:hAnsi="Arial" w:cs="Arial"/>
                <w:spacing w:val="-2"/>
                <w:kern w:val="28"/>
                <w:sz w:val="22"/>
                <w:szCs w:val="22"/>
                <w:lang w:eastAsia="en-US"/>
              </w:rPr>
              <w:t xml:space="preserve"> </w:t>
            </w:r>
            <w:r w:rsidRPr="00F822DE">
              <w:rPr>
                <w:rFonts w:ascii="Arial" w:hAnsi="Arial" w:cs="Arial"/>
                <w:b/>
                <w:spacing w:val="-2"/>
                <w:kern w:val="28"/>
                <w:sz w:val="22"/>
                <w:szCs w:val="22"/>
                <w:lang w:eastAsia="en-US"/>
              </w:rPr>
              <w:t>Lote 2</w:t>
            </w:r>
            <w:r w:rsidR="00F822DE">
              <w:rPr>
                <w:rFonts w:ascii="Arial" w:hAnsi="Arial" w:cs="Arial"/>
                <w:b/>
                <w:spacing w:val="-2"/>
                <w:kern w:val="28"/>
                <w:sz w:val="22"/>
                <w:szCs w:val="22"/>
                <w:lang w:eastAsia="en-US"/>
              </w:rPr>
              <w:t>:</w:t>
            </w:r>
            <w:r w:rsidRPr="001975E6">
              <w:rPr>
                <w:rFonts w:ascii="Arial" w:hAnsi="Arial" w:cs="Arial"/>
                <w:spacing w:val="-2"/>
                <w:kern w:val="28"/>
                <w:sz w:val="22"/>
                <w:szCs w:val="22"/>
                <w:lang w:eastAsia="en-US"/>
              </w:rPr>
              <w:t xml:space="preserve"> de por lo menos </w:t>
            </w:r>
            <w:r w:rsidR="00B7658F">
              <w:rPr>
                <w:rFonts w:ascii="Arial" w:hAnsi="Arial" w:cs="Arial"/>
                <w:spacing w:val="-2"/>
                <w:kern w:val="28"/>
                <w:sz w:val="22"/>
                <w:szCs w:val="22"/>
                <w:lang w:eastAsia="en-US"/>
              </w:rPr>
              <w:t>1.000</w:t>
            </w:r>
            <w:r w:rsidRPr="001975E6">
              <w:rPr>
                <w:rFonts w:ascii="Arial" w:hAnsi="Arial" w:cs="Arial"/>
                <w:spacing w:val="-2"/>
                <w:kern w:val="28"/>
                <w:sz w:val="22"/>
                <w:szCs w:val="22"/>
                <w:lang w:eastAsia="en-US"/>
              </w:rPr>
              <w:t xml:space="preserve">.000 m3 </w:t>
            </w:r>
            <w:r w:rsidR="00C91012" w:rsidRPr="001975E6">
              <w:rPr>
                <w:rFonts w:ascii="Arial" w:hAnsi="Arial" w:cs="Arial"/>
                <w:spacing w:val="-2"/>
                <w:kern w:val="28"/>
                <w:sz w:val="22"/>
                <w:szCs w:val="22"/>
                <w:lang w:eastAsia="en-US"/>
              </w:rPr>
              <w:t xml:space="preserve">de excavación o remoción de sedimentos.  </w:t>
            </w:r>
          </w:p>
          <w:p w14:paraId="0DC05E1E" w14:textId="4A19653B" w:rsidR="0056344C" w:rsidRDefault="00BC71B0" w:rsidP="00FF6A6A">
            <w:pPr>
              <w:numPr>
                <w:ilvl w:val="0"/>
                <w:numId w:val="16"/>
              </w:numPr>
              <w:spacing w:before="120" w:after="120"/>
              <w:rPr>
                <w:rFonts w:ascii="Arial" w:hAnsi="Arial" w:cs="Arial"/>
                <w:spacing w:val="-2"/>
                <w:kern w:val="28"/>
                <w:sz w:val="22"/>
                <w:szCs w:val="22"/>
                <w:lang w:eastAsia="en-US"/>
              </w:rPr>
            </w:pPr>
            <w:r w:rsidRPr="001975E6">
              <w:rPr>
                <w:rFonts w:ascii="Arial" w:hAnsi="Arial" w:cs="Arial"/>
                <w:spacing w:val="-2"/>
                <w:kern w:val="28"/>
                <w:sz w:val="22"/>
                <w:szCs w:val="22"/>
                <w:lang w:eastAsia="en-US"/>
              </w:rPr>
              <w:t xml:space="preserve"> </w:t>
            </w:r>
            <w:r w:rsidRPr="00F822DE">
              <w:rPr>
                <w:rFonts w:ascii="Arial" w:hAnsi="Arial" w:cs="Arial"/>
                <w:b/>
                <w:spacing w:val="-2"/>
                <w:kern w:val="28"/>
                <w:sz w:val="22"/>
                <w:szCs w:val="22"/>
                <w:lang w:eastAsia="en-US"/>
              </w:rPr>
              <w:t>Lote 3</w:t>
            </w:r>
            <w:r w:rsidR="00F822DE">
              <w:rPr>
                <w:rFonts w:ascii="Arial" w:hAnsi="Arial" w:cs="Arial"/>
                <w:spacing w:val="-2"/>
                <w:kern w:val="28"/>
                <w:sz w:val="22"/>
                <w:szCs w:val="22"/>
                <w:lang w:eastAsia="en-US"/>
              </w:rPr>
              <w:t xml:space="preserve">: </w:t>
            </w:r>
            <w:r w:rsidR="00C91012" w:rsidRPr="001975E6">
              <w:rPr>
                <w:rFonts w:ascii="Arial" w:hAnsi="Arial" w:cs="Arial"/>
                <w:spacing w:val="-2"/>
                <w:kern w:val="28"/>
                <w:sz w:val="22"/>
                <w:szCs w:val="22"/>
                <w:lang w:eastAsia="en-US"/>
              </w:rPr>
              <w:t xml:space="preserve">de por lo menos </w:t>
            </w:r>
            <w:r w:rsidR="00C91012">
              <w:rPr>
                <w:rFonts w:ascii="Arial" w:hAnsi="Arial" w:cs="Arial"/>
                <w:spacing w:val="-2"/>
                <w:kern w:val="28"/>
                <w:sz w:val="22"/>
                <w:szCs w:val="22"/>
                <w:lang w:eastAsia="en-US"/>
              </w:rPr>
              <w:t>50.000</w:t>
            </w:r>
            <w:r w:rsidR="00C91012" w:rsidRPr="001975E6">
              <w:rPr>
                <w:rFonts w:ascii="Arial" w:hAnsi="Arial" w:cs="Arial"/>
                <w:spacing w:val="-2"/>
                <w:kern w:val="28"/>
                <w:sz w:val="22"/>
                <w:szCs w:val="22"/>
                <w:lang w:eastAsia="en-US"/>
              </w:rPr>
              <w:t xml:space="preserve"> m3</w:t>
            </w:r>
            <w:r w:rsidRPr="001975E6">
              <w:rPr>
                <w:rFonts w:ascii="Arial" w:hAnsi="Arial" w:cs="Arial"/>
                <w:spacing w:val="-2"/>
                <w:kern w:val="28"/>
                <w:sz w:val="22"/>
                <w:szCs w:val="22"/>
                <w:lang w:eastAsia="en-US"/>
              </w:rPr>
              <w:t xml:space="preserve">, volumen de terraplén construido </w:t>
            </w:r>
            <w:r w:rsidR="00C91012">
              <w:rPr>
                <w:rFonts w:ascii="Arial" w:hAnsi="Arial" w:cs="Arial"/>
                <w:spacing w:val="-2"/>
                <w:kern w:val="28"/>
                <w:sz w:val="22"/>
                <w:szCs w:val="22"/>
                <w:lang w:eastAsia="en-US"/>
              </w:rPr>
              <w:t>y</w:t>
            </w:r>
            <w:r w:rsidRPr="001975E6">
              <w:rPr>
                <w:rFonts w:ascii="Arial" w:hAnsi="Arial" w:cs="Arial"/>
                <w:spacing w:val="-2"/>
                <w:kern w:val="28"/>
                <w:sz w:val="22"/>
                <w:szCs w:val="22"/>
                <w:lang w:eastAsia="en-US"/>
              </w:rPr>
              <w:t xml:space="preserve"> concluido, presas de tierra hasta 40.000 m3, limpieza y desbroce volumen comprobado de (30.000 m3), construcción de al menos 5 (cinco) Tajamares volumen comprobado de (1000 m3). y de al menos </w:t>
            </w:r>
            <w:r w:rsidR="00234A10">
              <w:rPr>
                <w:rFonts w:ascii="Arial" w:hAnsi="Arial" w:cs="Arial"/>
                <w:spacing w:val="-2"/>
                <w:kern w:val="28"/>
                <w:sz w:val="22"/>
                <w:szCs w:val="22"/>
                <w:lang w:eastAsia="en-US"/>
              </w:rPr>
              <w:t xml:space="preserve">5 </w:t>
            </w:r>
            <w:r w:rsidRPr="001975E6">
              <w:rPr>
                <w:rFonts w:ascii="Arial" w:hAnsi="Arial" w:cs="Arial"/>
                <w:spacing w:val="-2"/>
                <w:kern w:val="28"/>
                <w:sz w:val="22"/>
                <w:szCs w:val="22"/>
                <w:lang w:eastAsia="en-US"/>
              </w:rPr>
              <w:t xml:space="preserve">pozos perforados y concluidos en la zona del Chaco paraguayo. </w:t>
            </w:r>
          </w:p>
          <w:p w14:paraId="4EC6F500" w14:textId="0EEABFD7" w:rsidR="00BC71B0" w:rsidRPr="001975E6" w:rsidRDefault="0056344C" w:rsidP="00FF6A6A">
            <w:pPr>
              <w:numPr>
                <w:ilvl w:val="0"/>
                <w:numId w:val="16"/>
              </w:numPr>
              <w:spacing w:before="120" w:after="120"/>
              <w:rPr>
                <w:rFonts w:ascii="Arial" w:hAnsi="Arial" w:cs="Arial"/>
                <w:spacing w:val="-2"/>
                <w:kern w:val="28"/>
                <w:sz w:val="22"/>
                <w:szCs w:val="22"/>
                <w:lang w:eastAsia="en-US"/>
              </w:rPr>
            </w:pPr>
            <w:r>
              <w:rPr>
                <w:rFonts w:ascii="Arial" w:hAnsi="Arial" w:cs="Arial"/>
                <w:spacing w:val="-2"/>
                <w:kern w:val="28"/>
                <w:sz w:val="22"/>
                <w:szCs w:val="22"/>
                <w:lang w:eastAsia="en-US"/>
              </w:rPr>
              <w:lastRenderedPageBreak/>
              <w:t>De todos los requisitos exigidos, se deberá tener certificado de recepción final de obras concluidas.</w:t>
            </w:r>
            <w:r w:rsidR="00BC71B0" w:rsidRPr="001975E6">
              <w:rPr>
                <w:rFonts w:ascii="Arial" w:hAnsi="Arial" w:cs="Arial"/>
                <w:spacing w:val="-2"/>
                <w:kern w:val="28"/>
                <w:sz w:val="22"/>
                <w:szCs w:val="22"/>
                <w:lang w:eastAsia="en-US"/>
              </w:rPr>
              <w:t xml:space="preserve"> </w:t>
            </w:r>
          </w:p>
          <w:p w14:paraId="1DB2F875" w14:textId="56D69784" w:rsidR="00BC71B0" w:rsidRPr="00870B92" w:rsidRDefault="00BC71B0" w:rsidP="00864811">
            <w:pPr>
              <w:pStyle w:val="Outline"/>
              <w:tabs>
                <w:tab w:val="left" w:pos="459"/>
              </w:tabs>
              <w:spacing w:after="240" w:line="360" w:lineRule="auto"/>
              <w:ind w:left="398"/>
              <w:rPr>
                <w:rFonts w:ascii="Arial" w:hAnsi="Arial" w:cs="Arial"/>
                <w:i/>
                <w:spacing w:val="-2"/>
                <w:sz w:val="22"/>
                <w:szCs w:val="22"/>
                <w:lang w:val="es-MX"/>
              </w:rPr>
            </w:pPr>
          </w:p>
        </w:tc>
        <w:tc>
          <w:tcPr>
            <w:tcW w:w="0" w:type="auto"/>
            <w:tcBorders>
              <w:bottom w:val="single" w:sz="4" w:space="0" w:color="auto"/>
            </w:tcBorders>
          </w:tcPr>
          <w:p w14:paraId="75F266B5" w14:textId="77777777"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lastRenderedPageBreak/>
              <w:t xml:space="preserve">Debe cumplir con el requisito. </w:t>
            </w:r>
          </w:p>
          <w:p w14:paraId="6F5B3585" w14:textId="77777777" w:rsidR="003215F8" w:rsidRPr="00870B92" w:rsidRDefault="003215F8" w:rsidP="00870B92">
            <w:pPr>
              <w:spacing w:line="360" w:lineRule="auto"/>
              <w:rPr>
                <w:rFonts w:ascii="Arial" w:hAnsi="Arial" w:cs="Arial"/>
                <w:sz w:val="22"/>
                <w:szCs w:val="22"/>
              </w:rPr>
            </w:pPr>
          </w:p>
        </w:tc>
        <w:tc>
          <w:tcPr>
            <w:tcW w:w="0" w:type="auto"/>
            <w:tcBorders>
              <w:bottom w:val="single" w:sz="4" w:space="0" w:color="auto"/>
            </w:tcBorders>
          </w:tcPr>
          <w:p w14:paraId="1921349E" w14:textId="77777777" w:rsidR="003215F8" w:rsidRPr="00870B92" w:rsidRDefault="003215F8" w:rsidP="00870B92">
            <w:pPr>
              <w:spacing w:line="360" w:lineRule="auto"/>
              <w:rPr>
                <w:rFonts w:ascii="Arial" w:hAnsi="Arial" w:cs="Arial"/>
                <w:sz w:val="22"/>
                <w:szCs w:val="22"/>
              </w:rPr>
            </w:pPr>
          </w:p>
        </w:tc>
        <w:tc>
          <w:tcPr>
            <w:tcW w:w="0" w:type="auto"/>
            <w:tcBorders>
              <w:bottom w:val="single" w:sz="4" w:space="0" w:color="auto"/>
            </w:tcBorders>
          </w:tcPr>
          <w:p w14:paraId="29EC4A45" w14:textId="7F32F661" w:rsidR="003215F8" w:rsidRPr="00870B92" w:rsidRDefault="003215F8" w:rsidP="00214204">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Pr="00214204">
              <w:rPr>
                <w:rFonts w:ascii="Arial" w:hAnsi="Arial" w:cs="Arial"/>
                <w:i/>
                <w:spacing w:val="-3"/>
                <w:sz w:val="22"/>
                <w:szCs w:val="22"/>
                <w:lang w:val="es-ES_tradnl" w:eastAsia="en-US"/>
              </w:rPr>
              <w:t>25%</w:t>
            </w:r>
            <w:r w:rsidRPr="0021323B">
              <w:rPr>
                <w:rFonts w:ascii="Arial" w:hAnsi="Arial" w:cs="Arial"/>
                <w:i/>
                <w:color w:val="FF0000"/>
                <w:spacing w:val="-3"/>
                <w:sz w:val="22"/>
                <w:szCs w:val="22"/>
                <w:lang w:val="es-ES_tradnl" w:eastAsia="en-US"/>
              </w:rPr>
              <w:t xml:space="preserve"> </w:t>
            </w:r>
            <w:r w:rsidRPr="00870B92">
              <w:rPr>
                <w:rFonts w:ascii="Arial" w:hAnsi="Arial" w:cs="Arial"/>
                <w:spacing w:val="-2"/>
                <w:sz w:val="22"/>
                <w:szCs w:val="22"/>
                <w:lang w:val="es-MX"/>
              </w:rPr>
              <w:t>de los requisitos mínimos requeridos.</w:t>
            </w:r>
          </w:p>
        </w:tc>
        <w:tc>
          <w:tcPr>
            <w:tcW w:w="0" w:type="auto"/>
            <w:tcBorders>
              <w:bottom w:val="single" w:sz="4" w:space="0" w:color="auto"/>
            </w:tcBorders>
          </w:tcPr>
          <w:p w14:paraId="68EA0DBC" w14:textId="676BEF5D" w:rsidR="003215F8" w:rsidRPr="00870B92" w:rsidRDefault="003215F8" w:rsidP="00214204">
            <w:pPr>
              <w:spacing w:line="360" w:lineRule="auto"/>
              <w:rPr>
                <w:rFonts w:ascii="Arial" w:hAnsi="Arial" w:cs="Arial"/>
                <w:spacing w:val="-2"/>
                <w:sz w:val="22"/>
                <w:szCs w:val="22"/>
                <w:lang w:val="es-MX"/>
              </w:rPr>
            </w:pPr>
            <w:r w:rsidRPr="00870B92">
              <w:rPr>
                <w:rFonts w:ascii="Arial" w:hAnsi="Arial" w:cs="Arial"/>
                <w:spacing w:val="-2"/>
                <w:sz w:val="22"/>
                <w:szCs w:val="22"/>
                <w:lang w:val="es-MX"/>
              </w:rPr>
              <w:t xml:space="preserve">Debe cumplir por lo menos con el </w:t>
            </w:r>
            <w:r w:rsidRPr="00214204">
              <w:rPr>
                <w:rFonts w:ascii="Arial" w:hAnsi="Arial" w:cs="Arial"/>
                <w:i/>
                <w:spacing w:val="-3"/>
                <w:sz w:val="22"/>
                <w:szCs w:val="22"/>
                <w:lang w:val="es-ES_tradnl" w:eastAsia="en-US"/>
              </w:rPr>
              <w:t>40%</w:t>
            </w:r>
            <w:r w:rsidRPr="0021323B">
              <w:rPr>
                <w:rFonts w:ascii="Arial" w:hAnsi="Arial" w:cs="Arial"/>
                <w:i/>
                <w:color w:val="FF0000"/>
                <w:spacing w:val="-3"/>
                <w:sz w:val="22"/>
                <w:szCs w:val="22"/>
                <w:lang w:val="es-ES_tradnl" w:eastAsia="en-US"/>
              </w:rPr>
              <w:t xml:space="preserve"> </w:t>
            </w:r>
            <w:r w:rsidRPr="00870B92">
              <w:rPr>
                <w:rFonts w:ascii="Arial" w:hAnsi="Arial" w:cs="Arial"/>
                <w:spacing w:val="-2"/>
                <w:sz w:val="22"/>
                <w:szCs w:val="22"/>
                <w:lang w:val="es-MX"/>
              </w:rPr>
              <w:t>de los requisitos mínimos requeridos.</w:t>
            </w:r>
          </w:p>
        </w:tc>
        <w:tc>
          <w:tcPr>
            <w:tcW w:w="0" w:type="auto"/>
            <w:tcBorders>
              <w:bottom w:val="single" w:sz="4" w:space="0" w:color="auto"/>
            </w:tcBorders>
          </w:tcPr>
          <w:p w14:paraId="761DC8E0" w14:textId="1838AE66" w:rsidR="003215F8" w:rsidRPr="00870B92" w:rsidRDefault="003215F8" w:rsidP="00870B92">
            <w:pPr>
              <w:spacing w:line="360" w:lineRule="auto"/>
              <w:rPr>
                <w:rFonts w:ascii="Arial" w:hAnsi="Arial" w:cs="Arial"/>
                <w:sz w:val="22"/>
                <w:szCs w:val="22"/>
              </w:rPr>
            </w:pPr>
            <w:r w:rsidRPr="00870B92">
              <w:rPr>
                <w:rFonts w:ascii="Arial" w:hAnsi="Arial" w:cs="Arial"/>
                <w:sz w:val="22"/>
                <w:szCs w:val="22"/>
              </w:rPr>
              <w:t xml:space="preserve">Completar los </w:t>
            </w:r>
            <w:r w:rsidRPr="00870B92">
              <w:rPr>
                <w:rFonts w:ascii="Arial" w:hAnsi="Arial" w:cs="Arial"/>
                <w:b/>
                <w:sz w:val="22"/>
                <w:szCs w:val="22"/>
              </w:rPr>
              <w:t xml:space="preserve">Formulario N° </w:t>
            </w:r>
            <w:r w:rsidR="00FA1BD0">
              <w:rPr>
                <w:rFonts w:ascii="Arial" w:hAnsi="Arial" w:cs="Arial"/>
                <w:b/>
                <w:sz w:val="22"/>
                <w:szCs w:val="22"/>
              </w:rPr>
              <w:t>6</w:t>
            </w:r>
            <w:r w:rsidRPr="00870B92">
              <w:rPr>
                <w:rFonts w:ascii="Arial" w:hAnsi="Arial" w:cs="Arial"/>
                <w:b/>
                <w:sz w:val="22"/>
                <w:szCs w:val="22"/>
              </w:rPr>
              <w:t>,</w:t>
            </w:r>
            <w:r w:rsidRPr="00870B92">
              <w:rPr>
                <w:rFonts w:ascii="Arial" w:hAnsi="Arial" w:cs="Arial"/>
                <w:sz w:val="22"/>
                <w:szCs w:val="22"/>
              </w:rPr>
              <w:t xml:space="preserve"> y presentar los documentos probatorios que se indiquen en el </w:t>
            </w:r>
            <w:r w:rsidRPr="00870B92">
              <w:rPr>
                <w:rFonts w:ascii="Arial" w:hAnsi="Arial" w:cs="Arial"/>
                <w:b/>
                <w:sz w:val="22"/>
                <w:szCs w:val="22"/>
              </w:rPr>
              <w:t>Anexo I, G</w:t>
            </w:r>
            <w:r w:rsidRPr="00870B92">
              <w:rPr>
                <w:rFonts w:ascii="Arial" w:hAnsi="Arial" w:cs="Arial"/>
                <w:sz w:val="22"/>
                <w:szCs w:val="22"/>
              </w:rPr>
              <w:t>).</w:t>
            </w:r>
          </w:p>
          <w:p w14:paraId="6FB02292" w14:textId="77777777" w:rsidR="003215F8" w:rsidRPr="00870B92" w:rsidRDefault="003215F8" w:rsidP="00870B92">
            <w:pPr>
              <w:spacing w:line="360" w:lineRule="auto"/>
              <w:rPr>
                <w:rFonts w:ascii="Arial" w:hAnsi="Arial" w:cs="Arial"/>
                <w:spacing w:val="-2"/>
                <w:sz w:val="22"/>
                <w:szCs w:val="22"/>
              </w:rPr>
            </w:pPr>
          </w:p>
        </w:tc>
      </w:tr>
      <w:tr w:rsidR="00232C2D" w:rsidRPr="008636B7" w14:paraId="27FEE586" w14:textId="77777777" w:rsidTr="00232C2D">
        <w:trPr>
          <w:trHeight w:val="2975"/>
        </w:trPr>
        <w:tc>
          <w:tcPr>
            <w:tcW w:w="0" w:type="auto"/>
            <w:tcBorders>
              <w:top w:val="single" w:sz="4" w:space="0" w:color="auto"/>
              <w:left w:val="nil"/>
              <w:bottom w:val="nil"/>
              <w:right w:val="nil"/>
            </w:tcBorders>
          </w:tcPr>
          <w:p w14:paraId="335DEC70" w14:textId="77777777" w:rsidR="00232C2D" w:rsidRPr="008636B7" w:rsidRDefault="00232C2D" w:rsidP="00232C2D">
            <w:pPr>
              <w:pStyle w:val="Outline"/>
              <w:tabs>
                <w:tab w:val="left" w:pos="459"/>
              </w:tabs>
              <w:spacing w:after="240" w:line="360" w:lineRule="auto"/>
              <w:rPr>
                <w:rFonts w:ascii="Arial" w:hAnsi="Arial" w:cs="Arial"/>
                <w:b/>
                <w:spacing w:val="-2"/>
                <w:sz w:val="22"/>
                <w:szCs w:val="22"/>
                <w:lang w:val="es-MX"/>
                <w:rPrChange w:id="213" w:author="Jorge Agustin Fernandez Pereira" w:date="2017-06-15T14:45:00Z">
                  <w:rPr>
                    <w:rFonts w:ascii="Arial" w:hAnsi="Arial" w:cs="Arial"/>
                    <w:spacing w:val="-2"/>
                    <w:sz w:val="22"/>
                    <w:szCs w:val="22"/>
                    <w:lang w:val="es-MX"/>
                  </w:rPr>
                </w:rPrChange>
              </w:rPr>
            </w:pPr>
          </w:p>
        </w:tc>
        <w:tc>
          <w:tcPr>
            <w:tcW w:w="0" w:type="auto"/>
            <w:tcBorders>
              <w:top w:val="single" w:sz="4" w:space="0" w:color="auto"/>
              <w:left w:val="nil"/>
              <w:bottom w:val="nil"/>
              <w:right w:val="nil"/>
            </w:tcBorders>
          </w:tcPr>
          <w:p w14:paraId="354447AD" w14:textId="77777777" w:rsidR="00232C2D" w:rsidRPr="008636B7" w:rsidRDefault="00232C2D" w:rsidP="00870B92">
            <w:pPr>
              <w:spacing w:line="360" w:lineRule="auto"/>
              <w:rPr>
                <w:rFonts w:ascii="Arial" w:hAnsi="Arial" w:cs="Arial"/>
                <w:b/>
                <w:sz w:val="22"/>
                <w:szCs w:val="22"/>
                <w:rPrChange w:id="214" w:author="Jorge Agustin Fernandez Pereira" w:date="2017-06-15T14:45:00Z">
                  <w:rPr>
                    <w:rFonts w:ascii="Arial" w:hAnsi="Arial" w:cs="Arial"/>
                    <w:sz w:val="22"/>
                    <w:szCs w:val="22"/>
                  </w:rPr>
                </w:rPrChange>
              </w:rPr>
            </w:pPr>
          </w:p>
        </w:tc>
        <w:tc>
          <w:tcPr>
            <w:tcW w:w="0" w:type="auto"/>
            <w:tcBorders>
              <w:top w:val="single" w:sz="4" w:space="0" w:color="auto"/>
              <w:left w:val="nil"/>
              <w:bottom w:val="nil"/>
              <w:right w:val="nil"/>
            </w:tcBorders>
          </w:tcPr>
          <w:p w14:paraId="3240B97D" w14:textId="77777777" w:rsidR="00232C2D" w:rsidRPr="008636B7" w:rsidRDefault="00232C2D" w:rsidP="00870B92">
            <w:pPr>
              <w:spacing w:line="360" w:lineRule="auto"/>
              <w:rPr>
                <w:rFonts w:ascii="Arial" w:hAnsi="Arial" w:cs="Arial"/>
                <w:b/>
                <w:sz w:val="22"/>
                <w:szCs w:val="22"/>
                <w:rPrChange w:id="215" w:author="Jorge Agustin Fernandez Pereira" w:date="2017-06-15T14:45:00Z">
                  <w:rPr>
                    <w:rFonts w:ascii="Arial" w:hAnsi="Arial" w:cs="Arial"/>
                    <w:sz w:val="22"/>
                    <w:szCs w:val="22"/>
                  </w:rPr>
                </w:rPrChange>
              </w:rPr>
            </w:pPr>
          </w:p>
          <w:p w14:paraId="225D9301" w14:textId="071A456C" w:rsidR="00BE1711" w:rsidRPr="008636B7" w:rsidDel="008636B7" w:rsidRDefault="00BE1711" w:rsidP="00870B92">
            <w:pPr>
              <w:spacing w:line="360" w:lineRule="auto"/>
              <w:rPr>
                <w:del w:id="216" w:author="Jorge Agustin Fernandez Pereira" w:date="2017-06-15T14:44:00Z"/>
                <w:rFonts w:ascii="Arial" w:hAnsi="Arial" w:cs="Arial"/>
                <w:b/>
                <w:sz w:val="22"/>
                <w:szCs w:val="22"/>
                <w:rPrChange w:id="217" w:author="Jorge Agustin Fernandez Pereira" w:date="2017-06-15T14:45:00Z">
                  <w:rPr>
                    <w:del w:id="218" w:author="Jorge Agustin Fernandez Pereira" w:date="2017-06-15T14:44:00Z"/>
                    <w:rFonts w:ascii="Arial" w:hAnsi="Arial" w:cs="Arial"/>
                    <w:sz w:val="22"/>
                    <w:szCs w:val="22"/>
                  </w:rPr>
                </w:rPrChange>
              </w:rPr>
            </w:pPr>
          </w:p>
          <w:p w14:paraId="03D3967B" w14:textId="15E6058C" w:rsidR="00BE1711" w:rsidRPr="008636B7" w:rsidDel="008636B7" w:rsidRDefault="00BE1711" w:rsidP="00870B92">
            <w:pPr>
              <w:spacing w:line="360" w:lineRule="auto"/>
              <w:rPr>
                <w:del w:id="219" w:author="Jorge Agustin Fernandez Pereira" w:date="2017-06-15T14:44:00Z"/>
                <w:rFonts w:ascii="Arial" w:hAnsi="Arial" w:cs="Arial"/>
                <w:b/>
                <w:sz w:val="22"/>
                <w:szCs w:val="22"/>
                <w:rPrChange w:id="220" w:author="Jorge Agustin Fernandez Pereira" w:date="2017-06-15T14:45:00Z">
                  <w:rPr>
                    <w:del w:id="221" w:author="Jorge Agustin Fernandez Pereira" w:date="2017-06-15T14:44:00Z"/>
                    <w:rFonts w:ascii="Arial" w:hAnsi="Arial" w:cs="Arial"/>
                    <w:sz w:val="22"/>
                    <w:szCs w:val="22"/>
                  </w:rPr>
                </w:rPrChange>
              </w:rPr>
            </w:pPr>
          </w:p>
          <w:p w14:paraId="0263ACB3" w14:textId="346F8003" w:rsidR="00BE1711" w:rsidRPr="008636B7" w:rsidDel="008636B7" w:rsidRDefault="00BE1711" w:rsidP="00870B92">
            <w:pPr>
              <w:spacing w:line="360" w:lineRule="auto"/>
              <w:rPr>
                <w:del w:id="222" w:author="Jorge Agustin Fernandez Pereira" w:date="2017-06-15T14:44:00Z"/>
                <w:rFonts w:ascii="Arial" w:hAnsi="Arial" w:cs="Arial"/>
                <w:b/>
                <w:sz w:val="22"/>
                <w:szCs w:val="22"/>
                <w:rPrChange w:id="223" w:author="Jorge Agustin Fernandez Pereira" w:date="2017-06-15T14:45:00Z">
                  <w:rPr>
                    <w:del w:id="224" w:author="Jorge Agustin Fernandez Pereira" w:date="2017-06-15T14:44:00Z"/>
                    <w:rFonts w:ascii="Arial" w:hAnsi="Arial" w:cs="Arial"/>
                    <w:sz w:val="22"/>
                    <w:szCs w:val="22"/>
                  </w:rPr>
                </w:rPrChange>
              </w:rPr>
            </w:pPr>
          </w:p>
          <w:p w14:paraId="5282136B" w14:textId="348EB6C0" w:rsidR="00BE1711" w:rsidRPr="008636B7" w:rsidDel="008636B7" w:rsidRDefault="00BE1711" w:rsidP="00870B92">
            <w:pPr>
              <w:spacing w:line="360" w:lineRule="auto"/>
              <w:rPr>
                <w:del w:id="225" w:author="Jorge Agustin Fernandez Pereira" w:date="2017-06-15T14:44:00Z"/>
                <w:rFonts w:ascii="Arial" w:hAnsi="Arial" w:cs="Arial"/>
                <w:b/>
                <w:sz w:val="22"/>
                <w:szCs w:val="22"/>
                <w:rPrChange w:id="226" w:author="Jorge Agustin Fernandez Pereira" w:date="2017-06-15T14:45:00Z">
                  <w:rPr>
                    <w:del w:id="227" w:author="Jorge Agustin Fernandez Pereira" w:date="2017-06-15T14:44:00Z"/>
                    <w:rFonts w:ascii="Arial" w:hAnsi="Arial" w:cs="Arial"/>
                    <w:sz w:val="22"/>
                    <w:szCs w:val="22"/>
                  </w:rPr>
                </w:rPrChange>
              </w:rPr>
            </w:pPr>
          </w:p>
          <w:p w14:paraId="1001066B" w14:textId="6205BE69" w:rsidR="00BE1711" w:rsidRPr="008636B7" w:rsidDel="008636B7" w:rsidRDefault="00BE1711" w:rsidP="00870B92">
            <w:pPr>
              <w:spacing w:line="360" w:lineRule="auto"/>
              <w:rPr>
                <w:del w:id="228" w:author="Jorge Agustin Fernandez Pereira" w:date="2017-06-15T14:44:00Z"/>
                <w:rFonts w:ascii="Arial" w:hAnsi="Arial" w:cs="Arial"/>
                <w:b/>
                <w:sz w:val="22"/>
                <w:szCs w:val="22"/>
                <w:rPrChange w:id="229" w:author="Jorge Agustin Fernandez Pereira" w:date="2017-06-15T14:45:00Z">
                  <w:rPr>
                    <w:del w:id="230" w:author="Jorge Agustin Fernandez Pereira" w:date="2017-06-15T14:44:00Z"/>
                    <w:rFonts w:ascii="Arial" w:hAnsi="Arial" w:cs="Arial"/>
                    <w:sz w:val="22"/>
                    <w:szCs w:val="22"/>
                  </w:rPr>
                </w:rPrChange>
              </w:rPr>
            </w:pPr>
          </w:p>
          <w:p w14:paraId="33E440CA" w14:textId="1166BA1C" w:rsidR="00BE1711" w:rsidRPr="008636B7" w:rsidDel="008636B7" w:rsidRDefault="00BE1711" w:rsidP="00870B92">
            <w:pPr>
              <w:spacing w:line="360" w:lineRule="auto"/>
              <w:rPr>
                <w:del w:id="231" w:author="Jorge Agustin Fernandez Pereira" w:date="2017-06-15T14:44:00Z"/>
                <w:rFonts w:ascii="Arial" w:hAnsi="Arial" w:cs="Arial"/>
                <w:b/>
                <w:sz w:val="22"/>
                <w:szCs w:val="22"/>
                <w:rPrChange w:id="232" w:author="Jorge Agustin Fernandez Pereira" w:date="2017-06-15T14:45:00Z">
                  <w:rPr>
                    <w:del w:id="233" w:author="Jorge Agustin Fernandez Pereira" w:date="2017-06-15T14:44:00Z"/>
                    <w:rFonts w:ascii="Arial" w:hAnsi="Arial" w:cs="Arial"/>
                    <w:sz w:val="22"/>
                    <w:szCs w:val="22"/>
                  </w:rPr>
                </w:rPrChange>
              </w:rPr>
            </w:pPr>
          </w:p>
          <w:p w14:paraId="591E4ADA" w14:textId="2CFE703B" w:rsidR="00BE1711" w:rsidRPr="008636B7" w:rsidDel="008636B7" w:rsidRDefault="00BE1711" w:rsidP="00870B92">
            <w:pPr>
              <w:spacing w:line="360" w:lineRule="auto"/>
              <w:rPr>
                <w:del w:id="234" w:author="Jorge Agustin Fernandez Pereira" w:date="2017-06-15T14:44:00Z"/>
                <w:rFonts w:ascii="Arial" w:hAnsi="Arial" w:cs="Arial"/>
                <w:b/>
                <w:sz w:val="22"/>
                <w:szCs w:val="22"/>
                <w:rPrChange w:id="235" w:author="Jorge Agustin Fernandez Pereira" w:date="2017-06-15T14:45:00Z">
                  <w:rPr>
                    <w:del w:id="236" w:author="Jorge Agustin Fernandez Pereira" w:date="2017-06-15T14:44:00Z"/>
                    <w:rFonts w:ascii="Arial" w:hAnsi="Arial" w:cs="Arial"/>
                    <w:sz w:val="22"/>
                    <w:szCs w:val="22"/>
                  </w:rPr>
                </w:rPrChange>
              </w:rPr>
            </w:pPr>
          </w:p>
          <w:p w14:paraId="0F392BCF" w14:textId="382459C8" w:rsidR="00BE1711" w:rsidRPr="008636B7" w:rsidDel="008636B7" w:rsidRDefault="00BE1711" w:rsidP="00870B92">
            <w:pPr>
              <w:spacing w:line="360" w:lineRule="auto"/>
              <w:rPr>
                <w:del w:id="237" w:author="Jorge Agustin Fernandez Pereira" w:date="2017-06-15T14:44:00Z"/>
                <w:rFonts w:ascii="Arial" w:hAnsi="Arial" w:cs="Arial"/>
                <w:b/>
                <w:sz w:val="22"/>
                <w:szCs w:val="22"/>
                <w:rPrChange w:id="238" w:author="Jorge Agustin Fernandez Pereira" w:date="2017-06-15T14:45:00Z">
                  <w:rPr>
                    <w:del w:id="239" w:author="Jorge Agustin Fernandez Pereira" w:date="2017-06-15T14:44:00Z"/>
                    <w:rFonts w:ascii="Arial" w:hAnsi="Arial" w:cs="Arial"/>
                    <w:sz w:val="22"/>
                    <w:szCs w:val="22"/>
                  </w:rPr>
                </w:rPrChange>
              </w:rPr>
            </w:pPr>
          </w:p>
          <w:p w14:paraId="177E7A29" w14:textId="2DA432AF" w:rsidR="00BE1711" w:rsidRPr="008636B7" w:rsidRDefault="00BE1711">
            <w:pPr>
              <w:spacing w:line="360" w:lineRule="auto"/>
              <w:rPr>
                <w:rFonts w:ascii="Arial" w:hAnsi="Arial" w:cs="Arial"/>
                <w:b/>
                <w:sz w:val="22"/>
                <w:szCs w:val="22"/>
                <w:rPrChange w:id="240" w:author="Jorge Agustin Fernandez Pereira" w:date="2017-06-15T14:45:00Z">
                  <w:rPr>
                    <w:rFonts w:ascii="Arial" w:hAnsi="Arial" w:cs="Arial"/>
                    <w:sz w:val="22"/>
                    <w:szCs w:val="22"/>
                  </w:rPr>
                </w:rPrChange>
              </w:rPr>
            </w:pPr>
          </w:p>
        </w:tc>
        <w:tc>
          <w:tcPr>
            <w:tcW w:w="0" w:type="auto"/>
            <w:tcBorders>
              <w:top w:val="single" w:sz="4" w:space="0" w:color="auto"/>
              <w:left w:val="nil"/>
              <w:bottom w:val="nil"/>
              <w:right w:val="nil"/>
            </w:tcBorders>
          </w:tcPr>
          <w:p w14:paraId="6A214737" w14:textId="77777777" w:rsidR="00232C2D" w:rsidRPr="008636B7" w:rsidRDefault="00232C2D" w:rsidP="00214204">
            <w:pPr>
              <w:spacing w:line="360" w:lineRule="auto"/>
              <w:rPr>
                <w:rFonts w:ascii="Arial" w:hAnsi="Arial" w:cs="Arial"/>
                <w:b/>
                <w:spacing w:val="-2"/>
                <w:sz w:val="22"/>
                <w:szCs w:val="22"/>
                <w:lang w:val="es-MX"/>
                <w:rPrChange w:id="241" w:author="Jorge Agustin Fernandez Pereira" w:date="2017-06-15T14:45:00Z">
                  <w:rPr>
                    <w:rFonts w:ascii="Arial" w:hAnsi="Arial" w:cs="Arial"/>
                    <w:spacing w:val="-2"/>
                    <w:sz w:val="22"/>
                    <w:szCs w:val="22"/>
                    <w:lang w:val="es-MX"/>
                  </w:rPr>
                </w:rPrChange>
              </w:rPr>
            </w:pPr>
          </w:p>
        </w:tc>
        <w:tc>
          <w:tcPr>
            <w:tcW w:w="0" w:type="auto"/>
            <w:tcBorders>
              <w:top w:val="single" w:sz="4" w:space="0" w:color="auto"/>
              <w:left w:val="nil"/>
              <w:bottom w:val="nil"/>
              <w:right w:val="nil"/>
            </w:tcBorders>
          </w:tcPr>
          <w:p w14:paraId="19B5FE65" w14:textId="77777777" w:rsidR="00232C2D" w:rsidRPr="008636B7" w:rsidRDefault="00232C2D" w:rsidP="00214204">
            <w:pPr>
              <w:spacing w:line="360" w:lineRule="auto"/>
              <w:rPr>
                <w:rFonts w:ascii="Arial" w:hAnsi="Arial" w:cs="Arial"/>
                <w:b/>
                <w:spacing w:val="-2"/>
                <w:sz w:val="22"/>
                <w:szCs w:val="22"/>
                <w:lang w:val="es-MX"/>
                <w:rPrChange w:id="242" w:author="Jorge Agustin Fernandez Pereira" w:date="2017-06-15T14:45:00Z">
                  <w:rPr>
                    <w:rFonts w:ascii="Arial" w:hAnsi="Arial" w:cs="Arial"/>
                    <w:spacing w:val="-2"/>
                    <w:sz w:val="22"/>
                    <w:szCs w:val="22"/>
                    <w:lang w:val="es-MX"/>
                  </w:rPr>
                </w:rPrChange>
              </w:rPr>
            </w:pPr>
          </w:p>
        </w:tc>
        <w:tc>
          <w:tcPr>
            <w:tcW w:w="0" w:type="auto"/>
            <w:tcBorders>
              <w:top w:val="single" w:sz="4" w:space="0" w:color="auto"/>
              <w:left w:val="nil"/>
              <w:bottom w:val="nil"/>
              <w:right w:val="nil"/>
            </w:tcBorders>
          </w:tcPr>
          <w:p w14:paraId="75ED345E" w14:textId="77777777" w:rsidR="00232C2D" w:rsidRPr="008636B7" w:rsidRDefault="00232C2D" w:rsidP="00870B92">
            <w:pPr>
              <w:spacing w:line="360" w:lineRule="auto"/>
              <w:rPr>
                <w:rFonts w:ascii="Arial" w:hAnsi="Arial" w:cs="Arial"/>
                <w:b/>
                <w:sz w:val="22"/>
                <w:szCs w:val="22"/>
                <w:rPrChange w:id="243" w:author="Jorge Agustin Fernandez Pereira" w:date="2017-06-15T14:45:00Z">
                  <w:rPr>
                    <w:rFonts w:ascii="Arial" w:hAnsi="Arial" w:cs="Arial"/>
                    <w:sz w:val="22"/>
                    <w:szCs w:val="22"/>
                  </w:rPr>
                </w:rPrChange>
              </w:rPr>
            </w:pPr>
          </w:p>
        </w:tc>
      </w:tr>
    </w:tbl>
    <w:tbl>
      <w:tblPr>
        <w:tblStyle w:val="Tablaconcuadrcula"/>
        <w:tblpPr w:leftFromText="141" w:rightFromText="141" w:vertAnchor="text" w:horzAnchor="margin" w:tblpXSpec="center" w:tblpY="570"/>
        <w:tblW w:w="0" w:type="auto"/>
        <w:tblLook w:val="04A0" w:firstRow="1" w:lastRow="0" w:firstColumn="1" w:lastColumn="0" w:noHBand="0" w:noVBand="1"/>
      </w:tblPr>
      <w:tblGrid>
        <w:gridCol w:w="2352"/>
        <w:gridCol w:w="1272"/>
        <w:gridCol w:w="1605"/>
        <w:gridCol w:w="1310"/>
        <w:gridCol w:w="1396"/>
        <w:gridCol w:w="1918"/>
      </w:tblGrid>
      <w:tr w:rsidR="00B54807" w:rsidRPr="008636B7" w14:paraId="530F6843" w14:textId="77777777" w:rsidTr="00F822DE">
        <w:trPr>
          <w:trHeight w:val="561"/>
        </w:trPr>
        <w:tc>
          <w:tcPr>
            <w:tcW w:w="0" w:type="auto"/>
            <w:gridSpan w:val="6"/>
            <w:vAlign w:val="center"/>
          </w:tcPr>
          <w:tbl>
            <w:tblPr>
              <w:tblStyle w:val="Tablaconcuadrcula"/>
              <w:tblpPr w:leftFromText="141" w:rightFromText="141" w:vertAnchor="text" w:horzAnchor="page" w:tblpX="-5707" w:tblpY="-17051"/>
              <w:tblW w:w="9671" w:type="dxa"/>
              <w:tblLook w:val="04A0" w:firstRow="1" w:lastRow="0" w:firstColumn="1" w:lastColumn="0" w:noHBand="0" w:noVBand="1"/>
            </w:tblPr>
            <w:tblGrid>
              <w:gridCol w:w="2660"/>
              <w:gridCol w:w="1536"/>
              <w:gridCol w:w="1565"/>
              <w:gridCol w:w="843"/>
              <w:gridCol w:w="843"/>
              <w:gridCol w:w="2211"/>
              <w:gridCol w:w="13"/>
            </w:tblGrid>
            <w:tr w:rsidR="00232C2D" w:rsidRPr="008636B7" w14:paraId="3D0C2964" w14:textId="77777777" w:rsidTr="00232C2D">
              <w:tc>
                <w:tcPr>
                  <w:tcW w:w="9671" w:type="dxa"/>
                  <w:gridSpan w:val="7"/>
                  <w:vAlign w:val="center"/>
                </w:tcPr>
                <w:p w14:paraId="26D463FA" w14:textId="77777777" w:rsidR="00232C2D" w:rsidRPr="008636B7" w:rsidRDefault="00232C2D" w:rsidP="00BA1185">
                  <w:pPr>
                    <w:pStyle w:val="Prrafodelista"/>
                    <w:numPr>
                      <w:ilvl w:val="2"/>
                      <w:numId w:val="3"/>
                    </w:numPr>
                    <w:ind w:left="-1113" w:firstLine="0"/>
                    <w:jc w:val="center"/>
                    <w:rPr>
                      <w:rFonts w:ascii="Arial" w:hAnsi="Arial" w:cs="Arial"/>
                      <w:b/>
                      <w:sz w:val="22"/>
                      <w:szCs w:val="22"/>
                    </w:rPr>
                  </w:pPr>
                  <w:r w:rsidRPr="008636B7">
                    <w:rPr>
                      <w:rFonts w:ascii="Arial" w:hAnsi="Arial" w:cs="Arial"/>
                      <w:b/>
                      <w:sz w:val="22"/>
                      <w:szCs w:val="22"/>
                    </w:rPr>
                    <w:t>Capacidad en materia de personal</w:t>
                  </w:r>
                </w:p>
              </w:tc>
            </w:tr>
            <w:tr w:rsidR="00232C2D" w:rsidRPr="008636B7" w14:paraId="13FBED99" w14:textId="77777777" w:rsidTr="00232C2D">
              <w:trPr>
                <w:gridAfter w:val="1"/>
                <w:wAfter w:w="10" w:type="dxa"/>
              </w:trPr>
              <w:tc>
                <w:tcPr>
                  <w:tcW w:w="2689" w:type="dxa"/>
                  <w:vMerge w:val="restart"/>
                  <w:vAlign w:val="center"/>
                </w:tcPr>
                <w:p w14:paraId="169CA451" w14:textId="77777777" w:rsidR="00232C2D" w:rsidRPr="008636B7" w:rsidRDefault="00232C2D" w:rsidP="00BA1185">
                  <w:pPr>
                    <w:spacing w:line="240" w:lineRule="auto"/>
                    <w:ind w:left="426"/>
                    <w:jc w:val="center"/>
                    <w:rPr>
                      <w:rFonts w:ascii="Arial" w:hAnsi="Arial" w:cs="Arial"/>
                      <w:b/>
                      <w:sz w:val="22"/>
                      <w:szCs w:val="22"/>
                    </w:rPr>
                  </w:pPr>
                  <w:r w:rsidRPr="008636B7">
                    <w:rPr>
                      <w:rFonts w:ascii="Arial" w:hAnsi="Arial" w:cs="Arial"/>
                      <w:b/>
                      <w:sz w:val="22"/>
                      <w:szCs w:val="22"/>
                    </w:rPr>
                    <w:t>Requisitos Mínimos</w:t>
                  </w:r>
                </w:p>
              </w:tc>
              <w:tc>
                <w:tcPr>
                  <w:tcW w:w="4734" w:type="dxa"/>
                  <w:gridSpan w:val="4"/>
                </w:tcPr>
                <w:p w14:paraId="125879BE" w14:textId="77777777" w:rsidR="00232C2D" w:rsidRPr="008636B7" w:rsidRDefault="00232C2D" w:rsidP="00BA1185">
                  <w:pPr>
                    <w:spacing w:line="240" w:lineRule="auto"/>
                    <w:jc w:val="center"/>
                    <w:rPr>
                      <w:rFonts w:ascii="Arial" w:hAnsi="Arial" w:cs="Arial"/>
                      <w:b/>
                      <w:sz w:val="22"/>
                      <w:szCs w:val="22"/>
                      <w:rPrChange w:id="244" w:author="Jorge Agustin Fernandez Pereira" w:date="2017-06-15T14:46:00Z">
                        <w:rPr>
                          <w:rFonts w:ascii="Arial" w:hAnsi="Arial" w:cs="Arial"/>
                          <w:sz w:val="22"/>
                          <w:szCs w:val="22"/>
                        </w:rPr>
                      </w:rPrChange>
                    </w:rPr>
                  </w:pPr>
                  <w:r w:rsidRPr="008636B7">
                    <w:rPr>
                      <w:rFonts w:ascii="Arial" w:hAnsi="Arial" w:cs="Arial"/>
                      <w:b/>
                      <w:sz w:val="22"/>
                      <w:szCs w:val="22"/>
                      <w:rPrChange w:id="245" w:author="Jorge Agustin Fernandez Pereira" w:date="2017-06-15T14:46:00Z">
                        <w:rPr>
                          <w:rFonts w:ascii="Arial" w:hAnsi="Arial" w:cs="Arial"/>
                          <w:sz w:val="22"/>
                          <w:szCs w:val="22"/>
                        </w:rPr>
                      </w:rPrChange>
                    </w:rPr>
                    <w:t>Requisitos de Cumplimiento</w:t>
                  </w:r>
                </w:p>
              </w:tc>
              <w:tc>
                <w:tcPr>
                  <w:tcW w:w="2238" w:type="dxa"/>
                  <w:vMerge w:val="restart"/>
                  <w:vAlign w:val="center"/>
                </w:tcPr>
                <w:p w14:paraId="674317FB" w14:textId="77777777" w:rsidR="00232C2D" w:rsidRPr="008636B7" w:rsidRDefault="00232C2D" w:rsidP="00BA1185">
                  <w:pPr>
                    <w:spacing w:line="240" w:lineRule="auto"/>
                    <w:jc w:val="center"/>
                    <w:rPr>
                      <w:rFonts w:ascii="Arial" w:hAnsi="Arial" w:cs="Arial"/>
                      <w:b/>
                      <w:sz w:val="22"/>
                      <w:szCs w:val="22"/>
                      <w:rPrChange w:id="246" w:author="Jorge Agustin Fernandez Pereira" w:date="2017-06-15T14:46:00Z">
                        <w:rPr>
                          <w:rFonts w:ascii="Arial" w:hAnsi="Arial" w:cs="Arial"/>
                          <w:sz w:val="22"/>
                          <w:szCs w:val="22"/>
                        </w:rPr>
                      </w:rPrChange>
                    </w:rPr>
                  </w:pPr>
                  <w:r w:rsidRPr="008636B7">
                    <w:rPr>
                      <w:rFonts w:ascii="Arial" w:hAnsi="Arial" w:cs="Arial"/>
                      <w:b/>
                      <w:sz w:val="22"/>
                      <w:szCs w:val="22"/>
                      <w:rPrChange w:id="247" w:author="Jorge Agustin Fernandez Pereira" w:date="2017-06-15T14:46:00Z">
                        <w:rPr>
                          <w:rFonts w:ascii="Arial" w:hAnsi="Arial" w:cs="Arial"/>
                          <w:sz w:val="22"/>
                          <w:szCs w:val="22"/>
                        </w:rPr>
                      </w:rPrChange>
                    </w:rPr>
                    <w:t>Documentación requerida</w:t>
                  </w:r>
                </w:p>
              </w:tc>
            </w:tr>
            <w:tr w:rsidR="00232C2D" w:rsidRPr="008636B7" w14:paraId="24CDFA22" w14:textId="77777777" w:rsidTr="00232C2D">
              <w:trPr>
                <w:gridAfter w:val="1"/>
                <w:wAfter w:w="14" w:type="dxa"/>
              </w:trPr>
              <w:tc>
                <w:tcPr>
                  <w:tcW w:w="2689" w:type="dxa"/>
                  <w:vMerge/>
                </w:tcPr>
                <w:p w14:paraId="42D6D242" w14:textId="77777777" w:rsidR="00232C2D" w:rsidRPr="008636B7" w:rsidRDefault="00232C2D" w:rsidP="00BA1185">
                  <w:pPr>
                    <w:pStyle w:val="Outline"/>
                    <w:tabs>
                      <w:tab w:val="left" w:pos="321"/>
                    </w:tabs>
                    <w:spacing w:after="240" w:line="240" w:lineRule="auto"/>
                    <w:ind w:left="38"/>
                    <w:rPr>
                      <w:rFonts w:ascii="Arial" w:hAnsi="Arial" w:cs="Arial"/>
                      <w:b/>
                      <w:sz w:val="22"/>
                      <w:szCs w:val="22"/>
                      <w:lang w:val="es-PY"/>
                      <w:rPrChange w:id="248" w:author="Jorge Agustin Fernandez Pereira" w:date="2017-06-15T14:46:00Z">
                        <w:rPr>
                          <w:rFonts w:ascii="Arial" w:hAnsi="Arial" w:cs="Arial"/>
                          <w:sz w:val="22"/>
                          <w:szCs w:val="22"/>
                          <w:lang w:val="es-PY"/>
                        </w:rPr>
                      </w:rPrChange>
                    </w:rPr>
                  </w:pPr>
                </w:p>
              </w:tc>
              <w:tc>
                <w:tcPr>
                  <w:tcW w:w="1559" w:type="dxa"/>
                  <w:vMerge w:val="restart"/>
                </w:tcPr>
                <w:p w14:paraId="464D1959" w14:textId="77777777" w:rsidR="00232C2D" w:rsidRPr="008636B7" w:rsidRDefault="00232C2D" w:rsidP="00BA1185">
                  <w:pPr>
                    <w:spacing w:line="240" w:lineRule="auto"/>
                    <w:jc w:val="center"/>
                    <w:rPr>
                      <w:rFonts w:ascii="Arial" w:hAnsi="Arial" w:cs="Arial"/>
                      <w:b/>
                      <w:sz w:val="22"/>
                      <w:szCs w:val="22"/>
                      <w:rPrChange w:id="249" w:author="Jorge Agustin Fernandez Pereira" w:date="2017-06-15T14:46:00Z">
                        <w:rPr>
                          <w:rFonts w:ascii="Arial" w:hAnsi="Arial" w:cs="Arial"/>
                          <w:sz w:val="22"/>
                          <w:szCs w:val="22"/>
                        </w:rPr>
                      </w:rPrChange>
                    </w:rPr>
                  </w:pPr>
                  <w:r w:rsidRPr="008636B7">
                    <w:rPr>
                      <w:rFonts w:ascii="Arial" w:hAnsi="Arial" w:cs="Arial"/>
                      <w:b/>
                      <w:sz w:val="22"/>
                      <w:szCs w:val="22"/>
                      <w:rPrChange w:id="250" w:author="Jorge Agustin Fernandez Pereira" w:date="2017-06-15T14:46:00Z">
                        <w:rPr>
                          <w:rFonts w:ascii="Arial" w:hAnsi="Arial" w:cs="Arial"/>
                          <w:sz w:val="22"/>
                          <w:szCs w:val="22"/>
                        </w:rPr>
                      </w:rPrChange>
                    </w:rPr>
                    <w:t>Oferente Individual</w:t>
                  </w:r>
                </w:p>
              </w:tc>
              <w:tc>
                <w:tcPr>
                  <w:tcW w:w="0" w:type="auto"/>
                  <w:gridSpan w:val="3"/>
                </w:tcPr>
                <w:p w14:paraId="16D25057" w14:textId="77777777" w:rsidR="00232C2D" w:rsidRPr="008636B7" w:rsidRDefault="00232C2D" w:rsidP="00BA1185">
                  <w:pPr>
                    <w:spacing w:line="240" w:lineRule="auto"/>
                    <w:jc w:val="center"/>
                    <w:rPr>
                      <w:rFonts w:ascii="Arial" w:hAnsi="Arial" w:cs="Arial"/>
                      <w:b/>
                      <w:sz w:val="22"/>
                      <w:szCs w:val="22"/>
                      <w:rPrChange w:id="251" w:author="Jorge Agustin Fernandez Pereira" w:date="2017-06-15T14:46:00Z">
                        <w:rPr>
                          <w:rFonts w:ascii="Arial" w:hAnsi="Arial" w:cs="Arial"/>
                          <w:sz w:val="22"/>
                          <w:szCs w:val="22"/>
                        </w:rPr>
                      </w:rPrChange>
                    </w:rPr>
                  </w:pPr>
                  <w:r w:rsidRPr="008636B7">
                    <w:rPr>
                      <w:rFonts w:ascii="Arial" w:hAnsi="Arial" w:cs="Arial"/>
                      <w:b/>
                      <w:sz w:val="22"/>
                      <w:szCs w:val="22"/>
                      <w:rPrChange w:id="252" w:author="Jorge Agustin Fernandez Pereira" w:date="2017-06-15T14:46:00Z">
                        <w:rPr>
                          <w:rFonts w:ascii="Arial" w:hAnsi="Arial" w:cs="Arial"/>
                          <w:sz w:val="22"/>
                          <w:szCs w:val="22"/>
                        </w:rPr>
                      </w:rPrChange>
                    </w:rPr>
                    <w:t>Consorcios</w:t>
                  </w:r>
                </w:p>
              </w:tc>
              <w:tc>
                <w:tcPr>
                  <w:tcW w:w="2238" w:type="dxa"/>
                  <w:vMerge/>
                </w:tcPr>
                <w:p w14:paraId="1D60C764" w14:textId="77777777" w:rsidR="00232C2D" w:rsidRPr="008636B7" w:rsidRDefault="00232C2D" w:rsidP="00BA1185">
                  <w:pPr>
                    <w:spacing w:line="240" w:lineRule="auto"/>
                    <w:jc w:val="center"/>
                    <w:rPr>
                      <w:rFonts w:ascii="Arial" w:hAnsi="Arial" w:cs="Arial"/>
                      <w:sz w:val="22"/>
                      <w:szCs w:val="22"/>
                    </w:rPr>
                  </w:pPr>
                </w:p>
              </w:tc>
            </w:tr>
            <w:tr w:rsidR="00232C2D" w:rsidRPr="008636B7" w14:paraId="30AE3DFF" w14:textId="77777777" w:rsidTr="00232C2D">
              <w:trPr>
                <w:gridAfter w:val="1"/>
                <w:wAfter w:w="14" w:type="dxa"/>
                <w:trHeight w:val="401"/>
              </w:trPr>
              <w:tc>
                <w:tcPr>
                  <w:tcW w:w="2689" w:type="dxa"/>
                  <w:vMerge/>
                </w:tcPr>
                <w:p w14:paraId="0D01A3AD" w14:textId="77777777" w:rsidR="00232C2D" w:rsidRPr="008636B7" w:rsidRDefault="00232C2D" w:rsidP="00BA1185">
                  <w:pPr>
                    <w:spacing w:line="240" w:lineRule="auto"/>
                    <w:jc w:val="center"/>
                    <w:rPr>
                      <w:rFonts w:ascii="Arial" w:hAnsi="Arial" w:cs="Arial"/>
                      <w:b/>
                      <w:sz w:val="22"/>
                      <w:szCs w:val="22"/>
                      <w:rPrChange w:id="253" w:author="Jorge Agustin Fernandez Pereira" w:date="2017-06-15T14:46:00Z">
                        <w:rPr>
                          <w:rFonts w:ascii="Arial" w:hAnsi="Arial" w:cs="Arial"/>
                          <w:sz w:val="22"/>
                          <w:szCs w:val="22"/>
                        </w:rPr>
                      </w:rPrChange>
                    </w:rPr>
                  </w:pPr>
                </w:p>
              </w:tc>
              <w:tc>
                <w:tcPr>
                  <w:tcW w:w="1559" w:type="dxa"/>
                  <w:vMerge/>
                </w:tcPr>
                <w:p w14:paraId="12F0D59A" w14:textId="77777777" w:rsidR="00232C2D" w:rsidRPr="008636B7" w:rsidRDefault="00232C2D" w:rsidP="00BA1185">
                  <w:pPr>
                    <w:spacing w:line="240" w:lineRule="auto"/>
                    <w:jc w:val="center"/>
                    <w:rPr>
                      <w:rFonts w:ascii="Arial" w:hAnsi="Arial" w:cs="Arial"/>
                      <w:b/>
                      <w:sz w:val="22"/>
                      <w:szCs w:val="22"/>
                      <w:rPrChange w:id="254" w:author="Jorge Agustin Fernandez Pereira" w:date="2017-06-15T14:46:00Z">
                        <w:rPr>
                          <w:rFonts w:ascii="Arial" w:hAnsi="Arial" w:cs="Arial"/>
                          <w:sz w:val="22"/>
                          <w:szCs w:val="22"/>
                        </w:rPr>
                      </w:rPrChange>
                    </w:rPr>
                  </w:pPr>
                </w:p>
              </w:tc>
              <w:tc>
                <w:tcPr>
                  <w:tcW w:w="0" w:type="auto"/>
                </w:tcPr>
                <w:p w14:paraId="3C3F3FCD" w14:textId="77777777" w:rsidR="00232C2D" w:rsidRPr="008636B7" w:rsidRDefault="00232C2D" w:rsidP="00BA1185">
                  <w:pPr>
                    <w:spacing w:line="240" w:lineRule="auto"/>
                    <w:ind w:left="28"/>
                    <w:jc w:val="center"/>
                    <w:rPr>
                      <w:rFonts w:ascii="Arial" w:hAnsi="Arial" w:cs="Arial"/>
                      <w:b/>
                      <w:sz w:val="22"/>
                      <w:szCs w:val="22"/>
                      <w:rPrChange w:id="255" w:author="Jorge Agustin Fernandez Pereira" w:date="2017-06-15T14:46:00Z">
                        <w:rPr>
                          <w:rFonts w:ascii="Arial" w:hAnsi="Arial" w:cs="Arial"/>
                          <w:sz w:val="22"/>
                          <w:szCs w:val="22"/>
                        </w:rPr>
                      </w:rPrChange>
                    </w:rPr>
                  </w:pPr>
                  <w:r w:rsidRPr="008636B7">
                    <w:rPr>
                      <w:rFonts w:ascii="Arial" w:hAnsi="Arial" w:cs="Arial"/>
                      <w:b/>
                      <w:sz w:val="22"/>
                      <w:szCs w:val="22"/>
                      <w:rPrChange w:id="256" w:author="Jorge Agustin Fernandez Pereira" w:date="2017-06-15T14:46:00Z">
                        <w:rPr>
                          <w:rFonts w:ascii="Arial" w:hAnsi="Arial" w:cs="Arial"/>
                          <w:sz w:val="22"/>
                          <w:szCs w:val="22"/>
                        </w:rPr>
                      </w:rPrChange>
                    </w:rPr>
                    <w:t>Todas las Partes Combinadas</w:t>
                  </w:r>
                </w:p>
              </w:tc>
              <w:tc>
                <w:tcPr>
                  <w:tcW w:w="0" w:type="auto"/>
                </w:tcPr>
                <w:p w14:paraId="617F608E" w14:textId="77777777" w:rsidR="00232C2D" w:rsidRPr="008636B7" w:rsidRDefault="00232C2D" w:rsidP="00BA1185">
                  <w:pPr>
                    <w:spacing w:line="240" w:lineRule="auto"/>
                    <w:ind w:left="28"/>
                    <w:jc w:val="center"/>
                    <w:rPr>
                      <w:rFonts w:ascii="Arial" w:hAnsi="Arial" w:cs="Arial"/>
                      <w:b/>
                      <w:sz w:val="22"/>
                      <w:szCs w:val="22"/>
                      <w:rPrChange w:id="257" w:author="Jorge Agustin Fernandez Pereira" w:date="2017-06-15T14:46:00Z">
                        <w:rPr>
                          <w:rFonts w:ascii="Arial" w:hAnsi="Arial" w:cs="Arial"/>
                          <w:sz w:val="22"/>
                          <w:szCs w:val="22"/>
                        </w:rPr>
                      </w:rPrChange>
                    </w:rPr>
                  </w:pPr>
                  <w:r w:rsidRPr="008636B7">
                    <w:rPr>
                      <w:rFonts w:ascii="Arial" w:hAnsi="Arial" w:cs="Arial"/>
                      <w:b/>
                      <w:sz w:val="22"/>
                      <w:szCs w:val="22"/>
                      <w:rPrChange w:id="258" w:author="Jorge Agustin Fernandez Pereira" w:date="2017-06-15T14:46:00Z">
                        <w:rPr>
                          <w:rFonts w:ascii="Arial" w:hAnsi="Arial" w:cs="Arial"/>
                          <w:sz w:val="22"/>
                          <w:szCs w:val="22"/>
                        </w:rPr>
                      </w:rPrChange>
                    </w:rPr>
                    <w:t>Cada Socio</w:t>
                  </w:r>
                </w:p>
              </w:tc>
              <w:tc>
                <w:tcPr>
                  <w:tcW w:w="0" w:type="auto"/>
                </w:tcPr>
                <w:p w14:paraId="6EA8138E" w14:textId="77777777" w:rsidR="00232C2D" w:rsidRPr="008636B7" w:rsidRDefault="00232C2D" w:rsidP="00BA1185">
                  <w:pPr>
                    <w:spacing w:line="240" w:lineRule="auto"/>
                    <w:ind w:left="28"/>
                    <w:jc w:val="center"/>
                    <w:rPr>
                      <w:rFonts w:ascii="Arial" w:hAnsi="Arial" w:cs="Arial"/>
                      <w:b/>
                      <w:sz w:val="22"/>
                      <w:szCs w:val="22"/>
                      <w:rPrChange w:id="259" w:author="Jorge Agustin Fernandez Pereira" w:date="2017-06-15T14:46:00Z">
                        <w:rPr>
                          <w:rFonts w:ascii="Arial" w:hAnsi="Arial" w:cs="Arial"/>
                          <w:sz w:val="22"/>
                          <w:szCs w:val="22"/>
                        </w:rPr>
                      </w:rPrChange>
                    </w:rPr>
                  </w:pPr>
                  <w:r w:rsidRPr="008636B7">
                    <w:rPr>
                      <w:rFonts w:ascii="Arial" w:hAnsi="Arial" w:cs="Arial"/>
                      <w:b/>
                      <w:sz w:val="22"/>
                      <w:szCs w:val="22"/>
                      <w:rPrChange w:id="260" w:author="Jorge Agustin Fernandez Pereira" w:date="2017-06-15T14:46:00Z">
                        <w:rPr>
                          <w:rFonts w:ascii="Arial" w:hAnsi="Arial" w:cs="Arial"/>
                          <w:sz w:val="22"/>
                          <w:szCs w:val="22"/>
                        </w:rPr>
                      </w:rPrChange>
                    </w:rPr>
                    <w:t>Socio Líder</w:t>
                  </w:r>
                </w:p>
              </w:tc>
              <w:tc>
                <w:tcPr>
                  <w:tcW w:w="2238" w:type="dxa"/>
                  <w:vMerge/>
                </w:tcPr>
                <w:p w14:paraId="410324F9" w14:textId="77777777" w:rsidR="00232C2D" w:rsidRPr="008636B7" w:rsidRDefault="00232C2D" w:rsidP="00BA1185">
                  <w:pPr>
                    <w:spacing w:line="240" w:lineRule="auto"/>
                    <w:jc w:val="center"/>
                    <w:rPr>
                      <w:rFonts w:ascii="Arial" w:hAnsi="Arial" w:cs="Arial"/>
                      <w:sz w:val="22"/>
                      <w:szCs w:val="22"/>
                    </w:rPr>
                  </w:pPr>
                </w:p>
              </w:tc>
            </w:tr>
            <w:tr w:rsidR="00232C2D" w:rsidRPr="008636B7" w14:paraId="67B54ECF" w14:textId="77777777" w:rsidTr="00232C2D">
              <w:trPr>
                <w:gridAfter w:val="1"/>
                <w:wAfter w:w="14" w:type="dxa"/>
                <w:trHeight w:val="401"/>
              </w:trPr>
              <w:tc>
                <w:tcPr>
                  <w:tcW w:w="2689" w:type="dxa"/>
                </w:tcPr>
                <w:p w14:paraId="278D3BCD" w14:textId="77777777" w:rsidR="00232C2D" w:rsidRPr="008636B7" w:rsidRDefault="00232C2D" w:rsidP="00BA1185">
                  <w:pPr>
                    <w:spacing w:line="240" w:lineRule="auto"/>
                    <w:jc w:val="center"/>
                    <w:rPr>
                      <w:rFonts w:ascii="Arial" w:hAnsi="Arial" w:cs="Arial"/>
                      <w:sz w:val="22"/>
                      <w:szCs w:val="22"/>
                    </w:rPr>
                  </w:pPr>
                </w:p>
                <w:p w14:paraId="703BEAFB" w14:textId="77777777" w:rsidR="00232C2D" w:rsidRPr="008636B7" w:rsidRDefault="00232C2D" w:rsidP="00BA1185">
                  <w:pPr>
                    <w:spacing w:line="240" w:lineRule="auto"/>
                    <w:jc w:val="center"/>
                    <w:rPr>
                      <w:rFonts w:ascii="Arial" w:hAnsi="Arial" w:cs="Arial"/>
                      <w:sz w:val="22"/>
                      <w:szCs w:val="22"/>
                    </w:rPr>
                  </w:pPr>
                </w:p>
              </w:tc>
              <w:tc>
                <w:tcPr>
                  <w:tcW w:w="1559" w:type="dxa"/>
                </w:tcPr>
                <w:p w14:paraId="45B29246" w14:textId="77777777" w:rsidR="00232C2D" w:rsidRPr="008636B7" w:rsidRDefault="00232C2D" w:rsidP="00BA1185">
                  <w:pPr>
                    <w:spacing w:line="240" w:lineRule="auto"/>
                    <w:jc w:val="center"/>
                    <w:rPr>
                      <w:rFonts w:ascii="Arial" w:hAnsi="Arial" w:cs="Arial"/>
                      <w:sz w:val="22"/>
                      <w:szCs w:val="22"/>
                    </w:rPr>
                  </w:pPr>
                </w:p>
              </w:tc>
              <w:tc>
                <w:tcPr>
                  <w:tcW w:w="0" w:type="auto"/>
                </w:tcPr>
                <w:p w14:paraId="6EA26144" w14:textId="77777777" w:rsidR="00232C2D" w:rsidRPr="008636B7" w:rsidRDefault="00232C2D" w:rsidP="00BA1185">
                  <w:pPr>
                    <w:spacing w:line="240" w:lineRule="auto"/>
                    <w:ind w:left="28"/>
                    <w:jc w:val="center"/>
                    <w:rPr>
                      <w:rFonts w:ascii="Arial" w:hAnsi="Arial" w:cs="Arial"/>
                      <w:sz w:val="22"/>
                      <w:szCs w:val="22"/>
                    </w:rPr>
                  </w:pPr>
                </w:p>
              </w:tc>
              <w:tc>
                <w:tcPr>
                  <w:tcW w:w="0" w:type="auto"/>
                </w:tcPr>
                <w:p w14:paraId="667A65BC" w14:textId="77777777" w:rsidR="00232C2D" w:rsidRPr="008636B7" w:rsidRDefault="00232C2D" w:rsidP="00BA1185">
                  <w:pPr>
                    <w:spacing w:line="240" w:lineRule="auto"/>
                    <w:ind w:left="28"/>
                    <w:jc w:val="center"/>
                    <w:rPr>
                      <w:rFonts w:ascii="Arial" w:hAnsi="Arial" w:cs="Arial"/>
                      <w:sz w:val="22"/>
                      <w:szCs w:val="22"/>
                    </w:rPr>
                  </w:pPr>
                </w:p>
              </w:tc>
              <w:tc>
                <w:tcPr>
                  <w:tcW w:w="0" w:type="auto"/>
                </w:tcPr>
                <w:p w14:paraId="009DDD34" w14:textId="77777777" w:rsidR="00232C2D" w:rsidRPr="008636B7" w:rsidRDefault="00232C2D" w:rsidP="00BA1185">
                  <w:pPr>
                    <w:spacing w:line="240" w:lineRule="auto"/>
                    <w:ind w:left="28"/>
                    <w:jc w:val="center"/>
                    <w:rPr>
                      <w:rFonts w:ascii="Arial" w:hAnsi="Arial" w:cs="Arial"/>
                      <w:sz w:val="22"/>
                      <w:szCs w:val="22"/>
                    </w:rPr>
                  </w:pPr>
                </w:p>
              </w:tc>
              <w:tc>
                <w:tcPr>
                  <w:tcW w:w="2238" w:type="dxa"/>
                </w:tcPr>
                <w:p w14:paraId="433BC9B0" w14:textId="77777777" w:rsidR="00232C2D" w:rsidRPr="008636B7" w:rsidRDefault="00232C2D" w:rsidP="00BA1185">
                  <w:pPr>
                    <w:spacing w:line="240" w:lineRule="auto"/>
                    <w:jc w:val="center"/>
                    <w:rPr>
                      <w:rFonts w:ascii="Arial" w:hAnsi="Arial" w:cs="Arial"/>
                      <w:sz w:val="22"/>
                      <w:szCs w:val="22"/>
                    </w:rPr>
                  </w:pPr>
                </w:p>
              </w:tc>
            </w:tr>
            <w:tr w:rsidR="00232C2D" w:rsidRPr="008636B7" w14:paraId="6059E6A6" w14:textId="77777777" w:rsidTr="00232C2D">
              <w:trPr>
                <w:gridAfter w:val="1"/>
                <w:wAfter w:w="14" w:type="dxa"/>
                <w:trHeight w:val="2065"/>
              </w:trPr>
              <w:tc>
                <w:tcPr>
                  <w:tcW w:w="2689" w:type="dxa"/>
                </w:tcPr>
                <w:p w14:paraId="319D59C1" w14:textId="77777777" w:rsidR="00232C2D" w:rsidRPr="008636B7" w:rsidRDefault="00232C2D" w:rsidP="00324438">
                  <w:pPr>
                    <w:pStyle w:val="Prrafodelista"/>
                    <w:numPr>
                      <w:ilvl w:val="0"/>
                      <w:numId w:val="21"/>
                    </w:numPr>
                    <w:tabs>
                      <w:tab w:val="left" w:pos="204"/>
                    </w:tabs>
                    <w:spacing w:before="120" w:after="120"/>
                    <w:ind w:left="62" w:hanging="62"/>
                    <w:rPr>
                      <w:rFonts w:ascii="Arial" w:hAnsi="Arial" w:cs="Arial"/>
                      <w:kern w:val="28"/>
                      <w:sz w:val="22"/>
                      <w:szCs w:val="22"/>
                      <w:rPrChange w:id="261" w:author="Jorge Agustin Fernandez Pereira" w:date="2017-06-15T14:46:00Z">
                        <w:rPr>
                          <w:rFonts w:ascii="Arial" w:hAnsi="Arial" w:cs="Arial"/>
                          <w:b/>
                          <w:kern w:val="28"/>
                          <w:sz w:val="22"/>
                          <w:szCs w:val="22"/>
                        </w:rPr>
                      </w:rPrChange>
                    </w:rPr>
                  </w:pPr>
                  <w:r w:rsidRPr="008636B7">
                    <w:rPr>
                      <w:rFonts w:ascii="Arial" w:hAnsi="Arial" w:cs="Arial"/>
                      <w:sz w:val="22"/>
                      <w:szCs w:val="22"/>
                      <w:lang w:val="es-MX"/>
                    </w:rPr>
                    <w:t xml:space="preserve">Demostrar que cuenta con personal debidamente calificado para desempeñar los siguientes cargos clave: </w:t>
                  </w:r>
                  <w:r w:rsidRPr="008636B7">
                    <w:rPr>
                      <w:rFonts w:ascii="Arial" w:hAnsi="Arial" w:cs="Arial"/>
                      <w:kern w:val="28"/>
                      <w:sz w:val="22"/>
                      <w:szCs w:val="22"/>
                      <w:rPrChange w:id="262" w:author="Jorge Agustin Fernandez Pereira" w:date="2017-06-15T14:46:00Z">
                        <w:rPr>
                          <w:rFonts w:ascii="Arial" w:hAnsi="Arial" w:cs="Arial"/>
                          <w:b/>
                          <w:kern w:val="28"/>
                          <w:sz w:val="22"/>
                          <w:szCs w:val="22"/>
                        </w:rPr>
                      </w:rPrChange>
                    </w:rPr>
                    <w:t>Lote 1 y Lote 2, y Lote 3: Para cada Lote deberá contar con:</w:t>
                  </w:r>
                  <w:r w:rsidRPr="008636B7">
                    <w:rPr>
                      <w:rFonts w:ascii="Arial" w:hAnsi="Arial" w:cs="Arial"/>
                      <w:kern w:val="28"/>
                      <w:sz w:val="22"/>
                      <w:szCs w:val="22"/>
                      <w:rPrChange w:id="263" w:author="Jorge Agustin Fernandez Pereira" w:date="2017-06-15T14:46:00Z">
                        <w:rPr>
                          <w:rFonts w:ascii="Arial" w:hAnsi="Arial" w:cs="Arial"/>
                          <w:b/>
                          <w:kern w:val="28"/>
                          <w:sz w:val="22"/>
                          <w:szCs w:val="22"/>
                        </w:rPr>
                      </w:rPrChange>
                    </w:rPr>
                    <w:tab/>
                  </w:r>
                </w:p>
                <w:p w14:paraId="7C8912EE" w14:textId="2BEA43D6"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val="es-ES_tradnl" w:eastAsia="en-US"/>
                    </w:rPr>
                    <w:t>-</w:t>
                  </w:r>
                  <w:r w:rsidR="004C3976" w:rsidRPr="008636B7">
                    <w:rPr>
                      <w:rFonts w:ascii="Arial" w:hAnsi="Arial" w:cs="Arial"/>
                      <w:kern w:val="28"/>
                      <w:sz w:val="22"/>
                      <w:szCs w:val="22"/>
                      <w:lang w:val="es-ES_tradnl" w:eastAsia="en-US"/>
                    </w:rPr>
                    <w:t xml:space="preserve"> Un</w:t>
                  </w:r>
                  <w:r w:rsidRPr="008636B7">
                    <w:rPr>
                      <w:rFonts w:ascii="Arial" w:hAnsi="Arial" w:cs="Arial"/>
                      <w:kern w:val="28"/>
                      <w:sz w:val="22"/>
                      <w:szCs w:val="22"/>
                      <w:lang w:val="es-ES_tradnl" w:eastAsia="en-US"/>
                    </w:rPr>
                    <w:t xml:space="preserve"> </w:t>
                  </w:r>
                  <w:r w:rsidR="004C3976" w:rsidRPr="008636B7">
                    <w:rPr>
                      <w:rFonts w:ascii="Arial" w:hAnsi="Arial" w:cs="Arial"/>
                      <w:kern w:val="28"/>
                      <w:sz w:val="22"/>
                      <w:szCs w:val="22"/>
                      <w:lang w:val="es-ES_tradnl" w:eastAsia="en-US"/>
                    </w:rPr>
                    <w:t>(</w:t>
                  </w:r>
                  <w:r w:rsidR="00972D9C" w:rsidRPr="008636B7">
                    <w:rPr>
                      <w:rFonts w:ascii="Arial" w:hAnsi="Arial" w:cs="Arial"/>
                      <w:kern w:val="28"/>
                      <w:sz w:val="22"/>
                      <w:szCs w:val="22"/>
                      <w:lang w:val="es-ES_tradnl" w:eastAsia="en-US"/>
                    </w:rPr>
                    <w:t>1</w:t>
                  </w:r>
                  <w:r w:rsidR="004C3976" w:rsidRPr="008636B7">
                    <w:rPr>
                      <w:rFonts w:ascii="Arial" w:hAnsi="Arial" w:cs="Arial"/>
                      <w:kern w:val="28"/>
                      <w:sz w:val="22"/>
                      <w:szCs w:val="22"/>
                      <w:lang w:val="es-ES_tradnl" w:eastAsia="en-US"/>
                    </w:rPr>
                    <w:t>)</w:t>
                  </w:r>
                  <w:r w:rsidR="00972D9C" w:rsidRPr="008636B7">
                    <w:rPr>
                      <w:rFonts w:ascii="Arial" w:hAnsi="Arial" w:cs="Arial"/>
                      <w:kern w:val="28"/>
                      <w:sz w:val="22"/>
                      <w:szCs w:val="22"/>
                      <w:lang w:val="es-ES_tradnl" w:eastAsia="en-US"/>
                    </w:rPr>
                    <w:t xml:space="preserve"> </w:t>
                  </w:r>
                  <w:r w:rsidRPr="008636B7">
                    <w:rPr>
                      <w:rFonts w:ascii="Arial" w:hAnsi="Arial" w:cs="Arial"/>
                      <w:kern w:val="28"/>
                      <w:sz w:val="22"/>
                      <w:szCs w:val="22"/>
                      <w:lang w:eastAsia="en-US"/>
                    </w:rPr>
                    <w:t>Ingeniero Civil especialista en hidráulica o temas afines para el cargo de Superintendente de Obras, con al menos cinco (5) años de experiencia en obras de naturaleza y  complejidad similares (obras hidráulica, vial o civil)</w:t>
                  </w:r>
                  <w:r w:rsidRPr="008636B7">
                    <w:rPr>
                      <w:rFonts w:ascii="Arial" w:hAnsi="Arial" w:cs="Arial"/>
                      <w:kern w:val="28"/>
                      <w:sz w:val="22"/>
                      <w:szCs w:val="22"/>
                      <w:lang w:eastAsia="en-US"/>
                      <w:rPrChange w:id="264" w:author="Jorge Agustin Fernandez Pereira" w:date="2017-06-15T14:46:00Z">
                        <w:rPr>
                          <w:rFonts w:ascii="Arial" w:hAnsi="Arial" w:cs="Arial"/>
                          <w:b/>
                          <w:kern w:val="28"/>
                          <w:sz w:val="22"/>
                          <w:szCs w:val="22"/>
                          <w:lang w:eastAsia="en-US"/>
                        </w:rPr>
                      </w:rPrChange>
                    </w:rPr>
                    <w:tab/>
                  </w:r>
                  <w:r w:rsidRPr="008636B7">
                    <w:rPr>
                      <w:rFonts w:ascii="Arial" w:hAnsi="Arial" w:cs="Arial"/>
                      <w:kern w:val="28"/>
                      <w:sz w:val="22"/>
                      <w:szCs w:val="22"/>
                      <w:lang w:eastAsia="en-US"/>
                      <w:rPrChange w:id="265" w:author="Jorge Agustin Fernandez Pereira" w:date="2017-06-15T14:46:00Z">
                        <w:rPr>
                          <w:rFonts w:ascii="Arial" w:hAnsi="Arial" w:cs="Arial"/>
                          <w:b/>
                          <w:kern w:val="28"/>
                          <w:sz w:val="22"/>
                          <w:szCs w:val="22"/>
                          <w:lang w:eastAsia="en-US"/>
                        </w:rPr>
                      </w:rPrChange>
                    </w:rPr>
                    <w:tab/>
                  </w:r>
                </w:p>
                <w:p w14:paraId="31A84227" w14:textId="12E897DC"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eastAsia="en-US"/>
                    </w:rPr>
                    <w:t>-  Un</w:t>
                  </w:r>
                  <w:r w:rsidR="004C3976" w:rsidRPr="008636B7">
                    <w:rPr>
                      <w:rFonts w:ascii="Arial" w:hAnsi="Arial" w:cs="Arial"/>
                      <w:kern w:val="28"/>
                      <w:sz w:val="22"/>
                      <w:szCs w:val="22"/>
                      <w:lang w:eastAsia="en-US"/>
                    </w:rPr>
                    <w:t xml:space="preserve"> (1)</w:t>
                  </w:r>
                  <w:r w:rsidRPr="008636B7">
                    <w:rPr>
                      <w:rFonts w:ascii="Arial" w:hAnsi="Arial" w:cs="Arial"/>
                      <w:kern w:val="28"/>
                      <w:sz w:val="22"/>
                      <w:szCs w:val="22"/>
                      <w:lang w:eastAsia="en-US"/>
                    </w:rPr>
                    <w:t xml:space="preserve"> Capataz lugareño (zona del Chaco) con experiencia </w:t>
                  </w:r>
                  <w:r w:rsidRPr="008636B7">
                    <w:rPr>
                      <w:rFonts w:ascii="Arial" w:hAnsi="Arial" w:cs="Arial"/>
                      <w:kern w:val="28"/>
                      <w:sz w:val="22"/>
                      <w:szCs w:val="22"/>
                      <w:lang w:eastAsia="en-US"/>
                    </w:rPr>
                    <w:lastRenderedPageBreak/>
                    <w:t>en obras similares y/o viales 5 años de antigüedad</w:t>
                  </w:r>
                  <w:r w:rsidRPr="008636B7">
                    <w:rPr>
                      <w:rFonts w:ascii="Arial" w:hAnsi="Arial" w:cs="Arial"/>
                      <w:kern w:val="28"/>
                      <w:sz w:val="22"/>
                      <w:szCs w:val="22"/>
                      <w:lang w:eastAsia="en-US"/>
                    </w:rPr>
                    <w:tab/>
                  </w:r>
                </w:p>
                <w:p w14:paraId="1EFE983A" w14:textId="32395017" w:rsidR="00232C2D" w:rsidRPr="008636B7" w:rsidRDefault="00232C2D" w:rsidP="00BA1185">
                  <w:pPr>
                    <w:tabs>
                      <w:tab w:val="left" w:pos="114"/>
                    </w:tabs>
                    <w:spacing w:before="120" w:after="120" w:line="240" w:lineRule="auto"/>
                    <w:ind w:left="114"/>
                    <w:jc w:val="left"/>
                    <w:rPr>
                      <w:rFonts w:ascii="Arial" w:hAnsi="Arial" w:cs="Arial"/>
                      <w:kern w:val="28"/>
                      <w:sz w:val="22"/>
                      <w:szCs w:val="22"/>
                      <w:lang w:eastAsia="en-US"/>
                    </w:rPr>
                  </w:pPr>
                  <w:r w:rsidRPr="008636B7">
                    <w:rPr>
                      <w:rFonts w:ascii="Arial" w:hAnsi="Arial" w:cs="Arial"/>
                      <w:kern w:val="28"/>
                      <w:sz w:val="22"/>
                      <w:szCs w:val="22"/>
                      <w:lang w:eastAsia="en-US"/>
                    </w:rPr>
                    <w:t>- Un</w:t>
                  </w:r>
                  <w:r w:rsidRPr="008636B7">
                    <w:rPr>
                      <w:rFonts w:ascii="Arial" w:hAnsi="Arial" w:cs="Arial"/>
                      <w:kern w:val="28"/>
                      <w:sz w:val="22"/>
                      <w:szCs w:val="22"/>
                      <w:lang w:eastAsia="en-US"/>
                    </w:rPr>
                    <w:tab/>
                    <w:t>(1) Especialista Ambiental, Profesional universitario,</w:t>
                  </w:r>
                  <w:ins w:id="266" w:author="admin" w:date="2017-06-09T15:45:00Z">
                    <w:r w:rsidR="00B84E41" w:rsidRPr="008636B7">
                      <w:rPr>
                        <w:rFonts w:ascii="Arial" w:hAnsi="Arial" w:cs="Arial"/>
                        <w:kern w:val="28"/>
                        <w:sz w:val="22"/>
                        <w:szCs w:val="22"/>
                        <w:lang w:eastAsia="en-US"/>
                      </w:rPr>
                      <w:t xml:space="preserve"> con curso de maestría en el área,</w:t>
                    </w:r>
                  </w:ins>
                  <w:r w:rsidRPr="008636B7">
                    <w:rPr>
                      <w:rFonts w:ascii="Arial" w:hAnsi="Arial" w:cs="Arial"/>
                      <w:kern w:val="28"/>
                      <w:sz w:val="22"/>
                      <w:szCs w:val="22"/>
                      <w:lang w:eastAsia="en-US"/>
                    </w:rPr>
                    <w:t xml:space="preserve"> con Catastro Técnico de </w:t>
                  </w:r>
                  <w:del w:id="267" w:author="admin" w:date="2017-06-09T15:45:00Z">
                    <w:r w:rsidRPr="008636B7" w:rsidDel="00B84E41">
                      <w:rPr>
                        <w:rFonts w:ascii="Arial" w:hAnsi="Arial" w:cs="Arial"/>
                        <w:kern w:val="28"/>
                        <w:sz w:val="22"/>
                        <w:szCs w:val="22"/>
                        <w:lang w:eastAsia="en-US"/>
                      </w:rPr>
                      <w:delText xml:space="preserve"> </w:delText>
                    </w:r>
                  </w:del>
                  <w:r w:rsidRPr="008636B7">
                    <w:rPr>
                      <w:rFonts w:ascii="Arial" w:hAnsi="Arial" w:cs="Arial"/>
                      <w:kern w:val="28"/>
                      <w:sz w:val="22"/>
                      <w:szCs w:val="22"/>
                      <w:lang w:eastAsia="en-US"/>
                    </w:rPr>
                    <w:t>Consultor Ambiental (CTCA) vigente de la SEAM, con experiencia en fiscalización</w:t>
                  </w:r>
                  <w:ins w:id="268" w:author="admin" w:date="2017-06-09T15:46:00Z">
                    <w:r w:rsidR="00B84E41" w:rsidRPr="008636B7">
                      <w:rPr>
                        <w:rFonts w:ascii="Arial" w:hAnsi="Arial" w:cs="Arial"/>
                        <w:kern w:val="28"/>
                        <w:sz w:val="22"/>
                        <w:szCs w:val="22"/>
                        <w:lang w:eastAsia="en-US"/>
                      </w:rPr>
                      <w:t xml:space="preserve"> </w:t>
                    </w:r>
                  </w:ins>
                  <w:del w:id="269" w:author="admin" w:date="2017-06-09T15:46:00Z">
                    <w:r w:rsidRPr="008636B7" w:rsidDel="00B84E41">
                      <w:rPr>
                        <w:rFonts w:ascii="Arial" w:hAnsi="Arial" w:cs="Arial"/>
                        <w:kern w:val="28"/>
                        <w:sz w:val="22"/>
                        <w:szCs w:val="22"/>
                        <w:lang w:eastAsia="en-US"/>
                      </w:rPr>
                      <w:tab/>
                    </w:r>
                  </w:del>
                  <w:r w:rsidRPr="008636B7">
                    <w:rPr>
                      <w:rFonts w:ascii="Arial" w:hAnsi="Arial" w:cs="Arial"/>
                      <w:kern w:val="28"/>
                      <w:sz w:val="22"/>
                      <w:szCs w:val="22"/>
                      <w:lang w:eastAsia="en-US"/>
                    </w:rPr>
                    <w:t>o supervisión ambiental de obras</w:t>
                  </w:r>
                  <w:ins w:id="270" w:author="admin" w:date="2017-06-09T15:46:00Z">
                    <w:r w:rsidR="00B84E41" w:rsidRPr="008636B7">
                      <w:rPr>
                        <w:rFonts w:ascii="Arial" w:hAnsi="Arial" w:cs="Arial"/>
                        <w:kern w:val="28"/>
                        <w:sz w:val="22"/>
                        <w:szCs w:val="22"/>
                        <w:lang w:eastAsia="en-US"/>
                      </w:rPr>
                      <w:t>, en elaboración de EIAp</w:t>
                    </w:r>
                    <w:del w:id="271" w:author="Juan" w:date="2017-06-13T08:46:00Z">
                      <w:r w:rsidR="00B84E41" w:rsidRPr="008636B7" w:rsidDel="009A1F7C">
                        <w:rPr>
                          <w:rFonts w:ascii="Arial" w:hAnsi="Arial" w:cs="Arial"/>
                          <w:kern w:val="28"/>
                          <w:sz w:val="22"/>
                          <w:szCs w:val="22"/>
                          <w:lang w:eastAsia="en-US"/>
                        </w:rPr>
                        <w:delText xml:space="preserve"> </w:delText>
                      </w:r>
                    </w:del>
                  </w:ins>
                  <w:ins w:id="272" w:author="Juan" w:date="2017-06-13T08:46:00Z">
                    <w:r w:rsidR="009A1F7C" w:rsidRPr="008636B7">
                      <w:rPr>
                        <w:rFonts w:ascii="Arial" w:hAnsi="Arial" w:cs="Arial"/>
                        <w:kern w:val="28"/>
                        <w:sz w:val="22"/>
                        <w:szCs w:val="22"/>
                        <w:lang w:eastAsia="en-US"/>
                      </w:rPr>
                      <w:t>.</w:t>
                    </w:r>
                  </w:ins>
                  <w:ins w:id="273" w:author="admin" w:date="2017-06-09T15:46:00Z">
                    <w:del w:id="274" w:author="Juan" w:date="2017-06-13T08:46:00Z">
                      <w:r w:rsidR="00B84E41" w:rsidRPr="008636B7" w:rsidDel="009A1F7C">
                        <w:rPr>
                          <w:rFonts w:ascii="Arial" w:hAnsi="Arial" w:cs="Arial"/>
                          <w:kern w:val="28"/>
                          <w:sz w:val="22"/>
                          <w:szCs w:val="22"/>
                          <w:lang w:eastAsia="en-US"/>
                        </w:rPr>
                        <w:delText xml:space="preserve">y </w:delText>
                      </w:r>
                    </w:del>
                  </w:ins>
                  <w:del w:id="275" w:author="Juan" w:date="2017-06-13T08:46:00Z">
                    <w:r w:rsidR="00BF42F7" w:rsidRPr="008636B7" w:rsidDel="009A1F7C">
                      <w:rPr>
                        <w:rFonts w:ascii="Arial" w:hAnsi="Arial" w:cs="Arial"/>
                        <w:kern w:val="28"/>
                        <w:sz w:val="22"/>
                        <w:szCs w:val="22"/>
                        <w:lang w:eastAsia="en-US"/>
                      </w:rPr>
                      <w:delText>Auditorías</w:delText>
                    </w:r>
                  </w:del>
                  <w:ins w:id="276" w:author="admin" w:date="2017-06-09T15:46:00Z">
                    <w:del w:id="277" w:author="Juan" w:date="2017-06-13T08:46:00Z">
                      <w:r w:rsidR="00B84E41" w:rsidRPr="008636B7" w:rsidDel="009A1F7C">
                        <w:rPr>
                          <w:rFonts w:ascii="Arial" w:hAnsi="Arial" w:cs="Arial"/>
                          <w:kern w:val="28"/>
                          <w:sz w:val="22"/>
                          <w:szCs w:val="22"/>
                          <w:lang w:eastAsia="en-US"/>
                        </w:rPr>
                        <w:delText xml:space="preserve"> Ambientales</w:delText>
                      </w:r>
                    </w:del>
                  </w:ins>
                  <w:r w:rsidRPr="008636B7">
                    <w:rPr>
                      <w:rFonts w:ascii="Arial" w:hAnsi="Arial" w:cs="Arial"/>
                      <w:kern w:val="28"/>
                      <w:sz w:val="22"/>
                      <w:szCs w:val="22"/>
                      <w:lang w:eastAsia="en-US"/>
                    </w:rPr>
                    <w:t>.</w:t>
                  </w:r>
                  <w:r w:rsidRPr="008636B7">
                    <w:rPr>
                      <w:rFonts w:ascii="Arial" w:hAnsi="Arial" w:cs="Arial"/>
                      <w:kern w:val="28"/>
                      <w:sz w:val="22"/>
                      <w:szCs w:val="22"/>
                      <w:lang w:eastAsia="en-US"/>
                    </w:rPr>
                    <w:tab/>
                  </w:r>
                  <w:r w:rsidRPr="008636B7">
                    <w:rPr>
                      <w:rFonts w:ascii="Arial" w:hAnsi="Arial" w:cs="Arial"/>
                      <w:kern w:val="28"/>
                      <w:sz w:val="22"/>
                      <w:szCs w:val="22"/>
                      <w:lang w:eastAsia="en-US"/>
                      <w:rPrChange w:id="278" w:author="Jorge Agustin Fernandez Pereira" w:date="2017-06-15T14:46:00Z">
                        <w:rPr>
                          <w:rFonts w:ascii="Arial" w:hAnsi="Arial" w:cs="Arial"/>
                          <w:b/>
                          <w:kern w:val="28"/>
                          <w:sz w:val="22"/>
                          <w:szCs w:val="22"/>
                          <w:lang w:eastAsia="en-US"/>
                        </w:rPr>
                      </w:rPrChange>
                    </w:rPr>
                    <w:t xml:space="preserve"> </w:t>
                  </w:r>
                  <w:r w:rsidRPr="008636B7">
                    <w:rPr>
                      <w:rFonts w:ascii="Arial" w:hAnsi="Arial" w:cs="Arial"/>
                      <w:kern w:val="28"/>
                      <w:sz w:val="22"/>
                      <w:szCs w:val="22"/>
                      <w:lang w:eastAsia="en-US"/>
                    </w:rPr>
                    <w:t xml:space="preserve">La asignación del especialista ambiental será a tiempo </w:t>
                  </w:r>
                  <w:del w:id="279" w:author="Juan" w:date="2017-06-13T08:00:00Z">
                    <w:r w:rsidRPr="008636B7" w:rsidDel="00D00E70">
                      <w:rPr>
                        <w:rFonts w:ascii="Arial" w:hAnsi="Arial" w:cs="Arial"/>
                        <w:kern w:val="28"/>
                        <w:sz w:val="22"/>
                        <w:szCs w:val="22"/>
                        <w:lang w:eastAsia="en-US"/>
                      </w:rPr>
                      <w:delText>COMPLETO</w:delText>
                    </w:r>
                  </w:del>
                  <w:ins w:id="280" w:author="Juan" w:date="2017-06-13T08:00:00Z">
                    <w:r w:rsidR="00D00E70" w:rsidRPr="008636B7">
                      <w:rPr>
                        <w:rFonts w:ascii="Arial" w:hAnsi="Arial" w:cs="Arial"/>
                        <w:kern w:val="28"/>
                        <w:sz w:val="22"/>
                        <w:szCs w:val="22"/>
                        <w:lang w:eastAsia="en-US"/>
                      </w:rPr>
                      <w:t>Parcial</w:t>
                    </w:r>
                  </w:ins>
                  <w:r w:rsidRPr="008636B7">
                    <w:rPr>
                      <w:rFonts w:ascii="Arial" w:hAnsi="Arial" w:cs="Arial"/>
                      <w:kern w:val="28"/>
                      <w:sz w:val="22"/>
                      <w:szCs w:val="22"/>
                      <w:lang w:eastAsia="en-US"/>
                    </w:rPr>
                    <w:t>.</w:t>
                  </w:r>
                </w:p>
                <w:p w14:paraId="57A7E14F" w14:textId="371A2967"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eastAsia="en-US"/>
                    </w:rPr>
                    <w:t>El especialista</w:t>
                  </w:r>
                  <w:ins w:id="281" w:author="Juan" w:date="2017-06-13T08:37:00Z">
                    <w:r w:rsidR="002638DF" w:rsidRPr="008636B7">
                      <w:rPr>
                        <w:rFonts w:ascii="Arial" w:hAnsi="Arial" w:cs="Arial"/>
                        <w:kern w:val="28"/>
                        <w:sz w:val="22"/>
                        <w:szCs w:val="22"/>
                        <w:lang w:eastAsia="en-US"/>
                      </w:rPr>
                      <w:t xml:space="preserve"> ambiental</w:t>
                    </w:r>
                  </w:ins>
                  <w:ins w:id="282" w:author="Juan" w:date="2017-06-13T08:36:00Z">
                    <w:r w:rsidR="002638DF" w:rsidRPr="008636B7">
                      <w:rPr>
                        <w:rFonts w:ascii="Arial" w:hAnsi="Arial" w:cs="Arial"/>
                        <w:kern w:val="28"/>
                        <w:sz w:val="22"/>
                        <w:szCs w:val="22"/>
                        <w:lang w:eastAsia="en-US"/>
                      </w:rPr>
                      <w:t>, se encargará de la elaboración del EIAp</w:t>
                    </w:r>
                  </w:ins>
                  <w:ins w:id="283" w:author="Juan" w:date="2017-06-13T08:47:00Z">
                    <w:r w:rsidR="009A1F7C" w:rsidRPr="008636B7">
                      <w:rPr>
                        <w:rFonts w:ascii="Arial" w:hAnsi="Arial" w:cs="Arial"/>
                        <w:kern w:val="28"/>
                        <w:sz w:val="22"/>
                        <w:szCs w:val="22"/>
                        <w:lang w:eastAsia="en-US"/>
                      </w:rPr>
                      <w:t xml:space="preserve"> y su presentación</w:t>
                    </w:r>
                  </w:ins>
                  <w:ins w:id="284" w:author="Juan" w:date="2017-06-13T08:36:00Z">
                    <w:r w:rsidR="002638DF" w:rsidRPr="008636B7">
                      <w:rPr>
                        <w:rFonts w:ascii="Arial" w:hAnsi="Arial" w:cs="Arial"/>
                        <w:kern w:val="28"/>
                        <w:sz w:val="22"/>
                        <w:szCs w:val="22"/>
                        <w:lang w:eastAsia="en-US"/>
                      </w:rPr>
                      <w:t xml:space="preserve"> a la SEAM, además de coordinar la implementación del Plan de Gesti</w:t>
                    </w:r>
                  </w:ins>
                  <w:ins w:id="285" w:author="Juan" w:date="2017-06-13T08:37:00Z">
                    <w:r w:rsidR="002638DF" w:rsidRPr="008636B7">
                      <w:rPr>
                        <w:rFonts w:ascii="Arial" w:hAnsi="Arial" w:cs="Arial"/>
                        <w:kern w:val="28"/>
                        <w:sz w:val="22"/>
                        <w:szCs w:val="22"/>
                        <w:lang w:eastAsia="en-US"/>
                      </w:rPr>
                      <w:t>ón Ambiental resultante del mismo.</w:t>
                    </w:r>
                  </w:ins>
                  <w:r w:rsidRPr="008636B7">
                    <w:rPr>
                      <w:rFonts w:ascii="Arial" w:hAnsi="Arial" w:cs="Arial"/>
                      <w:kern w:val="28"/>
                      <w:sz w:val="22"/>
                      <w:szCs w:val="22"/>
                      <w:lang w:eastAsia="en-US"/>
                    </w:rPr>
                    <w:t xml:space="preserve"> </w:t>
                  </w:r>
                  <w:del w:id="286" w:author="Juan" w:date="2017-06-13T08:37:00Z">
                    <w:r w:rsidRPr="008636B7" w:rsidDel="002638DF">
                      <w:rPr>
                        <w:rFonts w:ascii="Arial" w:hAnsi="Arial" w:cs="Arial"/>
                        <w:kern w:val="28"/>
                        <w:sz w:val="22"/>
                        <w:szCs w:val="22"/>
                        <w:lang w:eastAsia="en-US"/>
                      </w:rPr>
                      <w:delText>l</w:delText>
                    </w:r>
                  </w:del>
                  <w:ins w:id="287" w:author="Juan" w:date="2017-06-13T08:37:00Z">
                    <w:r w:rsidR="002638DF" w:rsidRPr="008636B7">
                      <w:rPr>
                        <w:rFonts w:ascii="Arial" w:hAnsi="Arial" w:cs="Arial"/>
                        <w:kern w:val="28"/>
                        <w:sz w:val="22"/>
                        <w:szCs w:val="22"/>
                        <w:lang w:eastAsia="en-US"/>
                      </w:rPr>
                      <w:t>Además</w:t>
                    </w:r>
                  </w:ins>
                  <w:r w:rsidRPr="008636B7">
                    <w:rPr>
                      <w:rFonts w:ascii="Arial" w:hAnsi="Arial" w:cs="Arial"/>
                      <w:kern w:val="28"/>
                      <w:sz w:val="22"/>
                      <w:szCs w:val="22"/>
                      <w:lang w:eastAsia="en-US"/>
                    </w:rPr>
                    <w:t xml:space="preserve"> deberá garantizar el cumplimiento de las Especificaciones Técnicas Ambientales Generales (ETAGs) vigentes, Especificaciones Técnicas Ambientales Particulares (ETAPs)</w:t>
                  </w:r>
                  <w:del w:id="288" w:author="Juan" w:date="2017-06-13T08:38:00Z">
                    <w:r w:rsidRPr="008636B7" w:rsidDel="002638DF">
                      <w:rPr>
                        <w:rFonts w:ascii="Arial" w:hAnsi="Arial" w:cs="Arial"/>
                        <w:kern w:val="28"/>
                        <w:sz w:val="22"/>
                        <w:szCs w:val="22"/>
                        <w:lang w:eastAsia="en-US"/>
                      </w:rPr>
                      <w:delText xml:space="preserve"> y la</w:delText>
                    </w:r>
                  </w:del>
                  <w:del w:id="289" w:author="Juan" w:date="2017-06-13T08:37:00Z">
                    <w:r w:rsidRPr="008636B7" w:rsidDel="002638DF">
                      <w:rPr>
                        <w:rFonts w:ascii="Arial" w:hAnsi="Arial" w:cs="Arial"/>
                        <w:kern w:val="28"/>
                        <w:sz w:val="22"/>
                        <w:szCs w:val="22"/>
                        <w:lang w:eastAsia="en-US"/>
                      </w:rPr>
                      <w:delText>s medidas de mitigación contempladas en el Plan de Gestión Ambiental (PGA) y de contingencia aprobados por la Secretaria del Ambiente (SEAM)</w:delText>
                    </w:r>
                  </w:del>
                </w:p>
                <w:p w14:paraId="5E7B721B" w14:textId="77777777"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eastAsia="en-US"/>
                    </w:rPr>
                    <w:t xml:space="preserve">En caso de irregularidades relacionadas al incumplimiento de los requisitos de carácter ambiental, el especialista deberá informar a la Comisión Nacional del Rio Pilcomayo </w:t>
                  </w:r>
                  <w:r w:rsidRPr="008636B7">
                    <w:rPr>
                      <w:rFonts w:ascii="Arial" w:hAnsi="Arial" w:cs="Arial"/>
                      <w:kern w:val="28"/>
                      <w:sz w:val="22"/>
                      <w:szCs w:val="22"/>
                      <w:lang w:eastAsia="en-US"/>
                    </w:rPr>
                    <w:lastRenderedPageBreak/>
                    <w:t>(CNRP/MOPC) y a la Dirección de Gestión Socio Ambiental (DGSA/MOPC), Y recomendar medidas tendientes a minimizar, evitar daños y mitigar los impactos ambientales negativos. Así como los planes de Contingencia para eventos extremos (inundación y/o sequia)</w:t>
                  </w:r>
                </w:p>
                <w:p w14:paraId="40D570EB" w14:textId="77777777"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eastAsia="en-US"/>
                    </w:rPr>
                    <w:t>El personal profesional propuesto deberá presentar una copia del registro en el catastro técnico de consultores ambientales (CTCA) de la SEAM (1).</w:t>
                  </w:r>
                </w:p>
                <w:p w14:paraId="5759AB8E" w14:textId="77777777" w:rsidR="00232C2D" w:rsidRPr="008636B7" w:rsidRDefault="00232C2D" w:rsidP="00BA1185">
                  <w:pPr>
                    <w:tabs>
                      <w:tab w:val="left" w:pos="114"/>
                    </w:tabs>
                    <w:spacing w:before="120" w:after="120" w:line="240" w:lineRule="auto"/>
                    <w:ind w:left="114"/>
                    <w:rPr>
                      <w:rFonts w:ascii="Arial" w:hAnsi="Arial" w:cs="Arial"/>
                      <w:kern w:val="28"/>
                      <w:sz w:val="22"/>
                      <w:szCs w:val="22"/>
                      <w:lang w:eastAsia="en-US"/>
                    </w:rPr>
                  </w:pPr>
                  <w:r w:rsidRPr="008636B7">
                    <w:rPr>
                      <w:rFonts w:ascii="Arial" w:hAnsi="Arial" w:cs="Arial"/>
                      <w:kern w:val="28"/>
                      <w:sz w:val="22"/>
                      <w:szCs w:val="22"/>
                      <w:lang w:eastAsia="en-US"/>
                    </w:rPr>
                    <w:t>(1) La no presentación de la copia autenticada del registro al día de la SEAM, será motivo de incumplimiento del criterio</w:t>
                  </w:r>
                </w:p>
                <w:p w14:paraId="2ED6094E" w14:textId="77777777" w:rsidR="00B84E41" w:rsidRPr="008636B7" w:rsidRDefault="00232C2D" w:rsidP="00BA1185">
                  <w:pPr>
                    <w:pStyle w:val="Outline"/>
                    <w:tabs>
                      <w:tab w:val="left" w:pos="114"/>
                    </w:tabs>
                    <w:spacing w:before="120" w:after="120" w:line="240" w:lineRule="auto"/>
                    <w:ind w:left="114"/>
                    <w:rPr>
                      <w:ins w:id="290" w:author="admin" w:date="2017-06-09T15:51:00Z"/>
                      <w:rFonts w:ascii="Arial" w:hAnsi="Arial" w:cs="Arial"/>
                      <w:sz w:val="22"/>
                      <w:szCs w:val="22"/>
                      <w:lang w:val="es-PY"/>
                    </w:rPr>
                  </w:pPr>
                  <w:r w:rsidRPr="008636B7">
                    <w:rPr>
                      <w:rFonts w:ascii="Arial" w:hAnsi="Arial" w:cs="Arial"/>
                      <w:sz w:val="22"/>
                      <w:szCs w:val="22"/>
                      <w:lang w:val="es-PY"/>
                    </w:rPr>
                    <w:t>Se entenderá por obras similares: mantenimiento y reparación de canales, remoción de sedimentos, obras hidráulicas en general y construcción de terraplén y otros de movimiento de suelos, puentes diques alcantarillas.</w:t>
                  </w:r>
                </w:p>
                <w:p w14:paraId="1DB67F60" w14:textId="2CF6190D" w:rsidR="00B84E41" w:rsidRPr="008636B7" w:rsidRDefault="00B84E41" w:rsidP="00B84E41">
                  <w:pPr>
                    <w:tabs>
                      <w:tab w:val="left" w:pos="114"/>
                    </w:tabs>
                    <w:spacing w:before="120" w:after="120" w:line="240" w:lineRule="auto"/>
                    <w:ind w:left="114"/>
                    <w:jc w:val="left"/>
                    <w:rPr>
                      <w:ins w:id="291" w:author="admin" w:date="2017-06-09T15:51:00Z"/>
                      <w:rFonts w:ascii="Arial" w:hAnsi="Arial" w:cs="Arial"/>
                      <w:kern w:val="28"/>
                      <w:sz w:val="22"/>
                      <w:szCs w:val="22"/>
                      <w:lang w:eastAsia="en-US"/>
                    </w:rPr>
                  </w:pPr>
                  <w:ins w:id="292" w:author="admin" w:date="2017-06-09T15:51:00Z">
                    <w:r w:rsidRPr="008636B7">
                      <w:rPr>
                        <w:rFonts w:ascii="Arial" w:hAnsi="Arial" w:cs="Arial"/>
                        <w:kern w:val="28"/>
                        <w:sz w:val="22"/>
                        <w:szCs w:val="22"/>
                        <w:lang w:eastAsia="en-US"/>
                      </w:rPr>
                      <w:t>- Un</w:t>
                    </w:r>
                    <w:r w:rsidRPr="008636B7">
                      <w:rPr>
                        <w:rFonts w:ascii="Arial" w:hAnsi="Arial" w:cs="Arial"/>
                        <w:kern w:val="28"/>
                        <w:sz w:val="22"/>
                        <w:szCs w:val="22"/>
                        <w:lang w:eastAsia="en-US"/>
                      </w:rPr>
                      <w:tab/>
                      <w:t>(1) Técnico Ambiental, Profesional universitario, preferentemente Ingeniero Ambiental, Forestal o Licenciado en Biología.</w:t>
                    </w:r>
                    <w:r w:rsidRPr="008636B7">
                      <w:rPr>
                        <w:rFonts w:ascii="Arial" w:hAnsi="Arial" w:cs="Arial"/>
                        <w:kern w:val="28"/>
                        <w:sz w:val="22"/>
                        <w:szCs w:val="22"/>
                        <w:lang w:eastAsia="en-US"/>
                      </w:rPr>
                      <w:tab/>
                    </w:r>
                  </w:ins>
                  <w:ins w:id="293" w:author="Juan" w:date="2017-06-13T08:51:00Z">
                    <w:r w:rsidR="009A1F7C" w:rsidRPr="008636B7">
                      <w:rPr>
                        <w:rFonts w:ascii="Arial" w:hAnsi="Arial" w:cs="Arial"/>
                        <w:kern w:val="28"/>
                        <w:sz w:val="22"/>
                        <w:szCs w:val="22"/>
                        <w:lang w:eastAsia="en-US"/>
                      </w:rPr>
                      <w:t xml:space="preserve"> con Catastro Técnico de Consultor Ambiental (CTCA) vigente de la SEAM</w:t>
                    </w:r>
                    <w:r w:rsidR="009A1F7C" w:rsidRPr="008636B7">
                      <w:rPr>
                        <w:rFonts w:ascii="Arial" w:hAnsi="Arial" w:cs="Arial"/>
                        <w:kern w:val="28"/>
                        <w:sz w:val="22"/>
                        <w:szCs w:val="22"/>
                        <w:lang w:eastAsia="en-US"/>
                        <w:rPrChange w:id="294" w:author="Jorge Agustin Fernandez Pereira" w:date="2017-06-15T14:46:00Z">
                          <w:rPr>
                            <w:rFonts w:ascii="Arial" w:hAnsi="Arial" w:cs="Arial"/>
                            <w:b/>
                            <w:kern w:val="28"/>
                            <w:sz w:val="22"/>
                            <w:szCs w:val="22"/>
                            <w:lang w:eastAsia="en-US"/>
                          </w:rPr>
                        </w:rPrChange>
                      </w:rPr>
                      <w:t xml:space="preserve">  </w:t>
                    </w:r>
                  </w:ins>
                  <w:ins w:id="295" w:author="admin" w:date="2017-06-09T15:51:00Z">
                    <w:r w:rsidRPr="008636B7">
                      <w:rPr>
                        <w:rFonts w:ascii="Arial" w:hAnsi="Arial" w:cs="Arial"/>
                        <w:kern w:val="28"/>
                        <w:sz w:val="22"/>
                        <w:szCs w:val="22"/>
                        <w:lang w:eastAsia="en-US"/>
                        <w:rPrChange w:id="296" w:author="Jorge Agustin Fernandez Pereira" w:date="2017-06-15T14:46:00Z">
                          <w:rPr>
                            <w:rFonts w:ascii="Arial" w:hAnsi="Arial" w:cs="Arial"/>
                            <w:b/>
                            <w:kern w:val="28"/>
                            <w:sz w:val="22"/>
                            <w:szCs w:val="22"/>
                            <w:lang w:eastAsia="en-US"/>
                          </w:rPr>
                        </w:rPrChange>
                      </w:rPr>
                      <w:t xml:space="preserve"> </w:t>
                    </w:r>
                    <w:r w:rsidRPr="008636B7">
                      <w:rPr>
                        <w:rFonts w:ascii="Arial" w:hAnsi="Arial" w:cs="Arial"/>
                        <w:kern w:val="28"/>
                        <w:sz w:val="22"/>
                        <w:szCs w:val="22"/>
                        <w:lang w:eastAsia="en-US"/>
                      </w:rPr>
                      <w:t>La asignación del especialista ambiental será a tiempo COMPLETO.</w:t>
                    </w:r>
                  </w:ins>
                </w:p>
                <w:p w14:paraId="7D413FA4" w14:textId="77777777" w:rsidR="00B84E41" w:rsidRPr="008636B7" w:rsidRDefault="00B84E41" w:rsidP="00B84E41">
                  <w:pPr>
                    <w:tabs>
                      <w:tab w:val="left" w:pos="114"/>
                    </w:tabs>
                    <w:spacing w:before="120" w:after="120" w:line="240" w:lineRule="auto"/>
                    <w:ind w:left="114"/>
                    <w:rPr>
                      <w:ins w:id="297" w:author="admin" w:date="2017-06-09T15:51:00Z"/>
                      <w:rFonts w:ascii="Arial" w:hAnsi="Arial" w:cs="Arial"/>
                      <w:kern w:val="28"/>
                      <w:sz w:val="22"/>
                      <w:szCs w:val="22"/>
                      <w:lang w:eastAsia="en-US"/>
                    </w:rPr>
                  </w:pPr>
                  <w:ins w:id="298" w:author="admin" w:date="2017-06-09T15:51:00Z">
                    <w:r w:rsidRPr="008636B7">
                      <w:rPr>
                        <w:rFonts w:ascii="Arial" w:hAnsi="Arial" w:cs="Arial"/>
                        <w:kern w:val="28"/>
                        <w:sz w:val="22"/>
                        <w:szCs w:val="22"/>
                        <w:lang w:eastAsia="en-US"/>
                      </w:rPr>
                      <w:t xml:space="preserve">Por declaración jurada deberá comprometer su permanencia en zonas de obra durante los Veintiún días hábiles (21) de cada mes mientras dure el </w:t>
                    </w:r>
                    <w:r w:rsidRPr="008636B7">
                      <w:rPr>
                        <w:rFonts w:ascii="Arial" w:hAnsi="Arial" w:cs="Arial"/>
                        <w:kern w:val="28"/>
                        <w:sz w:val="22"/>
                        <w:szCs w:val="22"/>
                        <w:lang w:eastAsia="en-US"/>
                      </w:rPr>
                      <w:lastRenderedPageBreak/>
                      <w:t>plazo contractual</w:t>
                    </w:r>
                  </w:ins>
                </w:p>
                <w:p w14:paraId="472DCD2D" w14:textId="77777777" w:rsidR="00232C2D" w:rsidRPr="008636B7" w:rsidRDefault="00D25FC5" w:rsidP="00BA1185">
                  <w:pPr>
                    <w:pStyle w:val="Outline"/>
                    <w:tabs>
                      <w:tab w:val="left" w:pos="114"/>
                    </w:tabs>
                    <w:spacing w:before="120" w:after="120" w:line="240" w:lineRule="auto"/>
                    <w:ind w:left="114"/>
                    <w:rPr>
                      <w:ins w:id="299" w:author="admin" w:date="2017-06-09T16:06:00Z"/>
                      <w:rFonts w:ascii="Arial" w:hAnsi="Arial" w:cs="Arial"/>
                      <w:sz w:val="22"/>
                      <w:szCs w:val="22"/>
                      <w:lang w:val="es-PY"/>
                    </w:rPr>
                  </w:pPr>
                  <w:ins w:id="300" w:author="admin" w:date="2017-06-09T15:52:00Z">
                    <w:r w:rsidRPr="008636B7">
                      <w:rPr>
                        <w:rFonts w:ascii="Arial" w:hAnsi="Arial" w:cs="Arial"/>
                        <w:sz w:val="22"/>
                        <w:szCs w:val="22"/>
                        <w:lang w:val="es-PY"/>
                      </w:rPr>
                      <w:t>El técnico ambiental</w:t>
                    </w:r>
                  </w:ins>
                  <w:ins w:id="301" w:author="admin" w:date="2017-06-09T16:05:00Z">
                    <w:r w:rsidRPr="008636B7">
                      <w:rPr>
                        <w:rFonts w:ascii="Arial" w:hAnsi="Arial" w:cs="Arial"/>
                        <w:sz w:val="22"/>
                        <w:szCs w:val="22"/>
                        <w:lang w:val="es-PY"/>
                      </w:rPr>
                      <w:t xml:space="preserve"> de campo</w:t>
                    </w:r>
                  </w:ins>
                  <w:ins w:id="302" w:author="admin" w:date="2017-06-09T15:52:00Z">
                    <w:r w:rsidRPr="008636B7">
                      <w:rPr>
                        <w:rFonts w:ascii="Arial" w:hAnsi="Arial" w:cs="Arial"/>
                        <w:sz w:val="22"/>
                        <w:szCs w:val="22"/>
                        <w:lang w:val="es-PY"/>
                      </w:rPr>
                      <w:t xml:space="preserve"> deberá velar en coordinación con el Especialista ambiental, la correcta implementación de las ETAGs y de la correcta implementación del PGA.</w:t>
                    </w:r>
                  </w:ins>
                  <w:r w:rsidR="00232C2D" w:rsidRPr="008636B7">
                    <w:rPr>
                      <w:rFonts w:ascii="Arial" w:hAnsi="Arial" w:cs="Arial"/>
                      <w:sz w:val="22"/>
                      <w:szCs w:val="22"/>
                      <w:lang w:val="es-PY"/>
                    </w:rPr>
                    <w:t xml:space="preserve"> </w:t>
                  </w:r>
                </w:p>
                <w:p w14:paraId="26174BAB" w14:textId="3775F123" w:rsidR="00D25FC5" w:rsidRPr="00084054" w:rsidRDefault="00D25FC5">
                  <w:pPr>
                    <w:tabs>
                      <w:tab w:val="left" w:pos="114"/>
                    </w:tabs>
                    <w:spacing w:before="120" w:after="120" w:line="240" w:lineRule="auto"/>
                    <w:ind w:left="114"/>
                    <w:jc w:val="left"/>
                    <w:rPr>
                      <w:rFonts w:ascii="Arial" w:hAnsi="Arial" w:cs="Arial"/>
                      <w:sz w:val="22"/>
                      <w:szCs w:val="22"/>
                    </w:rPr>
                    <w:pPrChange w:id="303" w:author="Juan" w:date="2017-06-13T08:52:00Z">
                      <w:pPr>
                        <w:pStyle w:val="Outline"/>
                        <w:framePr w:hSpace="141" w:wrap="around" w:vAnchor="text" w:hAnchor="margin" w:xAlign="center" w:y="570"/>
                        <w:tabs>
                          <w:tab w:val="left" w:pos="114"/>
                        </w:tabs>
                        <w:spacing w:before="120" w:after="120" w:line="240" w:lineRule="auto"/>
                        <w:ind w:left="114"/>
                      </w:pPr>
                    </w:pPrChange>
                  </w:pPr>
                  <w:ins w:id="304" w:author="admin" w:date="2017-06-09T16:06:00Z">
                    <w:r w:rsidRPr="008636B7">
                      <w:rPr>
                        <w:rFonts w:ascii="Arial" w:hAnsi="Arial" w:cs="Arial"/>
                        <w:kern w:val="28"/>
                        <w:sz w:val="22"/>
                        <w:szCs w:val="22"/>
                        <w:lang w:eastAsia="en-US"/>
                        <w:rPrChange w:id="305" w:author="Jorge Agustin Fernandez Pereira" w:date="2017-06-15T14:46:00Z">
                          <w:rPr>
                            <w:rFonts w:ascii="Arial" w:hAnsi="Arial" w:cs="Arial"/>
                            <w:sz w:val="22"/>
                            <w:szCs w:val="22"/>
                          </w:rPr>
                        </w:rPrChange>
                      </w:rPr>
                      <w:t>- Un</w:t>
                    </w:r>
                    <w:r w:rsidRPr="008636B7">
                      <w:rPr>
                        <w:rFonts w:ascii="Arial" w:hAnsi="Arial" w:cs="Arial"/>
                        <w:kern w:val="28"/>
                        <w:sz w:val="22"/>
                        <w:szCs w:val="22"/>
                        <w:lang w:eastAsia="en-US"/>
                        <w:rPrChange w:id="306" w:author="Jorge Agustin Fernandez Pereira" w:date="2017-06-15T14:46:00Z">
                          <w:rPr>
                            <w:rFonts w:ascii="Arial" w:hAnsi="Arial" w:cs="Arial"/>
                            <w:sz w:val="22"/>
                            <w:szCs w:val="22"/>
                          </w:rPr>
                        </w:rPrChange>
                      </w:rPr>
                      <w:tab/>
                      <w:t>(1) Técnico en Salud y Seguridad Ocupacional, Profesional universitario, preferentemente Ingeniero Ambiental, Forestal</w:t>
                    </w:r>
                  </w:ins>
                  <w:ins w:id="307" w:author="admin" w:date="2017-06-09T16:07:00Z">
                    <w:r w:rsidRPr="008636B7">
                      <w:rPr>
                        <w:rFonts w:ascii="Arial" w:hAnsi="Arial" w:cs="Arial"/>
                        <w:kern w:val="28"/>
                        <w:sz w:val="22"/>
                        <w:szCs w:val="22"/>
                        <w:lang w:eastAsia="en-US"/>
                        <w:rPrChange w:id="308" w:author="Jorge Agustin Fernandez Pereira" w:date="2017-06-15T14:46:00Z">
                          <w:rPr>
                            <w:rFonts w:ascii="Arial" w:hAnsi="Arial" w:cs="Arial"/>
                            <w:sz w:val="22"/>
                            <w:szCs w:val="22"/>
                          </w:rPr>
                        </w:rPrChange>
                      </w:rPr>
                      <w:t>, civil o Industrial</w:t>
                    </w:r>
                    <w:r w:rsidR="00A96733" w:rsidRPr="008636B7">
                      <w:rPr>
                        <w:rFonts w:ascii="Arial" w:hAnsi="Arial" w:cs="Arial"/>
                        <w:kern w:val="28"/>
                        <w:sz w:val="22"/>
                        <w:szCs w:val="22"/>
                        <w:lang w:eastAsia="en-US"/>
                        <w:rPrChange w:id="309" w:author="Jorge Agustin Fernandez Pereira" w:date="2017-06-15T14:46:00Z">
                          <w:rPr>
                            <w:rFonts w:ascii="Arial" w:hAnsi="Arial" w:cs="Arial"/>
                            <w:sz w:val="22"/>
                            <w:szCs w:val="22"/>
                          </w:rPr>
                        </w:rPrChange>
                      </w:rPr>
                      <w:t xml:space="preserve">, con formación específica en Salud Ocupacional y Seguridad Industrial y experiencia en obras similares. </w:t>
                    </w:r>
                  </w:ins>
                  <w:ins w:id="310" w:author="Juan" w:date="2017-06-12T11:04:00Z">
                    <w:r w:rsidR="00BF42F7" w:rsidRPr="008636B7">
                      <w:rPr>
                        <w:rFonts w:ascii="Arial" w:hAnsi="Arial" w:cs="Arial"/>
                        <w:kern w:val="28"/>
                        <w:sz w:val="22"/>
                        <w:szCs w:val="22"/>
                        <w:lang w:eastAsia="en-US"/>
                        <w:rPrChange w:id="311" w:author="Jorge Agustin Fernandez Pereira" w:date="2017-06-15T14:46:00Z">
                          <w:rPr>
                            <w:sz w:val="18"/>
                            <w:szCs w:val="18"/>
                          </w:rPr>
                        </w:rPrChange>
                      </w:rPr>
                      <w:t xml:space="preserve">Entre las funciones del mismo, estará dar cumplimiento a lo establecido en el Decreto 14390/92 Reglamento General Técnico de Seguridad, Higiene y Medicina en el Trabajo, las medidas relacionadas a la protección de la salud y seguridad ocupacional establecidas en las ETAGs y en el PGA, en coordinación e interacción con el Especialista Ambiental y con los representantes de la fiscalización y supervisión. </w:t>
                    </w:r>
                  </w:ins>
                  <w:ins w:id="312" w:author="Juan" w:date="2017-06-13T08:01:00Z">
                    <w:r w:rsidR="00D00E70" w:rsidRPr="008636B7">
                      <w:rPr>
                        <w:rFonts w:ascii="Arial" w:hAnsi="Arial" w:cs="Arial"/>
                        <w:kern w:val="28"/>
                        <w:sz w:val="22"/>
                        <w:szCs w:val="22"/>
                        <w:lang w:eastAsia="en-US"/>
                        <w:rPrChange w:id="313" w:author="Jorge Agustin Fernandez Pereira" w:date="2017-06-15T14:46:00Z">
                          <w:rPr>
                            <w:rFonts w:ascii="Arial" w:hAnsi="Arial" w:cs="Arial"/>
                            <w:sz w:val="22"/>
                            <w:szCs w:val="22"/>
                          </w:rPr>
                        </w:rPrChange>
                      </w:rPr>
                      <w:t xml:space="preserve">Su asignación </w:t>
                    </w:r>
                  </w:ins>
                  <w:ins w:id="314" w:author="Juan" w:date="2017-06-13T08:52:00Z">
                    <w:r w:rsidR="009A1F7C" w:rsidRPr="008636B7">
                      <w:rPr>
                        <w:rFonts w:ascii="Arial" w:hAnsi="Arial" w:cs="Arial"/>
                        <w:kern w:val="28"/>
                        <w:sz w:val="22"/>
                        <w:szCs w:val="22"/>
                        <w:lang w:eastAsia="en-US"/>
                        <w:rPrChange w:id="315" w:author="Jorge Agustin Fernandez Pereira" w:date="2017-06-15T14:46:00Z">
                          <w:rPr>
                            <w:rFonts w:ascii="Arial" w:hAnsi="Arial" w:cs="Arial"/>
                            <w:sz w:val="22"/>
                            <w:szCs w:val="22"/>
                          </w:rPr>
                        </w:rPrChange>
                      </w:rPr>
                      <w:t>podrá ser</w:t>
                    </w:r>
                  </w:ins>
                  <w:ins w:id="316" w:author="Juan" w:date="2017-06-13T08:01:00Z">
                    <w:r w:rsidR="00D00E70" w:rsidRPr="008636B7">
                      <w:rPr>
                        <w:rFonts w:ascii="Arial" w:hAnsi="Arial" w:cs="Arial"/>
                        <w:kern w:val="28"/>
                        <w:sz w:val="22"/>
                        <w:szCs w:val="22"/>
                        <w:lang w:eastAsia="en-US"/>
                        <w:rPrChange w:id="317" w:author="Jorge Agustin Fernandez Pereira" w:date="2017-06-15T14:46:00Z">
                          <w:rPr>
                            <w:rFonts w:ascii="Arial" w:hAnsi="Arial" w:cs="Arial"/>
                            <w:sz w:val="22"/>
                            <w:szCs w:val="22"/>
                          </w:rPr>
                        </w:rPrChange>
                      </w:rPr>
                      <w:t xml:space="preserve"> a tiempo parcial</w:t>
                    </w:r>
                  </w:ins>
                  <w:ins w:id="318" w:author="Juan" w:date="2017-06-12T11:04:00Z">
                    <w:r w:rsidR="00BF42F7" w:rsidRPr="008636B7">
                      <w:rPr>
                        <w:rFonts w:ascii="Arial" w:hAnsi="Arial" w:cs="Arial"/>
                        <w:kern w:val="28"/>
                        <w:sz w:val="22"/>
                        <w:szCs w:val="22"/>
                        <w:lang w:eastAsia="en-US"/>
                        <w:rPrChange w:id="319" w:author="Jorge Agustin Fernandez Pereira" w:date="2017-06-15T14:46:00Z">
                          <w:rPr>
                            <w:sz w:val="18"/>
                            <w:szCs w:val="18"/>
                          </w:rPr>
                        </w:rPrChange>
                      </w:rPr>
                      <w:t xml:space="preserve"> </w:t>
                    </w:r>
                  </w:ins>
                </w:p>
              </w:tc>
              <w:tc>
                <w:tcPr>
                  <w:tcW w:w="1559" w:type="dxa"/>
                </w:tcPr>
                <w:p w14:paraId="66BE93DE" w14:textId="77777777" w:rsidR="00232C2D" w:rsidRPr="008636B7" w:rsidRDefault="00232C2D" w:rsidP="00BA1185">
                  <w:pPr>
                    <w:spacing w:line="240" w:lineRule="auto"/>
                    <w:rPr>
                      <w:rFonts w:ascii="Arial" w:hAnsi="Arial" w:cs="Arial"/>
                      <w:sz w:val="22"/>
                      <w:szCs w:val="22"/>
                    </w:rPr>
                  </w:pPr>
                  <w:r w:rsidRPr="008636B7">
                    <w:rPr>
                      <w:rFonts w:ascii="Arial" w:hAnsi="Arial" w:cs="Arial"/>
                      <w:sz w:val="22"/>
                      <w:szCs w:val="22"/>
                    </w:rPr>
                    <w:lastRenderedPageBreak/>
                    <w:t xml:space="preserve">Debe cumplir con el requisito. </w:t>
                  </w:r>
                </w:p>
                <w:p w14:paraId="383BA70E" w14:textId="77777777" w:rsidR="00232C2D" w:rsidRPr="008636B7" w:rsidRDefault="00232C2D" w:rsidP="00BA1185">
                  <w:pPr>
                    <w:spacing w:line="240" w:lineRule="auto"/>
                    <w:rPr>
                      <w:rFonts w:ascii="Arial" w:hAnsi="Arial" w:cs="Arial"/>
                      <w:sz w:val="22"/>
                      <w:szCs w:val="22"/>
                    </w:rPr>
                  </w:pPr>
                </w:p>
              </w:tc>
              <w:tc>
                <w:tcPr>
                  <w:tcW w:w="0" w:type="auto"/>
                </w:tcPr>
                <w:p w14:paraId="6384A424" w14:textId="77777777" w:rsidR="00232C2D" w:rsidRPr="008636B7" w:rsidRDefault="00232C2D" w:rsidP="00BA1185">
                  <w:pPr>
                    <w:spacing w:line="240" w:lineRule="auto"/>
                    <w:rPr>
                      <w:rFonts w:ascii="Arial" w:hAnsi="Arial" w:cs="Arial"/>
                      <w:sz w:val="22"/>
                      <w:szCs w:val="22"/>
                    </w:rPr>
                  </w:pPr>
                  <w:r w:rsidRPr="008636B7">
                    <w:rPr>
                      <w:rFonts w:ascii="Arial" w:hAnsi="Arial" w:cs="Arial"/>
                      <w:sz w:val="22"/>
                      <w:szCs w:val="22"/>
                    </w:rPr>
                    <w:t xml:space="preserve">Debe cumplir con el requisito. </w:t>
                  </w:r>
                </w:p>
                <w:p w14:paraId="7299F408" w14:textId="77777777" w:rsidR="00232C2D" w:rsidRPr="008636B7" w:rsidRDefault="00232C2D" w:rsidP="00BA1185">
                  <w:pPr>
                    <w:spacing w:line="240" w:lineRule="auto"/>
                    <w:ind w:left="26"/>
                    <w:jc w:val="center"/>
                    <w:rPr>
                      <w:rFonts w:ascii="Arial" w:hAnsi="Arial" w:cs="Arial"/>
                      <w:sz w:val="22"/>
                      <w:szCs w:val="22"/>
                    </w:rPr>
                  </w:pPr>
                </w:p>
              </w:tc>
              <w:tc>
                <w:tcPr>
                  <w:tcW w:w="0" w:type="auto"/>
                </w:tcPr>
                <w:p w14:paraId="1733D9E2" w14:textId="77777777" w:rsidR="00232C2D" w:rsidRPr="008636B7" w:rsidRDefault="00232C2D" w:rsidP="00BA1185">
                  <w:pPr>
                    <w:spacing w:line="240" w:lineRule="auto"/>
                    <w:ind w:left="26"/>
                    <w:jc w:val="center"/>
                    <w:rPr>
                      <w:rFonts w:ascii="Arial" w:hAnsi="Arial" w:cs="Arial"/>
                      <w:sz w:val="22"/>
                      <w:szCs w:val="22"/>
                    </w:rPr>
                  </w:pPr>
                </w:p>
              </w:tc>
              <w:tc>
                <w:tcPr>
                  <w:tcW w:w="0" w:type="auto"/>
                </w:tcPr>
                <w:p w14:paraId="3B3A7A0F" w14:textId="77777777" w:rsidR="00232C2D" w:rsidRPr="008636B7" w:rsidRDefault="00232C2D" w:rsidP="00BA1185">
                  <w:pPr>
                    <w:spacing w:line="240" w:lineRule="auto"/>
                    <w:ind w:left="26"/>
                    <w:jc w:val="center"/>
                    <w:rPr>
                      <w:rFonts w:ascii="Arial" w:hAnsi="Arial" w:cs="Arial"/>
                      <w:sz w:val="22"/>
                      <w:szCs w:val="22"/>
                    </w:rPr>
                  </w:pPr>
                </w:p>
              </w:tc>
              <w:tc>
                <w:tcPr>
                  <w:tcW w:w="2238" w:type="dxa"/>
                </w:tcPr>
                <w:p w14:paraId="4D696BD0" w14:textId="77777777" w:rsidR="00232C2D" w:rsidRPr="008636B7" w:rsidRDefault="00232C2D" w:rsidP="00BA1185">
                  <w:pPr>
                    <w:spacing w:line="240" w:lineRule="auto"/>
                    <w:rPr>
                      <w:rFonts w:ascii="Arial" w:hAnsi="Arial" w:cs="Arial"/>
                      <w:sz w:val="22"/>
                      <w:szCs w:val="22"/>
                      <w:lang w:val="es-MX"/>
                      <w:rPrChange w:id="320" w:author="Jorge Agustin Fernandez Pereira" w:date="2017-06-15T14:46:00Z">
                        <w:rPr>
                          <w:rFonts w:ascii="Arial" w:hAnsi="Arial" w:cs="Arial"/>
                          <w:b/>
                          <w:sz w:val="22"/>
                          <w:szCs w:val="22"/>
                          <w:lang w:val="es-MX"/>
                        </w:rPr>
                      </w:rPrChange>
                    </w:rPr>
                  </w:pPr>
                  <w:r w:rsidRPr="008636B7">
                    <w:rPr>
                      <w:rFonts w:ascii="Arial" w:hAnsi="Arial" w:cs="Arial"/>
                      <w:spacing w:val="-2"/>
                      <w:sz w:val="22"/>
                      <w:szCs w:val="22"/>
                      <w:lang w:val="es-MX"/>
                    </w:rPr>
                    <w:t xml:space="preserve">Completar el </w:t>
                  </w:r>
                  <w:r w:rsidRPr="008636B7">
                    <w:rPr>
                      <w:rFonts w:ascii="Arial" w:hAnsi="Arial" w:cs="Arial"/>
                      <w:spacing w:val="-2"/>
                      <w:sz w:val="22"/>
                      <w:szCs w:val="22"/>
                      <w:lang w:val="es-MX"/>
                      <w:rPrChange w:id="321" w:author="Jorge Agustin Fernandez Pereira" w:date="2017-06-15T14:46:00Z">
                        <w:rPr>
                          <w:rFonts w:ascii="Arial" w:hAnsi="Arial" w:cs="Arial"/>
                          <w:b/>
                          <w:spacing w:val="-2"/>
                          <w:sz w:val="22"/>
                          <w:szCs w:val="22"/>
                          <w:lang w:val="es-MX"/>
                        </w:rPr>
                      </w:rPrChange>
                    </w:rPr>
                    <w:t>Formulario N°</w:t>
                  </w:r>
                  <w:r w:rsidRPr="008636B7">
                    <w:rPr>
                      <w:rFonts w:ascii="Arial" w:hAnsi="Arial" w:cs="Arial"/>
                      <w:spacing w:val="-2"/>
                      <w:sz w:val="22"/>
                      <w:szCs w:val="22"/>
                      <w:lang w:val="es-MX"/>
                    </w:rPr>
                    <w:t xml:space="preserve"> </w:t>
                  </w:r>
                  <w:r w:rsidRPr="008636B7">
                    <w:rPr>
                      <w:rFonts w:ascii="Arial" w:hAnsi="Arial" w:cs="Arial"/>
                      <w:spacing w:val="-2"/>
                      <w:sz w:val="22"/>
                      <w:szCs w:val="22"/>
                      <w:lang w:val="es-MX"/>
                      <w:rPrChange w:id="322" w:author="Jorge Agustin Fernandez Pereira" w:date="2017-06-15T14:46:00Z">
                        <w:rPr>
                          <w:rFonts w:ascii="Arial" w:hAnsi="Arial" w:cs="Arial"/>
                          <w:b/>
                          <w:spacing w:val="-2"/>
                          <w:sz w:val="22"/>
                          <w:szCs w:val="22"/>
                          <w:lang w:val="es-MX"/>
                        </w:rPr>
                      </w:rPrChange>
                    </w:rPr>
                    <w:t>9</w:t>
                  </w:r>
                  <w:r w:rsidRPr="008636B7">
                    <w:rPr>
                      <w:rFonts w:ascii="Arial" w:hAnsi="Arial" w:cs="Arial"/>
                      <w:spacing w:val="-2"/>
                      <w:sz w:val="22"/>
                      <w:szCs w:val="22"/>
                      <w:lang w:val="es-MX"/>
                    </w:rPr>
                    <w:t xml:space="preserve"> y presentar los documentos que se indiquen en el </w:t>
                  </w:r>
                  <w:r w:rsidRPr="008636B7">
                    <w:rPr>
                      <w:rFonts w:ascii="Arial" w:hAnsi="Arial" w:cs="Arial"/>
                      <w:spacing w:val="-2"/>
                      <w:sz w:val="22"/>
                      <w:szCs w:val="22"/>
                      <w:lang w:val="es-MX"/>
                      <w:rPrChange w:id="323" w:author="Jorge Agustin Fernandez Pereira" w:date="2017-06-15T14:46:00Z">
                        <w:rPr>
                          <w:rFonts w:ascii="Arial" w:hAnsi="Arial" w:cs="Arial"/>
                          <w:b/>
                          <w:spacing w:val="-2"/>
                          <w:sz w:val="22"/>
                          <w:szCs w:val="22"/>
                          <w:lang w:val="es-MX"/>
                        </w:rPr>
                      </w:rPrChange>
                    </w:rPr>
                    <w:t>Anexo I, H</w:t>
                  </w:r>
                  <w:r w:rsidRPr="008636B7">
                    <w:rPr>
                      <w:rFonts w:ascii="Arial" w:hAnsi="Arial" w:cs="Arial"/>
                      <w:spacing w:val="-2"/>
                      <w:sz w:val="22"/>
                      <w:szCs w:val="22"/>
                      <w:lang w:val="es-MX"/>
                    </w:rPr>
                    <w:t>).</w:t>
                  </w:r>
                </w:p>
              </w:tc>
            </w:tr>
          </w:tbl>
          <w:p w14:paraId="5F1AF09A" w14:textId="77777777" w:rsidR="00232C2D" w:rsidRPr="008636B7" w:rsidRDefault="00232C2D" w:rsidP="00BA1185">
            <w:pPr>
              <w:pStyle w:val="Prrafodelista"/>
              <w:ind w:left="0"/>
              <w:rPr>
                <w:rFonts w:ascii="Arial" w:hAnsi="Arial" w:cs="Arial"/>
                <w:sz w:val="22"/>
                <w:szCs w:val="22"/>
                <w:rPrChange w:id="324" w:author="Jorge Agustin Fernandez Pereira" w:date="2017-06-15T14:46:00Z">
                  <w:rPr>
                    <w:rFonts w:ascii="Arial" w:hAnsi="Arial" w:cs="Arial"/>
                    <w:b/>
                    <w:sz w:val="22"/>
                    <w:szCs w:val="22"/>
                  </w:rPr>
                </w:rPrChange>
              </w:rPr>
            </w:pPr>
          </w:p>
          <w:p w14:paraId="3D6411ED" w14:textId="77777777" w:rsidR="00232C2D" w:rsidRPr="008636B7" w:rsidRDefault="00232C2D" w:rsidP="00BA1185">
            <w:pPr>
              <w:pStyle w:val="Prrafodelista"/>
              <w:ind w:left="0"/>
              <w:rPr>
                <w:rFonts w:ascii="Arial" w:hAnsi="Arial" w:cs="Arial"/>
                <w:sz w:val="22"/>
                <w:szCs w:val="22"/>
                <w:rPrChange w:id="325" w:author="Jorge Agustin Fernandez Pereira" w:date="2017-06-15T14:46:00Z">
                  <w:rPr>
                    <w:rFonts w:ascii="Arial" w:hAnsi="Arial" w:cs="Arial"/>
                    <w:b/>
                    <w:sz w:val="22"/>
                    <w:szCs w:val="22"/>
                  </w:rPr>
                </w:rPrChange>
              </w:rPr>
            </w:pPr>
          </w:p>
          <w:p w14:paraId="763A4211" w14:textId="581F21E4" w:rsidR="00B54807" w:rsidRPr="00811AD3" w:rsidRDefault="00B54807" w:rsidP="00BA1185">
            <w:pPr>
              <w:pStyle w:val="Prrafodelista"/>
              <w:numPr>
                <w:ilvl w:val="2"/>
                <w:numId w:val="3"/>
              </w:numPr>
              <w:ind w:left="0" w:firstLine="0"/>
              <w:jc w:val="center"/>
              <w:rPr>
                <w:rFonts w:ascii="Arial" w:hAnsi="Arial" w:cs="Arial"/>
                <w:b/>
                <w:sz w:val="22"/>
                <w:szCs w:val="22"/>
              </w:rPr>
            </w:pPr>
            <w:r w:rsidRPr="00811AD3">
              <w:rPr>
                <w:rFonts w:ascii="Arial" w:hAnsi="Arial" w:cs="Arial"/>
                <w:b/>
                <w:sz w:val="22"/>
                <w:szCs w:val="22"/>
              </w:rPr>
              <w:t>Capacidad en materia de equipos</w:t>
            </w:r>
          </w:p>
          <w:p w14:paraId="340586C1" w14:textId="199D0D89" w:rsidR="00B54807" w:rsidRPr="008636B7" w:rsidRDefault="00B54807" w:rsidP="00BA1185">
            <w:pPr>
              <w:pStyle w:val="Prrafodelista"/>
              <w:ind w:left="0"/>
              <w:jc w:val="both"/>
              <w:rPr>
                <w:rFonts w:ascii="Arial" w:hAnsi="Arial" w:cs="Arial"/>
                <w:i/>
                <w:spacing w:val="-2"/>
                <w:kern w:val="28"/>
                <w:sz w:val="22"/>
                <w:szCs w:val="22"/>
              </w:rPr>
            </w:pPr>
          </w:p>
        </w:tc>
      </w:tr>
      <w:tr w:rsidR="00B54807" w:rsidRPr="0021323B" w14:paraId="7615E756" w14:textId="77777777" w:rsidTr="007B2B1F">
        <w:tc>
          <w:tcPr>
            <w:tcW w:w="0" w:type="auto"/>
            <w:vMerge w:val="restart"/>
            <w:vAlign w:val="center"/>
          </w:tcPr>
          <w:p w14:paraId="111FBD7E" w14:textId="77777777" w:rsidR="00B54807" w:rsidRPr="004C3976" w:rsidRDefault="00B54807" w:rsidP="00870B92">
            <w:pPr>
              <w:spacing w:line="360" w:lineRule="auto"/>
              <w:ind w:left="426"/>
              <w:jc w:val="center"/>
              <w:rPr>
                <w:rFonts w:ascii="Arial" w:hAnsi="Arial" w:cs="Arial"/>
                <w:b/>
                <w:sz w:val="22"/>
                <w:szCs w:val="22"/>
              </w:rPr>
            </w:pPr>
            <w:r w:rsidRPr="004C3976">
              <w:rPr>
                <w:rFonts w:ascii="Arial" w:hAnsi="Arial" w:cs="Arial"/>
                <w:b/>
                <w:sz w:val="22"/>
                <w:szCs w:val="22"/>
              </w:rPr>
              <w:lastRenderedPageBreak/>
              <w:t>Requisitos Mínimos</w:t>
            </w:r>
          </w:p>
        </w:tc>
        <w:tc>
          <w:tcPr>
            <w:tcW w:w="0" w:type="auto"/>
            <w:gridSpan w:val="4"/>
          </w:tcPr>
          <w:p w14:paraId="09B53483" w14:textId="77777777" w:rsidR="00B54807" w:rsidRPr="00811AD3" w:rsidRDefault="00B54807" w:rsidP="00870B92">
            <w:pPr>
              <w:spacing w:line="360" w:lineRule="auto"/>
              <w:jc w:val="center"/>
              <w:rPr>
                <w:rFonts w:ascii="Arial" w:hAnsi="Arial" w:cs="Arial"/>
                <w:b/>
                <w:sz w:val="22"/>
                <w:szCs w:val="22"/>
                <w:rPrChange w:id="326" w:author="Jorge Agustin Fernandez Pereira" w:date="2017-06-15T14:47:00Z">
                  <w:rPr>
                    <w:rFonts w:ascii="Arial" w:hAnsi="Arial" w:cs="Arial"/>
                    <w:sz w:val="22"/>
                    <w:szCs w:val="22"/>
                  </w:rPr>
                </w:rPrChange>
              </w:rPr>
            </w:pPr>
            <w:r w:rsidRPr="00811AD3">
              <w:rPr>
                <w:rFonts w:ascii="Arial" w:hAnsi="Arial" w:cs="Arial"/>
                <w:b/>
                <w:sz w:val="22"/>
                <w:szCs w:val="22"/>
                <w:rPrChange w:id="327" w:author="Jorge Agustin Fernandez Pereira" w:date="2017-06-15T14:47:00Z">
                  <w:rPr>
                    <w:rFonts w:ascii="Arial" w:hAnsi="Arial" w:cs="Arial"/>
                    <w:sz w:val="22"/>
                    <w:szCs w:val="22"/>
                  </w:rPr>
                </w:rPrChange>
              </w:rPr>
              <w:t>Requisitos de Cumplimiento</w:t>
            </w:r>
          </w:p>
        </w:tc>
        <w:tc>
          <w:tcPr>
            <w:tcW w:w="0" w:type="auto"/>
            <w:vMerge w:val="restart"/>
            <w:vAlign w:val="center"/>
          </w:tcPr>
          <w:p w14:paraId="07AC3FBD" w14:textId="77777777" w:rsidR="00B54807" w:rsidRPr="00811AD3" w:rsidRDefault="00B54807" w:rsidP="00870B92">
            <w:pPr>
              <w:spacing w:line="360" w:lineRule="auto"/>
              <w:jc w:val="center"/>
              <w:rPr>
                <w:rFonts w:ascii="Arial" w:hAnsi="Arial" w:cs="Arial"/>
                <w:b/>
                <w:sz w:val="22"/>
                <w:szCs w:val="22"/>
                <w:rPrChange w:id="328" w:author="Jorge Agustin Fernandez Pereira" w:date="2017-06-15T14:47:00Z">
                  <w:rPr>
                    <w:rFonts w:ascii="Arial" w:hAnsi="Arial" w:cs="Arial"/>
                    <w:sz w:val="22"/>
                    <w:szCs w:val="22"/>
                  </w:rPr>
                </w:rPrChange>
              </w:rPr>
            </w:pPr>
            <w:r w:rsidRPr="00811AD3">
              <w:rPr>
                <w:rFonts w:ascii="Arial" w:hAnsi="Arial" w:cs="Arial"/>
                <w:b/>
                <w:sz w:val="22"/>
                <w:szCs w:val="22"/>
                <w:rPrChange w:id="329" w:author="Jorge Agustin Fernandez Pereira" w:date="2017-06-15T14:47:00Z">
                  <w:rPr>
                    <w:rFonts w:ascii="Arial" w:hAnsi="Arial" w:cs="Arial"/>
                    <w:sz w:val="22"/>
                    <w:szCs w:val="22"/>
                  </w:rPr>
                </w:rPrChange>
              </w:rPr>
              <w:t>Documentación requerida</w:t>
            </w:r>
          </w:p>
        </w:tc>
      </w:tr>
      <w:tr w:rsidR="00B54807" w:rsidRPr="0021323B" w14:paraId="5CA6D90E" w14:textId="77777777" w:rsidTr="007B2B1F">
        <w:tc>
          <w:tcPr>
            <w:tcW w:w="0" w:type="auto"/>
            <w:vMerge/>
          </w:tcPr>
          <w:p w14:paraId="4158B87E" w14:textId="77777777" w:rsidR="00B54807" w:rsidRPr="00870B92" w:rsidRDefault="00B54807" w:rsidP="00870B92">
            <w:pPr>
              <w:pStyle w:val="Outline"/>
              <w:tabs>
                <w:tab w:val="left" w:pos="321"/>
              </w:tabs>
              <w:spacing w:after="240" w:line="360" w:lineRule="auto"/>
              <w:ind w:left="38"/>
              <w:rPr>
                <w:rFonts w:ascii="Arial" w:hAnsi="Arial" w:cs="Arial"/>
                <w:sz w:val="22"/>
                <w:szCs w:val="22"/>
                <w:lang w:val="es-PY"/>
              </w:rPr>
            </w:pPr>
          </w:p>
        </w:tc>
        <w:tc>
          <w:tcPr>
            <w:tcW w:w="0" w:type="auto"/>
            <w:vMerge w:val="restart"/>
          </w:tcPr>
          <w:p w14:paraId="03AA8322" w14:textId="77777777" w:rsidR="00B54807" w:rsidRPr="00870B92" w:rsidRDefault="00B54807" w:rsidP="00870B92">
            <w:pPr>
              <w:spacing w:line="360" w:lineRule="auto"/>
              <w:jc w:val="center"/>
              <w:rPr>
                <w:rFonts w:ascii="Arial" w:hAnsi="Arial" w:cs="Arial"/>
                <w:sz w:val="22"/>
                <w:szCs w:val="22"/>
              </w:rPr>
            </w:pPr>
            <w:r w:rsidRPr="00811AD3">
              <w:rPr>
                <w:rFonts w:ascii="Arial" w:hAnsi="Arial" w:cs="Arial"/>
                <w:b/>
                <w:sz w:val="22"/>
                <w:szCs w:val="22"/>
                <w:rPrChange w:id="330" w:author="Jorge Agustin Fernandez Pereira" w:date="2017-06-15T14:47:00Z">
                  <w:rPr>
                    <w:rFonts w:ascii="Arial" w:hAnsi="Arial" w:cs="Arial"/>
                    <w:sz w:val="22"/>
                    <w:szCs w:val="22"/>
                  </w:rPr>
                </w:rPrChange>
              </w:rPr>
              <w:t>Oferente Individua</w:t>
            </w:r>
            <w:r w:rsidRPr="00870B92">
              <w:rPr>
                <w:rFonts w:ascii="Arial" w:hAnsi="Arial" w:cs="Arial"/>
                <w:sz w:val="22"/>
                <w:szCs w:val="22"/>
              </w:rPr>
              <w:t>l</w:t>
            </w:r>
          </w:p>
        </w:tc>
        <w:tc>
          <w:tcPr>
            <w:tcW w:w="0" w:type="auto"/>
            <w:gridSpan w:val="3"/>
          </w:tcPr>
          <w:p w14:paraId="3F755C29" w14:textId="77777777" w:rsidR="00B54807" w:rsidRPr="00811AD3" w:rsidRDefault="00B54807" w:rsidP="00870B92">
            <w:pPr>
              <w:spacing w:line="360" w:lineRule="auto"/>
              <w:jc w:val="center"/>
              <w:rPr>
                <w:rFonts w:ascii="Arial" w:hAnsi="Arial" w:cs="Arial"/>
                <w:b/>
                <w:sz w:val="22"/>
                <w:szCs w:val="22"/>
                <w:rPrChange w:id="331" w:author="Jorge Agustin Fernandez Pereira" w:date="2017-06-15T14:47:00Z">
                  <w:rPr>
                    <w:rFonts w:ascii="Arial" w:hAnsi="Arial" w:cs="Arial"/>
                    <w:sz w:val="22"/>
                    <w:szCs w:val="22"/>
                  </w:rPr>
                </w:rPrChange>
              </w:rPr>
            </w:pPr>
            <w:r w:rsidRPr="00811AD3">
              <w:rPr>
                <w:rFonts w:ascii="Arial" w:hAnsi="Arial" w:cs="Arial"/>
                <w:b/>
                <w:sz w:val="22"/>
                <w:szCs w:val="22"/>
                <w:rPrChange w:id="332" w:author="Jorge Agustin Fernandez Pereira" w:date="2017-06-15T14:47:00Z">
                  <w:rPr>
                    <w:rFonts w:ascii="Arial" w:hAnsi="Arial" w:cs="Arial"/>
                    <w:sz w:val="22"/>
                    <w:szCs w:val="22"/>
                  </w:rPr>
                </w:rPrChange>
              </w:rPr>
              <w:t>Consorcios</w:t>
            </w:r>
          </w:p>
        </w:tc>
        <w:tc>
          <w:tcPr>
            <w:tcW w:w="0" w:type="auto"/>
            <w:vMerge/>
          </w:tcPr>
          <w:p w14:paraId="145D5C33" w14:textId="77777777" w:rsidR="00B54807" w:rsidRPr="00870B92" w:rsidRDefault="00B54807" w:rsidP="00870B92">
            <w:pPr>
              <w:spacing w:line="360" w:lineRule="auto"/>
              <w:jc w:val="center"/>
              <w:rPr>
                <w:rFonts w:ascii="Arial" w:hAnsi="Arial" w:cs="Arial"/>
                <w:sz w:val="22"/>
                <w:szCs w:val="22"/>
              </w:rPr>
            </w:pPr>
          </w:p>
        </w:tc>
      </w:tr>
      <w:tr w:rsidR="00B54807" w:rsidRPr="0021323B" w14:paraId="17094E09" w14:textId="77777777" w:rsidTr="007B2B1F">
        <w:trPr>
          <w:trHeight w:val="401"/>
        </w:trPr>
        <w:tc>
          <w:tcPr>
            <w:tcW w:w="0" w:type="auto"/>
            <w:vMerge/>
          </w:tcPr>
          <w:p w14:paraId="07E1E7B3" w14:textId="77777777" w:rsidR="00B54807" w:rsidRPr="00870B92" w:rsidRDefault="00B54807" w:rsidP="00870B92">
            <w:pPr>
              <w:spacing w:line="360" w:lineRule="auto"/>
              <w:jc w:val="center"/>
              <w:rPr>
                <w:rFonts w:ascii="Arial" w:hAnsi="Arial" w:cs="Arial"/>
                <w:sz w:val="22"/>
                <w:szCs w:val="22"/>
              </w:rPr>
            </w:pPr>
          </w:p>
        </w:tc>
        <w:tc>
          <w:tcPr>
            <w:tcW w:w="0" w:type="auto"/>
            <w:vMerge/>
          </w:tcPr>
          <w:p w14:paraId="008269F1" w14:textId="77777777" w:rsidR="00B54807" w:rsidRPr="00870B92" w:rsidRDefault="00B54807" w:rsidP="00870B92">
            <w:pPr>
              <w:spacing w:line="360" w:lineRule="auto"/>
              <w:jc w:val="center"/>
              <w:rPr>
                <w:rFonts w:ascii="Arial" w:hAnsi="Arial" w:cs="Arial"/>
                <w:sz w:val="22"/>
                <w:szCs w:val="22"/>
              </w:rPr>
            </w:pPr>
          </w:p>
        </w:tc>
        <w:tc>
          <w:tcPr>
            <w:tcW w:w="0" w:type="auto"/>
          </w:tcPr>
          <w:p w14:paraId="2626E099" w14:textId="77777777" w:rsidR="00B54807" w:rsidRPr="00811AD3" w:rsidRDefault="00B54807" w:rsidP="00870B92">
            <w:pPr>
              <w:spacing w:line="360" w:lineRule="auto"/>
              <w:ind w:left="28"/>
              <w:jc w:val="center"/>
              <w:rPr>
                <w:rFonts w:ascii="Arial" w:hAnsi="Arial" w:cs="Arial"/>
                <w:b/>
                <w:sz w:val="22"/>
                <w:szCs w:val="22"/>
                <w:rPrChange w:id="333" w:author="Jorge Agustin Fernandez Pereira" w:date="2017-06-15T14:47:00Z">
                  <w:rPr>
                    <w:rFonts w:ascii="Arial" w:hAnsi="Arial" w:cs="Arial"/>
                    <w:sz w:val="22"/>
                    <w:szCs w:val="22"/>
                  </w:rPr>
                </w:rPrChange>
              </w:rPr>
            </w:pPr>
            <w:r w:rsidRPr="00811AD3">
              <w:rPr>
                <w:rFonts w:ascii="Arial" w:hAnsi="Arial" w:cs="Arial"/>
                <w:b/>
                <w:sz w:val="22"/>
                <w:szCs w:val="22"/>
                <w:rPrChange w:id="334" w:author="Jorge Agustin Fernandez Pereira" w:date="2017-06-15T14:47:00Z">
                  <w:rPr>
                    <w:rFonts w:ascii="Arial" w:hAnsi="Arial" w:cs="Arial"/>
                    <w:sz w:val="22"/>
                    <w:szCs w:val="22"/>
                  </w:rPr>
                </w:rPrChange>
              </w:rPr>
              <w:t>Todas las Partes Combinadas</w:t>
            </w:r>
          </w:p>
        </w:tc>
        <w:tc>
          <w:tcPr>
            <w:tcW w:w="0" w:type="auto"/>
          </w:tcPr>
          <w:p w14:paraId="3C832134" w14:textId="77777777" w:rsidR="00B54807" w:rsidRPr="00811AD3" w:rsidRDefault="00B54807" w:rsidP="00870B92">
            <w:pPr>
              <w:spacing w:line="360" w:lineRule="auto"/>
              <w:ind w:left="28"/>
              <w:jc w:val="center"/>
              <w:rPr>
                <w:rFonts w:ascii="Arial" w:hAnsi="Arial" w:cs="Arial"/>
                <w:b/>
                <w:sz w:val="22"/>
                <w:szCs w:val="22"/>
                <w:rPrChange w:id="335" w:author="Jorge Agustin Fernandez Pereira" w:date="2017-06-15T14:47:00Z">
                  <w:rPr>
                    <w:rFonts w:ascii="Arial" w:hAnsi="Arial" w:cs="Arial"/>
                    <w:sz w:val="22"/>
                    <w:szCs w:val="22"/>
                  </w:rPr>
                </w:rPrChange>
              </w:rPr>
            </w:pPr>
            <w:r w:rsidRPr="00811AD3">
              <w:rPr>
                <w:rFonts w:ascii="Arial" w:hAnsi="Arial" w:cs="Arial"/>
                <w:b/>
                <w:sz w:val="22"/>
                <w:szCs w:val="22"/>
                <w:rPrChange w:id="336" w:author="Jorge Agustin Fernandez Pereira" w:date="2017-06-15T14:47:00Z">
                  <w:rPr>
                    <w:rFonts w:ascii="Arial" w:hAnsi="Arial" w:cs="Arial"/>
                    <w:sz w:val="22"/>
                    <w:szCs w:val="22"/>
                  </w:rPr>
                </w:rPrChange>
              </w:rPr>
              <w:t>Cada Socio</w:t>
            </w:r>
          </w:p>
        </w:tc>
        <w:tc>
          <w:tcPr>
            <w:tcW w:w="0" w:type="auto"/>
          </w:tcPr>
          <w:p w14:paraId="0D9DA225" w14:textId="77777777" w:rsidR="00B54807" w:rsidRPr="00811AD3" w:rsidRDefault="00B54807" w:rsidP="00870B92">
            <w:pPr>
              <w:spacing w:line="360" w:lineRule="auto"/>
              <w:ind w:left="28"/>
              <w:jc w:val="center"/>
              <w:rPr>
                <w:rFonts w:ascii="Arial" w:hAnsi="Arial" w:cs="Arial"/>
                <w:b/>
                <w:sz w:val="22"/>
                <w:szCs w:val="22"/>
                <w:rPrChange w:id="337" w:author="Jorge Agustin Fernandez Pereira" w:date="2017-06-15T14:47:00Z">
                  <w:rPr>
                    <w:rFonts w:ascii="Arial" w:hAnsi="Arial" w:cs="Arial"/>
                    <w:sz w:val="22"/>
                    <w:szCs w:val="22"/>
                  </w:rPr>
                </w:rPrChange>
              </w:rPr>
            </w:pPr>
            <w:r w:rsidRPr="00811AD3">
              <w:rPr>
                <w:rFonts w:ascii="Arial" w:hAnsi="Arial" w:cs="Arial"/>
                <w:b/>
                <w:sz w:val="22"/>
                <w:szCs w:val="22"/>
                <w:rPrChange w:id="338" w:author="Jorge Agustin Fernandez Pereira" w:date="2017-06-15T14:47:00Z">
                  <w:rPr>
                    <w:rFonts w:ascii="Arial" w:hAnsi="Arial" w:cs="Arial"/>
                    <w:sz w:val="22"/>
                    <w:szCs w:val="22"/>
                  </w:rPr>
                </w:rPrChange>
              </w:rPr>
              <w:t>Socio Líder</w:t>
            </w:r>
          </w:p>
        </w:tc>
        <w:tc>
          <w:tcPr>
            <w:tcW w:w="0" w:type="auto"/>
            <w:vMerge/>
          </w:tcPr>
          <w:p w14:paraId="736223EE" w14:textId="77777777" w:rsidR="00B54807" w:rsidRPr="00870B92" w:rsidRDefault="00B54807" w:rsidP="00870B92">
            <w:pPr>
              <w:spacing w:line="360" w:lineRule="auto"/>
              <w:jc w:val="center"/>
              <w:rPr>
                <w:rFonts w:ascii="Arial" w:hAnsi="Arial" w:cs="Arial"/>
                <w:sz w:val="22"/>
                <w:szCs w:val="22"/>
              </w:rPr>
            </w:pPr>
          </w:p>
        </w:tc>
      </w:tr>
      <w:tr w:rsidR="00B54807" w:rsidRPr="0021323B" w14:paraId="3F6F6C6E" w14:textId="77777777" w:rsidTr="007B2B1F">
        <w:trPr>
          <w:trHeight w:val="2065"/>
        </w:trPr>
        <w:tc>
          <w:tcPr>
            <w:tcW w:w="0" w:type="auto"/>
          </w:tcPr>
          <w:p w14:paraId="0E80D7F5" w14:textId="10FA0C15" w:rsidR="00F90FDF" w:rsidRPr="00F90FDF" w:rsidRDefault="00B54807" w:rsidP="00FF6A6A">
            <w:pPr>
              <w:pStyle w:val="Outline"/>
              <w:numPr>
                <w:ilvl w:val="0"/>
                <w:numId w:val="16"/>
              </w:numPr>
              <w:tabs>
                <w:tab w:val="left" w:pos="321"/>
              </w:tabs>
              <w:spacing w:before="120" w:after="120" w:line="360" w:lineRule="auto"/>
              <w:ind w:left="318" w:hanging="280"/>
              <w:rPr>
                <w:rFonts w:ascii="Arial" w:hAnsi="Arial" w:cs="Arial"/>
                <w:sz w:val="22"/>
                <w:szCs w:val="22"/>
                <w:lang w:val="es-PY"/>
              </w:rPr>
            </w:pPr>
            <w:r w:rsidRPr="00870B92">
              <w:rPr>
                <w:rFonts w:ascii="Arial" w:hAnsi="Arial" w:cs="Arial"/>
                <w:sz w:val="22"/>
                <w:szCs w:val="22"/>
                <w:lang w:val="es-MX"/>
              </w:rPr>
              <w:lastRenderedPageBreak/>
              <w:t>Demostrar que puede disponer  oportunamente de los equipos esenciales en propiedad o en alquiler, que a continuación se indican</w:t>
            </w:r>
            <w:r w:rsidRPr="0021323B">
              <w:rPr>
                <w:rFonts w:ascii="Arial" w:hAnsi="Arial" w:cs="Arial"/>
                <w:i/>
                <w:color w:val="FF0000"/>
                <w:spacing w:val="-3"/>
                <w:kern w:val="0"/>
                <w:sz w:val="22"/>
                <w:szCs w:val="22"/>
                <w:lang w:val="es-ES_tradnl"/>
              </w:rPr>
              <w:t xml:space="preserve">: </w:t>
            </w:r>
          </w:p>
          <w:p w14:paraId="03E43C2D" w14:textId="77777777" w:rsidR="00F90FDF" w:rsidRPr="004C3976" w:rsidRDefault="00F90FDF" w:rsidP="00F90FDF">
            <w:pPr>
              <w:tabs>
                <w:tab w:val="left" w:pos="321"/>
              </w:tabs>
              <w:spacing w:before="120" w:after="120"/>
              <w:ind w:left="318"/>
              <w:rPr>
                <w:b/>
                <w:spacing w:val="-3"/>
                <w:sz w:val="22"/>
                <w:szCs w:val="22"/>
                <w:lang w:eastAsia="en-US"/>
              </w:rPr>
            </w:pPr>
            <w:r w:rsidRPr="004C3976">
              <w:rPr>
                <w:b/>
                <w:spacing w:val="-3"/>
                <w:sz w:val="22"/>
                <w:szCs w:val="22"/>
                <w:lang w:eastAsia="en-US"/>
              </w:rPr>
              <w:t>LOTE 1:</w:t>
            </w:r>
          </w:p>
          <w:p w14:paraId="5CF0B52F" w14:textId="5E3D16F3" w:rsidR="00BE1711" w:rsidRDefault="00BE1711" w:rsidP="00324438">
            <w:pPr>
              <w:numPr>
                <w:ilvl w:val="0"/>
                <w:numId w:val="24"/>
              </w:numPr>
              <w:tabs>
                <w:tab w:val="left" w:pos="321"/>
              </w:tabs>
              <w:spacing w:before="120" w:after="120"/>
              <w:rPr>
                <w:spacing w:val="-3"/>
                <w:sz w:val="22"/>
                <w:szCs w:val="22"/>
                <w:lang w:eastAsia="en-US"/>
              </w:rPr>
            </w:pPr>
            <w:r>
              <w:rPr>
                <w:spacing w:val="-3"/>
                <w:sz w:val="22"/>
                <w:szCs w:val="22"/>
                <w:lang w:eastAsia="en-US"/>
              </w:rPr>
              <w:t>*1 (Una) draga (propia ó alquilada); de 1.100 HP; capacidad de  extracción sólidos de 800 m3 / hora mínimo; sistema automático de control de densidad de hidromezcla; sistema de medición y registro de sólidos bombeados; diámetro de cañería de 560 mm ó superior.</w:t>
            </w:r>
          </w:p>
          <w:p w14:paraId="65E54DDB" w14:textId="50601E44"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*10 (diez) Topadoras a orugas de 160 HP. (propio</w:t>
            </w:r>
            <w:r w:rsidR="00385CEE">
              <w:rPr>
                <w:spacing w:val="-3"/>
                <w:sz w:val="22"/>
                <w:szCs w:val="22"/>
                <w:lang w:eastAsia="en-US"/>
              </w:rPr>
              <w:t xml:space="preserve"> ó alquil</w:t>
            </w:r>
            <w:r w:rsidR="00BE1711">
              <w:rPr>
                <w:spacing w:val="-3"/>
                <w:sz w:val="22"/>
                <w:szCs w:val="22"/>
                <w:lang w:eastAsia="en-US"/>
              </w:rPr>
              <w:t>ado</w:t>
            </w:r>
            <w:r w:rsidRPr="00CD1E73">
              <w:rPr>
                <w:spacing w:val="-3"/>
                <w:sz w:val="22"/>
                <w:szCs w:val="22"/>
                <w:lang w:eastAsia="en-US"/>
              </w:rPr>
              <w:t>)</w:t>
            </w:r>
          </w:p>
          <w:p w14:paraId="28E8BDA6" w14:textId="7324F9FA"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 xml:space="preserve">*10 (diez) Máquinas Excavadoras a orugas de 135 HP. Cucharón </w:t>
            </w:r>
            <w:r w:rsidRPr="00CD1E73">
              <w:rPr>
                <w:spacing w:val="-3"/>
                <w:sz w:val="22"/>
                <w:szCs w:val="22"/>
                <w:lang w:eastAsia="en-US"/>
              </w:rPr>
              <w:lastRenderedPageBreak/>
              <w:t>mínimo 1 m3. (</w:t>
            </w:r>
            <w:r w:rsidR="00BF2EB8">
              <w:rPr>
                <w:spacing w:val="-3"/>
                <w:sz w:val="22"/>
                <w:szCs w:val="22"/>
                <w:lang w:eastAsia="en-US"/>
              </w:rPr>
              <w:t>propio ó alquil</w:t>
            </w:r>
            <w:r w:rsidR="00BE1711">
              <w:rPr>
                <w:spacing w:val="-3"/>
                <w:sz w:val="22"/>
                <w:szCs w:val="22"/>
                <w:lang w:eastAsia="en-US"/>
              </w:rPr>
              <w:t>a</w:t>
            </w:r>
            <w:r w:rsidR="00BF2EB8">
              <w:rPr>
                <w:spacing w:val="-3"/>
                <w:sz w:val="22"/>
                <w:szCs w:val="22"/>
                <w:lang w:eastAsia="en-US"/>
              </w:rPr>
              <w:t>do</w:t>
            </w:r>
            <w:r w:rsidRPr="00CD1E73">
              <w:rPr>
                <w:spacing w:val="-3"/>
                <w:sz w:val="22"/>
                <w:szCs w:val="22"/>
                <w:lang w:eastAsia="en-US"/>
              </w:rPr>
              <w:t>)</w:t>
            </w:r>
          </w:p>
          <w:p w14:paraId="03C06326" w14:textId="4178FB59"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excavadoras anfibias de 135 HP –</w:t>
            </w:r>
            <w:r w:rsidR="00BF2EB8">
              <w:rPr>
                <w:spacing w:val="-3"/>
                <w:sz w:val="22"/>
                <w:szCs w:val="22"/>
                <w:lang w:eastAsia="en-US"/>
              </w:rPr>
              <w:t>(propias o en alquilado)</w:t>
            </w:r>
            <w:r w:rsidRPr="00CD1E73">
              <w:rPr>
                <w:spacing w:val="-3"/>
                <w:sz w:val="22"/>
                <w:szCs w:val="22"/>
                <w:lang w:eastAsia="en-US"/>
              </w:rPr>
              <w:t>.</w:t>
            </w:r>
          </w:p>
          <w:p w14:paraId="06A8541E" w14:textId="4F8E6734" w:rsidR="00F90FDF" w:rsidRPr="00CD1E73" w:rsidRDefault="00BF2EB8" w:rsidP="00324438">
            <w:pPr>
              <w:numPr>
                <w:ilvl w:val="0"/>
                <w:numId w:val="24"/>
              </w:numPr>
              <w:tabs>
                <w:tab w:val="left" w:pos="321"/>
              </w:tabs>
              <w:spacing w:before="120" w:after="120"/>
              <w:rPr>
                <w:spacing w:val="-3"/>
                <w:sz w:val="22"/>
                <w:szCs w:val="22"/>
                <w:lang w:eastAsia="en-US"/>
              </w:rPr>
            </w:pPr>
            <w:r>
              <w:rPr>
                <w:spacing w:val="-3"/>
                <w:sz w:val="22"/>
                <w:szCs w:val="22"/>
                <w:lang w:eastAsia="en-US"/>
              </w:rPr>
              <w:t>*4 (cuatro)  tractores  a</w:t>
            </w:r>
            <w:r w:rsidR="00F90FDF" w:rsidRPr="00CD1E73">
              <w:rPr>
                <w:spacing w:val="-3"/>
                <w:sz w:val="22"/>
                <w:szCs w:val="22"/>
                <w:lang w:eastAsia="en-US"/>
              </w:rPr>
              <w:t>grícolas  de 110 HP</w:t>
            </w:r>
            <w:r>
              <w:rPr>
                <w:spacing w:val="-3"/>
                <w:sz w:val="22"/>
                <w:szCs w:val="22"/>
                <w:lang w:eastAsia="en-US"/>
              </w:rPr>
              <w:t xml:space="preserve"> con traílla (propias o alquilado</w:t>
            </w:r>
            <w:r w:rsidR="00F90FDF" w:rsidRPr="00CD1E73">
              <w:rPr>
                <w:spacing w:val="-3"/>
                <w:sz w:val="22"/>
                <w:szCs w:val="22"/>
                <w:lang w:eastAsia="en-US"/>
              </w:rPr>
              <w:t>)</w:t>
            </w:r>
          </w:p>
          <w:p w14:paraId="02AFB5EE" w14:textId="194B6A8A"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Camiones Cisterna de agua, (propio</w:t>
            </w:r>
            <w:r w:rsidR="00BF2EB8">
              <w:rPr>
                <w:spacing w:val="-3"/>
                <w:sz w:val="22"/>
                <w:szCs w:val="22"/>
                <w:lang w:eastAsia="en-US"/>
              </w:rPr>
              <w:t xml:space="preserve"> ó alquilado</w:t>
            </w:r>
            <w:r w:rsidRPr="00CD1E73">
              <w:rPr>
                <w:spacing w:val="-3"/>
                <w:sz w:val="22"/>
                <w:szCs w:val="22"/>
                <w:lang w:eastAsia="en-US"/>
              </w:rPr>
              <w:t>)</w:t>
            </w:r>
          </w:p>
          <w:p w14:paraId="29E31353"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*5 (cinco) Camiones volquete de 6 m3. (propio o alquilado)</w:t>
            </w:r>
          </w:p>
          <w:p w14:paraId="076922E9" w14:textId="71A151D0" w:rsidR="00F90FDF" w:rsidRPr="00CD1E73" w:rsidRDefault="00BE1711" w:rsidP="00324438">
            <w:pPr>
              <w:numPr>
                <w:ilvl w:val="0"/>
                <w:numId w:val="24"/>
              </w:numPr>
              <w:tabs>
                <w:tab w:val="left" w:pos="321"/>
              </w:tabs>
              <w:spacing w:before="120" w:after="120"/>
              <w:rPr>
                <w:spacing w:val="-3"/>
                <w:sz w:val="22"/>
                <w:szCs w:val="22"/>
                <w:lang w:eastAsia="en-US"/>
              </w:rPr>
            </w:pPr>
            <w:r>
              <w:rPr>
                <w:spacing w:val="-3"/>
                <w:sz w:val="22"/>
                <w:szCs w:val="22"/>
                <w:lang w:eastAsia="en-US"/>
              </w:rPr>
              <w:t>*1 (un) Compactador pata de c</w:t>
            </w:r>
            <w:r w:rsidR="00F90FDF" w:rsidRPr="00CD1E73">
              <w:rPr>
                <w:spacing w:val="-3"/>
                <w:sz w:val="22"/>
                <w:szCs w:val="22"/>
                <w:lang w:eastAsia="en-US"/>
              </w:rPr>
              <w:t>abra.(propio)</w:t>
            </w:r>
          </w:p>
          <w:p w14:paraId="676D0142" w14:textId="7D960409"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Motoniveladoras de 140 HP, (propio</w:t>
            </w:r>
            <w:r w:rsidR="00BF2EB8">
              <w:rPr>
                <w:spacing w:val="-3"/>
                <w:sz w:val="22"/>
                <w:szCs w:val="22"/>
                <w:lang w:eastAsia="en-US"/>
              </w:rPr>
              <w:t xml:space="preserve"> ó alquilado</w:t>
            </w:r>
            <w:r w:rsidRPr="00CD1E73">
              <w:rPr>
                <w:spacing w:val="-3"/>
                <w:sz w:val="22"/>
                <w:szCs w:val="22"/>
                <w:lang w:eastAsia="en-US"/>
              </w:rPr>
              <w:t>)</w:t>
            </w:r>
          </w:p>
          <w:p w14:paraId="5BD63F28"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Palas Cargadoras de 130 HP, 1,5 m3. (propio o alquilado)</w:t>
            </w:r>
          </w:p>
          <w:p w14:paraId="4541B6E0" w14:textId="3457DE26"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 (un) Camión Taller.</w:t>
            </w:r>
            <w:r w:rsidR="00BE1711">
              <w:rPr>
                <w:spacing w:val="-3"/>
                <w:sz w:val="22"/>
                <w:szCs w:val="22"/>
                <w:lang w:eastAsia="en-US"/>
              </w:rPr>
              <w:t xml:space="preserve"> </w:t>
            </w:r>
            <w:r w:rsidRPr="00CD1E73">
              <w:rPr>
                <w:spacing w:val="-3"/>
                <w:sz w:val="22"/>
                <w:szCs w:val="22"/>
                <w:lang w:eastAsia="en-US"/>
              </w:rPr>
              <w:t>(propio)</w:t>
            </w:r>
          </w:p>
          <w:p w14:paraId="051184F2" w14:textId="6FC80F1C"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 xml:space="preserve">*3 (tres) </w:t>
            </w:r>
            <w:r w:rsidRPr="00CD1E73">
              <w:rPr>
                <w:spacing w:val="-3"/>
                <w:sz w:val="22"/>
                <w:szCs w:val="22"/>
                <w:lang w:eastAsia="en-US"/>
              </w:rPr>
              <w:lastRenderedPageBreak/>
              <w:t>Camionetas de Apoyo 4x4, con esnorkel, propios, modelo 2014 en adelante. (propio</w:t>
            </w:r>
            <w:r w:rsidR="00BE1711">
              <w:rPr>
                <w:spacing w:val="-3"/>
                <w:sz w:val="22"/>
                <w:szCs w:val="22"/>
                <w:lang w:eastAsia="en-US"/>
              </w:rPr>
              <w:t xml:space="preserve"> ó alquilado</w:t>
            </w:r>
            <w:r w:rsidRPr="00CD1E73">
              <w:rPr>
                <w:spacing w:val="-3"/>
                <w:sz w:val="22"/>
                <w:szCs w:val="22"/>
                <w:lang w:eastAsia="en-US"/>
              </w:rPr>
              <w:t>)</w:t>
            </w:r>
          </w:p>
          <w:p w14:paraId="0C25FC07"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 (un) Camión con transportador (propio).</w:t>
            </w:r>
          </w:p>
          <w:p w14:paraId="2842504B" w14:textId="77777777" w:rsidR="00F90FDF" w:rsidRPr="00CD1E73" w:rsidRDefault="00F90FDF" w:rsidP="00F90FDF">
            <w:pPr>
              <w:tabs>
                <w:tab w:val="left" w:pos="321"/>
              </w:tabs>
              <w:spacing w:before="120" w:after="120"/>
              <w:ind w:left="318"/>
              <w:rPr>
                <w:b/>
                <w:spacing w:val="-3"/>
                <w:sz w:val="22"/>
                <w:szCs w:val="22"/>
                <w:lang w:eastAsia="en-US"/>
              </w:rPr>
            </w:pPr>
            <w:r>
              <w:rPr>
                <w:b/>
                <w:spacing w:val="-3"/>
                <w:sz w:val="22"/>
                <w:szCs w:val="22"/>
                <w:lang w:eastAsia="en-US"/>
              </w:rPr>
              <w:t xml:space="preserve">LOTE 2 </w:t>
            </w:r>
            <w:r w:rsidRPr="00CD1E73">
              <w:rPr>
                <w:b/>
                <w:spacing w:val="-3"/>
                <w:sz w:val="22"/>
                <w:szCs w:val="22"/>
                <w:lang w:eastAsia="en-US"/>
              </w:rPr>
              <w:t>:</w:t>
            </w:r>
          </w:p>
          <w:p w14:paraId="130F061F" w14:textId="262FDE8F" w:rsidR="00F90FDF" w:rsidRPr="00CD1E73"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*10 (diez) Topadoras a orugas de 160 HP. (propias</w:t>
            </w:r>
            <w:r w:rsidR="006A194F">
              <w:rPr>
                <w:spacing w:val="-3"/>
                <w:sz w:val="22"/>
                <w:szCs w:val="22"/>
                <w:lang w:eastAsia="en-US"/>
              </w:rPr>
              <w:t xml:space="preserve"> ó alquilado</w:t>
            </w:r>
            <w:r w:rsidRPr="00CD1E73">
              <w:rPr>
                <w:spacing w:val="-3"/>
                <w:sz w:val="22"/>
                <w:szCs w:val="22"/>
                <w:lang w:eastAsia="en-US"/>
              </w:rPr>
              <w:t>)</w:t>
            </w:r>
          </w:p>
          <w:p w14:paraId="426A8191" w14:textId="77384DF5" w:rsidR="00F90FDF" w:rsidRPr="00730E67"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*8 (ocho) Máquinas Excavadoras a orugas de 135 HP. Cucharón mínimo</w:t>
            </w:r>
            <w:r>
              <w:rPr>
                <w:spacing w:val="-3"/>
                <w:sz w:val="22"/>
                <w:szCs w:val="22"/>
                <w:lang w:eastAsia="en-US"/>
              </w:rPr>
              <w:t xml:space="preserve"> de 1 </w:t>
            </w:r>
            <w:r w:rsidR="00F76F10">
              <w:rPr>
                <w:spacing w:val="-3"/>
                <w:sz w:val="22"/>
                <w:szCs w:val="22"/>
                <w:lang w:eastAsia="en-US"/>
              </w:rPr>
              <w:t>m3. (</w:t>
            </w:r>
            <w:r w:rsidRPr="00730E67">
              <w:rPr>
                <w:spacing w:val="-3"/>
                <w:sz w:val="22"/>
                <w:szCs w:val="22"/>
                <w:lang w:eastAsia="en-US"/>
              </w:rPr>
              <w:t>propios</w:t>
            </w:r>
            <w:r w:rsidR="006A194F">
              <w:rPr>
                <w:spacing w:val="-3"/>
                <w:sz w:val="22"/>
                <w:szCs w:val="22"/>
                <w:lang w:eastAsia="en-US"/>
              </w:rPr>
              <w:t xml:space="preserve"> ó alquilado</w:t>
            </w:r>
            <w:r w:rsidRPr="00730E67">
              <w:rPr>
                <w:spacing w:val="-3"/>
                <w:sz w:val="22"/>
                <w:szCs w:val="22"/>
                <w:lang w:eastAsia="en-US"/>
              </w:rPr>
              <w:t>)</w:t>
            </w:r>
          </w:p>
          <w:p w14:paraId="0AF97B42" w14:textId="73A77477" w:rsidR="00F90FDF" w:rsidRPr="00CD1E73"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 xml:space="preserve">*1 (uno) excavadora anfibia de 135 HP (propias o </w:t>
            </w:r>
            <w:r w:rsidR="006A194F">
              <w:rPr>
                <w:spacing w:val="-3"/>
                <w:sz w:val="22"/>
                <w:szCs w:val="22"/>
                <w:lang w:eastAsia="en-US"/>
              </w:rPr>
              <w:t>alquilado</w:t>
            </w:r>
            <w:r w:rsidRPr="00CD1E73">
              <w:rPr>
                <w:spacing w:val="-3"/>
                <w:sz w:val="22"/>
                <w:szCs w:val="22"/>
                <w:lang w:eastAsia="en-US"/>
              </w:rPr>
              <w:t>).</w:t>
            </w:r>
          </w:p>
          <w:p w14:paraId="1FFA55D1" w14:textId="21628BD1" w:rsidR="00F90FDF" w:rsidRPr="00730E67"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*10  (diez</w:t>
            </w:r>
            <w:r w:rsidR="006A194F">
              <w:rPr>
                <w:spacing w:val="-3"/>
                <w:sz w:val="22"/>
                <w:szCs w:val="22"/>
                <w:lang w:eastAsia="en-US"/>
              </w:rPr>
              <w:t>)  tractores  a</w:t>
            </w:r>
            <w:r w:rsidRPr="00CD1E73">
              <w:rPr>
                <w:spacing w:val="-3"/>
                <w:sz w:val="22"/>
                <w:szCs w:val="22"/>
                <w:lang w:eastAsia="en-US"/>
              </w:rPr>
              <w:t>grícolas  de</w:t>
            </w:r>
            <w:r>
              <w:rPr>
                <w:spacing w:val="-3"/>
                <w:sz w:val="22"/>
                <w:szCs w:val="22"/>
                <w:lang w:eastAsia="en-US"/>
              </w:rPr>
              <w:t xml:space="preserve"> 110 </w:t>
            </w:r>
            <w:r w:rsidRPr="00730E67">
              <w:rPr>
                <w:spacing w:val="-3"/>
                <w:sz w:val="22"/>
                <w:szCs w:val="22"/>
              </w:rPr>
              <w:t>HP con traílla (propios</w:t>
            </w:r>
            <w:r w:rsidR="006A194F">
              <w:rPr>
                <w:spacing w:val="-3"/>
                <w:sz w:val="22"/>
                <w:szCs w:val="22"/>
              </w:rPr>
              <w:t xml:space="preserve"> ó alquilado</w:t>
            </w:r>
            <w:r w:rsidRPr="00730E67">
              <w:rPr>
                <w:spacing w:val="-3"/>
                <w:sz w:val="22"/>
                <w:szCs w:val="22"/>
              </w:rPr>
              <w:t>)</w:t>
            </w:r>
          </w:p>
          <w:p w14:paraId="61BAE74D" w14:textId="11725C20" w:rsidR="00F90FDF" w:rsidRPr="00CD1E73" w:rsidRDefault="00F90FDF" w:rsidP="00324438">
            <w:pPr>
              <w:numPr>
                <w:ilvl w:val="0"/>
                <w:numId w:val="23"/>
              </w:numPr>
              <w:tabs>
                <w:tab w:val="left" w:pos="321"/>
              </w:tabs>
              <w:spacing w:before="120" w:after="120"/>
              <w:rPr>
                <w:spacing w:val="-3"/>
                <w:sz w:val="22"/>
                <w:szCs w:val="22"/>
                <w:lang w:eastAsia="en-US"/>
              </w:rPr>
            </w:pPr>
            <w:r w:rsidRPr="00CD1E73">
              <w:rPr>
                <w:spacing w:val="-3"/>
                <w:sz w:val="22"/>
                <w:szCs w:val="22"/>
                <w:lang w:eastAsia="en-US"/>
              </w:rPr>
              <w:t>*2 (dos) Camiones Cisterna de agua</w:t>
            </w:r>
            <w:r w:rsidR="006A194F">
              <w:rPr>
                <w:spacing w:val="-3"/>
                <w:sz w:val="22"/>
                <w:szCs w:val="22"/>
                <w:lang w:eastAsia="en-US"/>
              </w:rPr>
              <w:t xml:space="preserve"> .(propia ó alquilado)</w:t>
            </w:r>
          </w:p>
          <w:p w14:paraId="5A484D89" w14:textId="77777777" w:rsidR="00F90FDF" w:rsidRPr="00730E67" w:rsidRDefault="00F90FDF" w:rsidP="00324438">
            <w:pPr>
              <w:numPr>
                <w:ilvl w:val="0"/>
                <w:numId w:val="23"/>
              </w:numPr>
              <w:tabs>
                <w:tab w:val="left" w:pos="321"/>
              </w:tabs>
              <w:spacing w:before="120" w:after="120"/>
              <w:rPr>
                <w:spacing w:val="-3"/>
                <w:sz w:val="22"/>
                <w:szCs w:val="22"/>
                <w:lang w:eastAsia="en-US"/>
              </w:rPr>
            </w:pPr>
            <w:r w:rsidRPr="00CD1E73">
              <w:rPr>
                <w:spacing w:val="-3"/>
                <w:sz w:val="22"/>
                <w:szCs w:val="22"/>
                <w:lang w:eastAsia="en-US"/>
              </w:rPr>
              <w:t>*5 (cinco) Camiones volquete de 6</w:t>
            </w:r>
            <w:r>
              <w:rPr>
                <w:spacing w:val="-3"/>
                <w:sz w:val="22"/>
                <w:szCs w:val="22"/>
                <w:lang w:eastAsia="en-US"/>
              </w:rPr>
              <w:t xml:space="preserve"> </w:t>
            </w:r>
            <w:r w:rsidRPr="00730E67">
              <w:rPr>
                <w:spacing w:val="-3"/>
                <w:sz w:val="22"/>
                <w:szCs w:val="22"/>
                <w:lang w:eastAsia="en-US"/>
              </w:rPr>
              <w:t>m3. (propios o alquilados).</w:t>
            </w:r>
          </w:p>
          <w:p w14:paraId="22D3756F"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g)</w:t>
            </w:r>
            <w:r w:rsidRPr="00CD1E73">
              <w:rPr>
                <w:spacing w:val="-3"/>
                <w:sz w:val="22"/>
                <w:szCs w:val="22"/>
                <w:lang w:eastAsia="en-US"/>
              </w:rPr>
              <w:tab/>
              <w:t>*1 (un) Compactador Pata de Cabra.</w:t>
            </w:r>
            <w:r>
              <w:rPr>
                <w:spacing w:val="-3"/>
                <w:sz w:val="22"/>
                <w:szCs w:val="22"/>
                <w:lang w:eastAsia="en-US"/>
              </w:rPr>
              <w:t xml:space="preserve"> </w:t>
            </w:r>
            <w:r w:rsidRPr="00CD1E73">
              <w:rPr>
                <w:spacing w:val="-3"/>
                <w:sz w:val="22"/>
                <w:szCs w:val="22"/>
                <w:lang w:eastAsia="en-US"/>
              </w:rPr>
              <w:t>(propio)</w:t>
            </w:r>
          </w:p>
          <w:p w14:paraId="254CF60C" w14:textId="5C733526"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h) *2 (dos) Motoniveladoras de 140 HP,</w:t>
            </w:r>
            <w:r>
              <w:rPr>
                <w:spacing w:val="-3"/>
                <w:sz w:val="22"/>
                <w:szCs w:val="22"/>
                <w:lang w:eastAsia="en-US"/>
              </w:rPr>
              <w:t xml:space="preserve"> </w:t>
            </w:r>
            <w:r w:rsidRPr="00CD1E73">
              <w:rPr>
                <w:spacing w:val="-3"/>
                <w:sz w:val="22"/>
                <w:szCs w:val="22"/>
                <w:lang w:eastAsia="en-US"/>
              </w:rPr>
              <w:t>(</w:t>
            </w:r>
            <w:r w:rsidR="006A194F">
              <w:rPr>
                <w:spacing w:val="-3"/>
                <w:sz w:val="22"/>
                <w:szCs w:val="22"/>
                <w:lang w:eastAsia="en-US"/>
              </w:rPr>
              <w:t xml:space="preserve">propios ó </w:t>
            </w:r>
            <w:r w:rsidR="006A194F">
              <w:rPr>
                <w:spacing w:val="-3"/>
                <w:sz w:val="22"/>
                <w:szCs w:val="22"/>
                <w:lang w:eastAsia="en-US"/>
              </w:rPr>
              <w:lastRenderedPageBreak/>
              <w:t>a</w:t>
            </w:r>
            <w:r w:rsidRPr="00CD1E73">
              <w:rPr>
                <w:spacing w:val="-3"/>
                <w:sz w:val="22"/>
                <w:szCs w:val="22"/>
                <w:lang w:eastAsia="en-US"/>
              </w:rPr>
              <w:t>lquilados)</w:t>
            </w:r>
          </w:p>
          <w:p w14:paraId="1487F238" w14:textId="373B5926"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i)</w:t>
            </w:r>
            <w:r w:rsidRPr="00CD1E73">
              <w:rPr>
                <w:spacing w:val="-3"/>
                <w:sz w:val="22"/>
                <w:szCs w:val="22"/>
                <w:lang w:eastAsia="en-US"/>
              </w:rPr>
              <w:tab/>
              <w:t>*2 (dos) Palas Cargadoras de 130 HP, 1,5 m3 (</w:t>
            </w:r>
            <w:r w:rsidR="006A194F">
              <w:rPr>
                <w:spacing w:val="-3"/>
                <w:sz w:val="22"/>
                <w:szCs w:val="22"/>
                <w:lang w:eastAsia="en-US"/>
              </w:rPr>
              <w:t>propios ó a</w:t>
            </w:r>
            <w:r w:rsidRPr="00CD1E73">
              <w:rPr>
                <w:spacing w:val="-3"/>
                <w:sz w:val="22"/>
                <w:szCs w:val="22"/>
                <w:lang w:eastAsia="en-US"/>
              </w:rPr>
              <w:t>lquilados)</w:t>
            </w:r>
          </w:p>
          <w:p w14:paraId="3E64093D"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j) * 1(un) camión taller (propio)</w:t>
            </w:r>
          </w:p>
          <w:p w14:paraId="1EC33A29" w14:textId="0476536A"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k) *3 (tres) Camionetas de Apoyo 4X4 con esnorkel, m</w:t>
            </w:r>
            <w:r>
              <w:rPr>
                <w:spacing w:val="-3"/>
                <w:sz w:val="22"/>
                <w:szCs w:val="22"/>
                <w:lang w:eastAsia="en-US"/>
              </w:rPr>
              <w:t xml:space="preserve">odelo 2014 en adelante. </w:t>
            </w:r>
            <w:r w:rsidRPr="00CD1E73">
              <w:rPr>
                <w:spacing w:val="-3"/>
                <w:sz w:val="22"/>
                <w:szCs w:val="22"/>
                <w:lang w:eastAsia="en-US"/>
              </w:rPr>
              <w:t>(propio</w:t>
            </w:r>
            <w:r w:rsidR="00BE1711">
              <w:rPr>
                <w:spacing w:val="-3"/>
                <w:sz w:val="22"/>
                <w:szCs w:val="22"/>
                <w:lang w:eastAsia="en-US"/>
              </w:rPr>
              <w:t xml:space="preserve"> ó alquilado</w:t>
            </w:r>
            <w:r w:rsidRPr="00CD1E73">
              <w:rPr>
                <w:spacing w:val="-3"/>
                <w:sz w:val="22"/>
                <w:szCs w:val="22"/>
                <w:lang w:eastAsia="en-US"/>
              </w:rPr>
              <w:t>).</w:t>
            </w:r>
          </w:p>
          <w:p w14:paraId="429AF7EF" w14:textId="77777777" w:rsidR="00F90FDF" w:rsidRPr="00CD1E73" w:rsidRDefault="00F90FDF" w:rsidP="00324438">
            <w:pPr>
              <w:numPr>
                <w:ilvl w:val="0"/>
                <w:numId w:val="24"/>
              </w:numPr>
              <w:spacing w:before="120" w:after="120"/>
              <w:ind w:left="313" w:hanging="284"/>
              <w:rPr>
                <w:spacing w:val="-3"/>
                <w:sz w:val="22"/>
                <w:szCs w:val="22"/>
                <w:lang w:eastAsia="en-US"/>
              </w:rPr>
            </w:pPr>
            <w:r w:rsidRPr="00CD1E73">
              <w:rPr>
                <w:spacing w:val="-3"/>
                <w:sz w:val="22"/>
                <w:szCs w:val="22"/>
                <w:lang w:eastAsia="en-US"/>
              </w:rPr>
              <w:t xml:space="preserve">*1 (un) Camión con transportador </w:t>
            </w:r>
          </w:p>
          <w:p w14:paraId="4E2658C6" w14:textId="77777777" w:rsidR="00F90FDF" w:rsidRPr="00CD1E73" w:rsidRDefault="00F90FDF" w:rsidP="00FF6A6A">
            <w:pPr>
              <w:numPr>
                <w:ilvl w:val="0"/>
                <w:numId w:val="16"/>
              </w:numPr>
              <w:tabs>
                <w:tab w:val="left" w:pos="321"/>
              </w:tabs>
              <w:spacing w:before="120" w:after="120"/>
              <w:ind w:left="318" w:hanging="280"/>
              <w:rPr>
                <w:kern w:val="28"/>
                <w:sz w:val="22"/>
                <w:szCs w:val="22"/>
                <w:lang w:eastAsia="en-US"/>
              </w:rPr>
            </w:pPr>
            <w:r w:rsidRPr="00CD1E73">
              <w:rPr>
                <w:kern w:val="28"/>
                <w:sz w:val="22"/>
                <w:szCs w:val="22"/>
                <w:lang w:eastAsia="en-US"/>
              </w:rPr>
              <w:t xml:space="preserve">Los equipos mínimos necesarios </w:t>
            </w:r>
            <w:r>
              <w:rPr>
                <w:kern w:val="28"/>
                <w:sz w:val="22"/>
                <w:szCs w:val="22"/>
                <w:lang w:eastAsia="en-US"/>
              </w:rPr>
              <w:t xml:space="preserve">a ser </w:t>
            </w:r>
            <w:r w:rsidRPr="00CD1E73">
              <w:rPr>
                <w:kern w:val="28"/>
                <w:sz w:val="22"/>
                <w:szCs w:val="22"/>
                <w:lang w:eastAsia="en-US"/>
              </w:rPr>
              <w:t xml:space="preserve">presentados por los Oferentes para Lote 1 y Lote 2, </w:t>
            </w:r>
            <w:r w:rsidRPr="00CD1E73">
              <w:rPr>
                <w:b/>
                <w:kern w:val="28"/>
                <w:sz w:val="22"/>
                <w:szCs w:val="22"/>
                <w:u w:val="single"/>
                <w:lang w:eastAsia="en-US"/>
              </w:rPr>
              <w:t xml:space="preserve">no deberán estar comprometidos en otras obras, en el periodo previsto para su utilización y mucho menos puede intercambiar </w:t>
            </w:r>
            <w:r>
              <w:rPr>
                <w:b/>
                <w:kern w:val="28"/>
                <w:sz w:val="22"/>
                <w:szCs w:val="22"/>
                <w:u w:val="single"/>
                <w:lang w:eastAsia="en-US"/>
              </w:rPr>
              <w:t xml:space="preserve">equipos </w:t>
            </w:r>
            <w:r w:rsidRPr="00CD1E73">
              <w:rPr>
                <w:b/>
                <w:kern w:val="28"/>
                <w:sz w:val="22"/>
                <w:szCs w:val="22"/>
                <w:u w:val="single"/>
                <w:lang w:eastAsia="en-US"/>
              </w:rPr>
              <w:t>entre Lotes</w:t>
            </w:r>
            <w:r w:rsidRPr="00CD1E73">
              <w:rPr>
                <w:kern w:val="28"/>
                <w:sz w:val="22"/>
                <w:szCs w:val="22"/>
                <w:lang w:eastAsia="en-US"/>
              </w:rPr>
              <w:t xml:space="preserve">. </w:t>
            </w:r>
          </w:p>
          <w:p w14:paraId="302892AD" w14:textId="6E9C14D2" w:rsidR="00F90FDF" w:rsidRPr="00CD1E73" w:rsidRDefault="00F90FDF" w:rsidP="00FF6A6A">
            <w:pPr>
              <w:numPr>
                <w:ilvl w:val="0"/>
                <w:numId w:val="16"/>
              </w:numPr>
              <w:tabs>
                <w:tab w:val="left" w:pos="321"/>
              </w:tabs>
              <w:spacing w:before="120" w:after="120"/>
              <w:ind w:left="318" w:hanging="280"/>
              <w:rPr>
                <w:kern w:val="28"/>
                <w:sz w:val="22"/>
                <w:szCs w:val="22"/>
                <w:lang w:eastAsia="en-US"/>
              </w:rPr>
            </w:pPr>
            <w:r w:rsidRPr="00BA1185">
              <w:rPr>
                <w:kern w:val="28"/>
                <w:sz w:val="22"/>
                <w:szCs w:val="22"/>
                <w:lang w:eastAsia="en-US"/>
              </w:rPr>
              <w:t xml:space="preserve">Los equipos mínimos necesarios citados más arriba </w:t>
            </w:r>
            <w:r w:rsidRPr="00BA1185">
              <w:rPr>
                <w:kern w:val="28"/>
                <w:sz w:val="22"/>
                <w:szCs w:val="22"/>
                <w:u w:val="single"/>
                <w:lang w:eastAsia="en-US"/>
              </w:rPr>
              <w:t>podrán ser propios o alquilados</w:t>
            </w:r>
            <w:r w:rsidRPr="00097B24">
              <w:rPr>
                <w:color w:val="FF0000"/>
                <w:kern w:val="28"/>
                <w:sz w:val="22"/>
                <w:szCs w:val="22"/>
                <w:lang w:eastAsia="en-US"/>
              </w:rPr>
              <w:t xml:space="preserve">. </w:t>
            </w:r>
            <w:r w:rsidRPr="00226E66">
              <w:rPr>
                <w:kern w:val="28"/>
                <w:sz w:val="22"/>
                <w:szCs w:val="22"/>
                <w:lang w:eastAsia="en-US"/>
              </w:rPr>
              <w:t xml:space="preserve">Los equipos alquilados </w:t>
            </w:r>
            <w:r w:rsidRPr="00CD1E73">
              <w:rPr>
                <w:kern w:val="28"/>
                <w:sz w:val="22"/>
                <w:szCs w:val="22"/>
                <w:lang w:eastAsia="en-US"/>
              </w:rPr>
              <w:t>deberán presentar carta de compromiso de alquiler emitida por el propietario.</w:t>
            </w:r>
          </w:p>
          <w:p w14:paraId="1F8FBC29" w14:textId="77777777" w:rsidR="00F90FDF" w:rsidRPr="0016272B" w:rsidRDefault="00F90FDF" w:rsidP="00FF6A6A">
            <w:pPr>
              <w:numPr>
                <w:ilvl w:val="0"/>
                <w:numId w:val="16"/>
              </w:numPr>
              <w:tabs>
                <w:tab w:val="left" w:pos="321"/>
              </w:tabs>
              <w:spacing w:before="120" w:after="120"/>
              <w:ind w:left="318" w:hanging="280"/>
              <w:rPr>
                <w:b/>
                <w:kern w:val="28"/>
                <w:sz w:val="22"/>
                <w:szCs w:val="22"/>
                <w:lang w:eastAsia="en-US"/>
              </w:rPr>
            </w:pPr>
            <w:r w:rsidRPr="0016272B">
              <w:rPr>
                <w:b/>
                <w:kern w:val="28"/>
                <w:sz w:val="22"/>
                <w:szCs w:val="22"/>
                <w:lang w:eastAsia="en-US"/>
              </w:rPr>
              <w:t>LOTE 3</w:t>
            </w:r>
          </w:p>
          <w:p w14:paraId="6832250B" w14:textId="77777777" w:rsidR="00F90FDF" w:rsidRPr="00CD1E73" w:rsidRDefault="00F90FDF" w:rsidP="00F90FDF">
            <w:pPr>
              <w:tabs>
                <w:tab w:val="left" w:pos="321"/>
              </w:tabs>
              <w:spacing w:before="120" w:after="120"/>
              <w:ind w:left="318"/>
              <w:rPr>
                <w:kern w:val="28"/>
                <w:sz w:val="22"/>
                <w:szCs w:val="22"/>
                <w:lang w:eastAsia="en-US"/>
              </w:rPr>
            </w:pPr>
            <w:r w:rsidRPr="00CD1E73">
              <w:rPr>
                <w:kern w:val="28"/>
                <w:sz w:val="22"/>
                <w:szCs w:val="22"/>
                <w:lang w:eastAsia="en-US"/>
              </w:rPr>
              <w:lastRenderedPageBreak/>
              <w:t>Para el Lote 3 el oferente deberá disponer en obra los siguientes equipos mínimos requeridos para la ejecución de las actividades remarcadas en este Lote, y los mismos son:</w:t>
            </w:r>
          </w:p>
          <w:p w14:paraId="66C40105" w14:textId="77777777"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Un (1) Camión Volquete (propia)</w:t>
            </w:r>
          </w:p>
          <w:p w14:paraId="0867F77C" w14:textId="77777777" w:rsidR="00F90FDF" w:rsidRPr="00E056ED" w:rsidRDefault="00F90FDF" w:rsidP="00324438">
            <w:pPr>
              <w:numPr>
                <w:ilvl w:val="0"/>
                <w:numId w:val="25"/>
              </w:numPr>
              <w:tabs>
                <w:tab w:val="left" w:pos="321"/>
              </w:tabs>
              <w:spacing w:before="120" w:after="120"/>
              <w:rPr>
                <w:kern w:val="28"/>
                <w:sz w:val="22"/>
                <w:szCs w:val="22"/>
                <w:lang w:eastAsia="en-US"/>
              </w:rPr>
            </w:pPr>
            <w:r>
              <w:rPr>
                <w:kern w:val="28"/>
                <w:sz w:val="22"/>
                <w:szCs w:val="22"/>
                <w:lang w:eastAsia="en-US"/>
              </w:rPr>
              <w:t>Un (1</w:t>
            </w:r>
            <w:r w:rsidRPr="00E056ED">
              <w:rPr>
                <w:kern w:val="28"/>
                <w:sz w:val="22"/>
                <w:szCs w:val="22"/>
                <w:lang w:eastAsia="en-US"/>
              </w:rPr>
              <w:t>) Pala Cargadora (propia)</w:t>
            </w:r>
          </w:p>
          <w:p w14:paraId="178DFB49" w14:textId="77777777"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Un (1) Camión Transportador (propio)</w:t>
            </w:r>
          </w:p>
          <w:p w14:paraId="3CEDCB94" w14:textId="12F41613" w:rsidR="00F90FDF" w:rsidRPr="002D518E" w:rsidRDefault="00F90FDF" w:rsidP="00324438">
            <w:pPr>
              <w:numPr>
                <w:ilvl w:val="0"/>
                <w:numId w:val="25"/>
              </w:numPr>
              <w:tabs>
                <w:tab w:val="left" w:pos="321"/>
              </w:tabs>
              <w:spacing w:before="120" w:after="120"/>
              <w:rPr>
                <w:kern w:val="28"/>
                <w:sz w:val="22"/>
                <w:szCs w:val="22"/>
                <w:lang w:eastAsia="en-US"/>
              </w:rPr>
            </w:pPr>
            <w:r w:rsidRPr="002D518E">
              <w:rPr>
                <w:kern w:val="28"/>
                <w:sz w:val="22"/>
                <w:szCs w:val="22"/>
                <w:lang w:eastAsia="en-US"/>
              </w:rPr>
              <w:t>Un (</w:t>
            </w:r>
            <w:r>
              <w:rPr>
                <w:kern w:val="28"/>
                <w:sz w:val="22"/>
                <w:szCs w:val="22"/>
                <w:lang w:eastAsia="en-US"/>
              </w:rPr>
              <w:t>1</w:t>
            </w:r>
            <w:r w:rsidRPr="002D518E">
              <w:rPr>
                <w:kern w:val="28"/>
                <w:sz w:val="22"/>
                <w:szCs w:val="22"/>
                <w:lang w:eastAsia="en-US"/>
              </w:rPr>
              <w:t xml:space="preserve">) Camión Taller (uno propio </w:t>
            </w:r>
            <w:r w:rsidR="0031119F">
              <w:rPr>
                <w:kern w:val="28"/>
                <w:sz w:val="22"/>
                <w:szCs w:val="22"/>
                <w:lang w:eastAsia="en-US"/>
              </w:rPr>
              <w:t>ó</w:t>
            </w:r>
            <w:r w:rsidRPr="002D518E">
              <w:rPr>
                <w:kern w:val="28"/>
                <w:sz w:val="22"/>
                <w:szCs w:val="22"/>
                <w:lang w:eastAsia="en-US"/>
              </w:rPr>
              <w:t xml:space="preserve"> alquilado)</w:t>
            </w:r>
          </w:p>
          <w:p w14:paraId="09A7BF1E" w14:textId="4B5E9134"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3(tres) Camionetas de apoyo 4x4 a todo andar, modelo 2014 en adelante (propio</w:t>
            </w:r>
            <w:r w:rsidR="0031119F">
              <w:rPr>
                <w:kern w:val="28"/>
                <w:sz w:val="22"/>
                <w:szCs w:val="22"/>
                <w:lang w:eastAsia="en-US"/>
              </w:rPr>
              <w:t xml:space="preserve"> ó alquilado</w:t>
            </w:r>
            <w:r w:rsidRPr="00CD1E73">
              <w:rPr>
                <w:kern w:val="28"/>
                <w:sz w:val="22"/>
                <w:szCs w:val="22"/>
                <w:lang w:eastAsia="en-US"/>
              </w:rPr>
              <w:t>)</w:t>
            </w:r>
          </w:p>
          <w:p w14:paraId="035B86EB" w14:textId="77777777"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Un</w:t>
            </w:r>
            <w:r>
              <w:rPr>
                <w:kern w:val="28"/>
                <w:sz w:val="22"/>
                <w:szCs w:val="22"/>
                <w:lang w:eastAsia="en-US"/>
              </w:rPr>
              <w:t xml:space="preserve"> equipo completo</w:t>
            </w:r>
            <w:r w:rsidRPr="00CD1E73">
              <w:rPr>
                <w:kern w:val="28"/>
                <w:sz w:val="22"/>
                <w:szCs w:val="22"/>
                <w:lang w:eastAsia="en-US"/>
              </w:rPr>
              <w:t xml:space="preserve"> (1</w:t>
            </w:r>
            <w:r>
              <w:rPr>
                <w:kern w:val="28"/>
                <w:sz w:val="22"/>
                <w:szCs w:val="22"/>
                <w:lang w:eastAsia="en-US"/>
              </w:rPr>
              <w:t>) de</w:t>
            </w:r>
            <w:r w:rsidRPr="00CD1E73">
              <w:rPr>
                <w:kern w:val="28"/>
                <w:sz w:val="22"/>
                <w:szCs w:val="22"/>
                <w:lang w:eastAsia="en-US"/>
              </w:rPr>
              <w:t xml:space="preserve"> perforador de pozo, para el tipo de acuífero del Chaco (propio o alquilado)</w:t>
            </w:r>
          </w:p>
          <w:p w14:paraId="69538E81" w14:textId="77777777"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 xml:space="preserve">Un (1) Camión plataforma con </w:t>
            </w:r>
            <w:r w:rsidRPr="00CD1E73">
              <w:rPr>
                <w:kern w:val="28"/>
                <w:sz w:val="22"/>
                <w:szCs w:val="22"/>
                <w:lang w:eastAsia="en-US"/>
              </w:rPr>
              <w:lastRenderedPageBreak/>
              <w:t>grúa (alquilado)</w:t>
            </w:r>
          </w:p>
          <w:p w14:paraId="458EE05A" w14:textId="77777777"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Dos (2) Máquinas excavadoras a orugas de 135 HP (propio)</w:t>
            </w:r>
          </w:p>
          <w:p w14:paraId="1541AF58" w14:textId="77777777"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Dos (2) Motoniveladoras de 140 HP (alquilado).</w:t>
            </w:r>
          </w:p>
          <w:p w14:paraId="13F083DC"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A seguir, requerimientos generales</w:t>
            </w:r>
            <w:r w:rsidRPr="00CD1E73">
              <w:rPr>
                <w:kern w:val="28"/>
                <w:sz w:val="22"/>
                <w:szCs w:val="22"/>
                <w:lang w:eastAsia="en-US"/>
              </w:rPr>
              <w:t>, valido para los tres lotes y que se deberá presentar para cada lote:</w:t>
            </w:r>
          </w:p>
          <w:p w14:paraId="0CFF4DF1"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Para el caso de los equipos propios se deberá presentar la copia autenticada de inscripción en el registro de automotores o en su defecto, presentar constancia de escribanía pública de inicio de los trámites para su inscripción en el registro mencionado.</w:t>
            </w:r>
          </w:p>
          <w:p w14:paraId="395DC0D0"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Sola y exclusivamente para la excavadora anfibia indicado en el punto c),</w:t>
            </w:r>
            <w:r>
              <w:rPr>
                <w:kern w:val="28"/>
                <w:sz w:val="22"/>
                <w:szCs w:val="22"/>
                <w:lang w:eastAsia="en-US"/>
              </w:rPr>
              <w:t xml:space="preserve"> Lote 1, </w:t>
            </w:r>
            <w:r w:rsidRPr="00CD1E73">
              <w:rPr>
                <w:kern w:val="28"/>
                <w:sz w:val="22"/>
                <w:szCs w:val="22"/>
                <w:lang w:eastAsia="en-US"/>
              </w:rPr>
              <w:t xml:space="preserve"> en el caso de adquirir la misma se deberá presentar una carta de compromiso de compra de dicha maquinaria, en la cual se deberá mencionar de donde serán adquiridas las mismas y el plazo en el cual dispondrán en el </w:t>
            </w:r>
            <w:r w:rsidRPr="00CD1E73">
              <w:rPr>
                <w:kern w:val="28"/>
                <w:sz w:val="22"/>
                <w:szCs w:val="22"/>
                <w:lang w:eastAsia="en-US"/>
              </w:rPr>
              <w:lastRenderedPageBreak/>
              <w:t xml:space="preserve">sitio de obras en el caso que el oferente resultare adjudicado para el lote 1, </w:t>
            </w:r>
            <w:r w:rsidRPr="00B404A9">
              <w:rPr>
                <w:kern w:val="28"/>
                <w:sz w:val="22"/>
                <w:szCs w:val="22"/>
                <w:lang w:eastAsia="en-US"/>
              </w:rPr>
              <w:t>no debiendo sobrepasar los sesenta días calendarios contados a partir de la fecha de la adjudicación.</w:t>
            </w:r>
            <w:r w:rsidRPr="00CD1E73">
              <w:rPr>
                <w:kern w:val="28"/>
                <w:sz w:val="22"/>
                <w:szCs w:val="22"/>
                <w:lang w:eastAsia="en-US"/>
              </w:rPr>
              <w:t xml:space="preserve"> Además deberá estar acompañado de una carta compromiso emitida por el fabricante, representante o distribuidor de  dicha maquinaria a fin de respaldar la carta de compromiso presentada por el oferente.</w:t>
            </w:r>
          </w:p>
          <w:p w14:paraId="5CBAB01F"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Para todos los equipos que serán alquilados deberán presentar una carta de compromiso de alquiler emitida por el propietario el cual deberá manifestar el compromiso de alquilar dichas maquinarias al oferente en caso de resultar adjudicado, por  el periodo de ejecución de las obras.</w:t>
            </w:r>
          </w:p>
          <w:p w14:paraId="010376D3"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 xml:space="preserve">Para todos los casos deberá acompañar la copia autenticada de la inscripción en el registro de automotores o en su defecto presentar constancia de Escribanía publica de inicio de trámites para su inscripción en el </w:t>
            </w:r>
            <w:r w:rsidRPr="00CD1E73">
              <w:rPr>
                <w:kern w:val="28"/>
                <w:sz w:val="22"/>
                <w:szCs w:val="22"/>
                <w:lang w:eastAsia="en-US"/>
              </w:rPr>
              <w:lastRenderedPageBreak/>
              <w:t>registro mencionado, a fin de demostrar que el firmante de la carta oferta es el propietario de las maquinas ofertadas como propias y que el firmante de la carta compromiso de alquiler sea el propietario de aquellas maquinarias a ser alquiladas.</w:t>
            </w:r>
          </w:p>
          <w:p w14:paraId="63AE3960" w14:textId="77777777" w:rsidR="00F90FDF" w:rsidRPr="00F90FDF" w:rsidRDefault="00F90FDF" w:rsidP="00F90FDF">
            <w:pPr>
              <w:pStyle w:val="Outline"/>
              <w:tabs>
                <w:tab w:val="left" w:pos="321"/>
              </w:tabs>
              <w:spacing w:before="120" w:after="120" w:line="360" w:lineRule="auto"/>
              <w:ind w:left="318"/>
              <w:rPr>
                <w:rFonts w:ascii="Arial" w:hAnsi="Arial" w:cs="Arial"/>
                <w:sz w:val="22"/>
                <w:szCs w:val="22"/>
                <w:lang w:val="es-PY"/>
              </w:rPr>
            </w:pPr>
          </w:p>
          <w:p w14:paraId="199FE437" w14:textId="54546993" w:rsidR="00B54807" w:rsidRDefault="00B54807" w:rsidP="00FF6A6A">
            <w:pPr>
              <w:pStyle w:val="Outline"/>
              <w:numPr>
                <w:ilvl w:val="0"/>
                <w:numId w:val="16"/>
              </w:numPr>
              <w:tabs>
                <w:tab w:val="left" w:pos="321"/>
              </w:tabs>
              <w:spacing w:before="120" w:after="120" w:line="360" w:lineRule="auto"/>
              <w:ind w:left="318" w:hanging="280"/>
              <w:rPr>
                <w:rFonts w:ascii="Arial" w:hAnsi="Arial" w:cs="Arial"/>
                <w:sz w:val="22"/>
                <w:szCs w:val="22"/>
                <w:lang w:val="es-PY"/>
              </w:rPr>
            </w:pPr>
            <w:r w:rsidRPr="00870B92">
              <w:rPr>
                <w:rFonts w:ascii="Arial" w:hAnsi="Arial" w:cs="Arial"/>
                <w:sz w:val="22"/>
                <w:szCs w:val="22"/>
                <w:lang w:val="es-MX"/>
              </w:rPr>
              <w:t>Los equipos mínimos necesarios presentados por los Oferentes no deberán estar comprometidos en otras obras</w:t>
            </w:r>
            <w:r w:rsidR="00F90FDF">
              <w:rPr>
                <w:rFonts w:ascii="Arial" w:hAnsi="Arial" w:cs="Arial"/>
                <w:sz w:val="22"/>
                <w:szCs w:val="22"/>
                <w:lang w:val="es-MX"/>
              </w:rPr>
              <w:t>, al momento de la ejecución del contrato</w:t>
            </w:r>
            <w:r w:rsidRPr="00870B92">
              <w:rPr>
                <w:rFonts w:ascii="Arial" w:hAnsi="Arial" w:cs="Arial"/>
                <w:sz w:val="22"/>
                <w:szCs w:val="22"/>
                <w:lang w:val="es-MX"/>
              </w:rPr>
              <w:t>.</w:t>
            </w:r>
            <w:r w:rsidRPr="00870B92">
              <w:rPr>
                <w:rFonts w:ascii="Arial" w:hAnsi="Arial" w:cs="Arial"/>
                <w:sz w:val="22"/>
                <w:szCs w:val="22"/>
                <w:lang w:val="es-PY"/>
              </w:rPr>
              <w:t xml:space="preserve"> </w:t>
            </w:r>
          </w:p>
          <w:p w14:paraId="3D02046C" w14:textId="77777777" w:rsidR="00F90FDF" w:rsidRPr="00CD1E73" w:rsidRDefault="00F90FDF" w:rsidP="00F90FDF">
            <w:pPr>
              <w:tabs>
                <w:tab w:val="left" w:pos="321"/>
              </w:tabs>
              <w:spacing w:before="120" w:after="120"/>
              <w:ind w:left="318"/>
              <w:rPr>
                <w:spacing w:val="-3"/>
                <w:sz w:val="22"/>
                <w:szCs w:val="22"/>
                <w:lang w:eastAsia="en-US"/>
              </w:rPr>
            </w:pPr>
            <w:r w:rsidRPr="00CD1E73">
              <w:rPr>
                <w:spacing w:val="-3"/>
                <w:sz w:val="22"/>
                <w:szCs w:val="22"/>
                <w:lang w:eastAsia="en-US"/>
              </w:rPr>
              <w:t>LOTE 1:</w:t>
            </w:r>
          </w:p>
          <w:p w14:paraId="117068FF"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*10 (diez) Topadoras a orugas de 160 HP. (propio)</w:t>
            </w:r>
          </w:p>
          <w:p w14:paraId="2078B63C"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*10 (diez) Máquinas Excavadoras a orugas de 135 HP. Cucharón mínimo 1 m3. (propio)</w:t>
            </w:r>
          </w:p>
          <w:p w14:paraId="51F3ED18"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excavadoras anfibias de 135 HP –propias o en alquiler.</w:t>
            </w:r>
          </w:p>
          <w:p w14:paraId="15DB8EA2"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lastRenderedPageBreak/>
              <w:t>*4  (cuatro)  Tractores  Agrícolas  de 110 HP con traílla (propias o alquiler)</w:t>
            </w:r>
          </w:p>
          <w:p w14:paraId="22FB9952"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Camiones Cisterna de agua, (propio)</w:t>
            </w:r>
          </w:p>
          <w:p w14:paraId="2935A8AC"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*5 (cinco) Camiones volquete de 6 m3. (propio o alquilado)</w:t>
            </w:r>
          </w:p>
          <w:p w14:paraId="0A9485B6"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 (un) Compactador Pata de Cabra.(propio)</w:t>
            </w:r>
          </w:p>
          <w:p w14:paraId="7EDA4592"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Motoniveladoras de 140 HP, (propio)</w:t>
            </w:r>
          </w:p>
          <w:p w14:paraId="16ABE38F"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*2 (dos) Palas Cargadoras de 130 HP, 1,5 m3. (propio o alquilado)</w:t>
            </w:r>
          </w:p>
          <w:p w14:paraId="5B459F9E"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*1 (un) Camión Taller.(propio)</w:t>
            </w:r>
          </w:p>
          <w:p w14:paraId="190952DB"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*3 (tres) Camionetas de Apoyo 4x4, con esnorkel, propios, modelo 2014 en adelante. (propio)</w:t>
            </w:r>
          </w:p>
          <w:p w14:paraId="15BC68F6" w14:textId="77777777" w:rsidR="00F90FDF" w:rsidRPr="00CD1E73" w:rsidRDefault="00F90FDF" w:rsidP="00324438">
            <w:pPr>
              <w:numPr>
                <w:ilvl w:val="0"/>
                <w:numId w:val="24"/>
              </w:numPr>
              <w:tabs>
                <w:tab w:val="left" w:pos="321"/>
              </w:tabs>
              <w:spacing w:before="120" w:after="120"/>
              <w:rPr>
                <w:spacing w:val="-3"/>
                <w:sz w:val="22"/>
                <w:szCs w:val="22"/>
                <w:lang w:eastAsia="en-US"/>
              </w:rPr>
            </w:pPr>
            <w:r w:rsidRPr="00CD1E73">
              <w:rPr>
                <w:spacing w:val="-3"/>
                <w:sz w:val="22"/>
                <w:szCs w:val="22"/>
                <w:lang w:eastAsia="en-US"/>
              </w:rPr>
              <w:t xml:space="preserve">*1 (un) Camión con transportador </w:t>
            </w:r>
            <w:r w:rsidRPr="00CD1E73">
              <w:rPr>
                <w:spacing w:val="-3"/>
                <w:sz w:val="22"/>
                <w:szCs w:val="22"/>
                <w:lang w:eastAsia="en-US"/>
              </w:rPr>
              <w:lastRenderedPageBreak/>
              <w:t>(propio).</w:t>
            </w:r>
          </w:p>
          <w:p w14:paraId="78137131" w14:textId="77777777" w:rsidR="00F90FDF" w:rsidRPr="00CD1E73" w:rsidRDefault="00F90FDF" w:rsidP="00F90FDF">
            <w:pPr>
              <w:tabs>
                <w:tab w:val="left" w:pos="321"/>
              </w:tabs>
              <w:spacing w:before="120" w:after="120"/>
              <w:ind w:left="318"/>
              <w:rPr>
                <w:b/>
                <w:spacing w:val="-3"/>
                <w:sz w:val="22"/>
                <w:szCs w:val="22"/>
                <w:lang w:eastAsia="en-US"/>
              </w:rPr>
            </w:pPr>
            <w:r>
              <w:rPr>
                <w:b/>
                <w:spacing w:val="-3"/>
                <w:sz w:val="22"/>
                <w:szCs w:val="22"/>
                <w:lang w:eastAsia="en-US"/>
              </w:rPr>
              <w:t xml:space="preserve">LOTE 2 </w:t>
            </w:r>
            <w:r w:rsidRPr="00CD1E73">
              <w:rPr>
                <w:b/>
                <w:spacing w:val="-3"/>
                <w:sz w:val="22"/>
                <w:szCs w:val="22"/>
                <w:lang w:eastAsia="en-US"/>
              </w:rPr>
              <w:t>:</w:t>
            </w:r>
          </w:p>
          <w:p w14:paraId="1CEA5E1D" w14:textId="77777777" w:rsidR="00F90FDF" w:rsidRPr="00CD1E73"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*10 (diez) Topadoras a orugas de 160 HP. (propias)</w:t>
            </w:r>
          </w:p>
          <w:p w14:paraId="66293502" w14:textId="77777777" w:rsidR="00F90FDF" w:rsidRPr="00730E67"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*8 (ocho) Máquinas Excavadoras a orugas de 135 HP. Cucharón mínimo</w:t>
            </w:r>
            <w:r>
              <w:rPr>
                <w:spacing w:val="-3"/>
                <w:sz w:val="22"/>
                <w:szCs w:val="22"/>
                <w:lang w:eastAsia="en-US"/>
              </w:rPr>
              <w:t xml:space="preserve"> de 1 </w:t>
            </w:r>
            <w:r w:rsidRPr="00730E67">
              <w:rPr>
                <w:spacing w:val="-3"/>
                <w:sz w:val="22"/>
                <w:szCs w:val="22"/>
                <w:lang w:eastAsia="en-US"/>
              </w:rPr>
              <w:t>m3. (al menos 2 propios)</w:t>
            </w:r>
          </w:p>
          <w:p w14:paraId="55E36996" w14:textId="77777777" w:rsidR="00F90FDF" w:rsidRPr="00CD1E73"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*1 (uno) excavadora anfibia de 135 HP (propias o en alquiler).</w:t>
            </w:r>
          </w:p>
          <w:p w14:paraId="105693DC" w14:textId="77777777" w:rsidR="00F90FDF" w:rsidRPr="00730E67" w:rsidRDefault="00F90FDF" w:rsidP="00324438">
            <w:pPr>
              <w:numPr>
                <w:ilvl w:val="0"/>
                <w:numId w:val="22"/>
              </w:numPr>
              <w:tabs>
                <w:tab w:val="left" w:pos="321"/>
              </w:tabs>
              <w:spacing w:before="120" w:after="120"/>
              <w:rPr>
                <w:spacing w:val="-3"/>
                <w:sz w:val="22"/>
                <w:szCs w:val="22"/>
                <w:lang w:eastAsia="en-US"/>
              </w:rPr>
            </w:pPr>
            <w:r w:rsidRPr="00CD1E73">
              <w:rPr>
                <w:spacing w:val="-3"/>
                <w:sz w:val="22"/>
                <w:szCs w:val="22"/>
                <w:lang w:eastAsia="en-US"/>
              </w:rPr>
              <w:t>*10  (diez)  Tractores  Agrícolas  de</w:t>
            </w:r>
            <w:r>
              <w:rPr>
                <w:spacing w:val="-3"/>
                <w:sz w:val="22"/>
                <w:szCs w:val="22"/>
                <w:lang w:eastAsia="en-US"/>
              </w:rPr>
              <w:t xml:space="preserve"> 110 </w:t>
            </w:r>
            <w:r w:rsidRPr="00730E67">
              <w:rPr>
                <w:spacing w:val="-3"/>
                <w:sz w:val="22"/>
                <w:szCs w:val="22"/>
              </w:rPr>
              <w:t>HP con traílla (propios)</w:t>
            </w:r>
          </w:p>
          <w:p w14:paraId="647315C4" w14:textId="77777777" w:rsidR="00F90FDF" w:rsidRPr="00CD1E73" w:rsidRDefault="00F90FDF" w:rsidP="00324438">
            <w:pPr>
              <w:numPr>
                <w:ilvl w:val="0"/>
                <w:numId w:val="23"/>
              </w:numPr>
              <w:tabs>
                <w:tab w:val="left" w:pos="321"/>
              </w:tabs>
              <w:spacing w:before="120" w:after="120"/>
              <w:rPr>
                <w:spacing w:val="-3"/>
                <w:sz w:val="22"/>
                <w:szCs w:val="22"/>
                <w:lang w:eastAsia="en-US"/>
              </w:rPr>
            </w:pPr>
            <w:r w:rsidRPr="00CD1E73">
              <w:rPr>
                <w:spacing w:val="-3"/>
                <w:sz w:val="22"/>
                <w:szCs w:val="22"/>
                <w:lang w:eastAsia="en-US"/>
              </w:rPr>
              <w:t>*2 (dos) Camiones Cisterna de agua,</w:t>
            </w:r>
          </w:p>
          <w:p w14:paraId="2E16FEE9" w14:textId="77777777" w:rsidR="00F90FDF" w:rsidRPr="00730E67" w:rsidRDefault="00F90FDF" w:rsidP="00324438">
            <w:pPr>
              <w:numPr>
                <w:ilvl w:val="0"/>
                <w:numId w:val="23"/>
              </w:numPr>
              <w:tabs>
                <w:tab w:val="left" w:pos="321"/>
              </w:tabs>
              <w:spacing w:before="120" w:after="120"/>
              <w:rPr>
                <w:spacing w:val="-3"/>
                <w:sz w:val="22"/>
                <w:szCs w:val="22"/>
                <w:lang w:eastAsia="en-US"/>
              </w:rPr>
            </w:pPr>
            <w:r w:rsidRPr="00CD1E73">
              <w:rPr>
                <w:spacing w:val="-3"/>
                <w:sz w:val="22"/>
                <w:szCs w:val="22"/>
                <w:lang w:eastAsia="en-US"/>
              </w:rPr>
              <w:t>*5 (cinco) Camiones volquete de 6</w:t>
            </w:r>
            <w:r>
              <w:rPr>
                <w:spacing w:val="-3"/>
                <w:sz w:val="22"/>
                <w:szCs w:val="22"/>
                <w:lang w:eastAsia="en-US"/>
              </w:rPr>
              <w:t xml:space="preserve"> </w:t>
            </w:r>
            <w:r w:rsidRPr="00730E67">
              <w:rPr>
                <w:spacing w:val="-3"/>
                <w:sz w:val="22"/>
                <w:szCs w:val="22"/>
                <w:lang w:eastAsia="en-US"/>
              </w:rPr>
              <w:t>m3. (propios o alquilados).</w:t>
            </w:r>
          </w:p>
          <w:p w14:paraId="433DEA0A"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g)</w:t>
            </w:r>
            <w:r w:rsidRPr="00CD1E73">
              <w:rPr>
                <w:spacing w:val="-3"/>
                <w:sz w:val="22"/>
                <w:szCs w:val="22"/>
                <w:lang w:eastAsia="en-US"/>
              </w:rPr>
              <w:tab/>
              <w:t>*1 (un) Compactador Pata de Cabra.</w:t>
            </w:r>
            <w:r>
              <w:rPr>
                <w:spacing w:val="-3"/>
                <w:sz w:val="22"/>
                <w:szCs w:val="22"/>
                <w:lang w:eastAsia="en-US"/>
              </w:rPr>
              <w:t xml:space="preserve"> </w:t>
            </w:r>
            <w:r w:rsidRPr="00CD1E73">
              <w:rPr>
                <w:spacing w:val="-3"/>
                <w:sz w:val="22"/>
                <w:szCs w:val="22"/>
                <w:lang w:eastAsia="en-US"/>
              </w:rPr>
              <w:t>(propio)</w:t>
            </w:r>
          </w:p>
          <w:p w14:paraId="394860B8"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h) *2 (dos) Motoniveladoras de 140 HP,</w:t>
            </w:r>
            <w:r>
              <w:rPr>
                <w:spacing w:val="-3"/>
                <w:sz w:val="22"/>
                <w:szCs w:val="22"/>
                <w:lang w:eastAsia="en-US"/>
              </w:rPr>
              <w:t xml:space="preserve"> </w:t>
            </w:r>
            <w:r w:rsidRPr="00CD1E73">
              <w:rPr>
                <w:spacing w:val="-3"/>
                <w:sz w:val="22"/>
                <w:szCs w:val="22"/>
                <w:lang w:eastAsia="en-US"/>
              </w:rPr>
              <w:t>(Alquilados)</w:t>
            </w:r>
          </w:p>
          <w:p w14:paraId="28B33994"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i)</w:t>
            </w:r>
            <w:r w:rsidRPr="00CD1E73">
              <w:rPr>
                <w:spacing w:val="-3"/>
                <w:sz w:val="22"/>
                <w:szCs w:val="22"/>
                <w:lang w:eastAsia="en-US"/>
              </w:rPr>
              <w:tab/>
              <w:t>*2 (dos) Palas Cargadoras de 130 HP, 1,5 m3 (Alquilados)</w:t>
            </w:r>
          </w:p>
          <w:p w14:paraId="7EB4A838"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j) * 1(un) camión taller (propio)</w:t>
            </w:r>
          </w:p>
          <w:p w14:paraId="73A67B27" w14:textId="77777777" w:rsidR="00F90FDF" w:rsidRPr="00CD1E73" w:rsidRDefault="00F90FDF" w:rsidP="00F90FDF">
            <w:pPr>
              <w:tabs>
                <w:tab w:val="left" w:pos="321"/>
              </w:tabs>
              <w:spacing w:before="120" w:after="120"/>
              <w:rPr>
                <w:spacing w:val="-3"/>
                <w:sz w:val="22"/>
                <w:szCs w:val="22"/>
                <w:lang w:eastAsia="en-US"/>
              </w:rPr>
            </w:pPr>
            <w:r w:rsidRPr="00CD1E73">
              <w:rPr>
                <w:spacing w:val="-3"/>
                <w:sz w:val="22"/>
                <w:szCs w:val="22"/>
                <w:lang w:eastAsia="en-US"/>
              </w:rPr>
              <w:t>k) *3 (tres) Camionetas de Apoyo 4X4 con esnorkel, m</w:t>
            </w:r>
            <w:r>
              <w:rPr>
                <w:spacing w:val="-3"/>
                <w:sz w:val="22"/>
                <w:szCs w:val="22"/>
                <w:lang w:eastAsia="en-US"/>
              </w:rPr>
              <w:t xml:space="preserve">odelo 2014 en adelante. </w:t>
            </w:r>
            <w:r w:rsidRPr="00CD1E73">
              <w:rPr>
                <w:spacing w:val="-3"/>
                <w:sz w:val="22"/>
                <w:szCs w:val="22"/>
                <w:lang w:eastAsia="en-US"/>
              </w:rPr>
              <w:t>(propio).</w:t>
            </w:r>
          </w:p>
          <w:p w14:paraId="54CF8F76" w14:textId="77777777" w:rsidR="00F90FDF" w:rsidRPr="00CD1E73" w:rsidRDefault="00F90FDF" w:rsidP="00324438">
            <w:pPr>
              <w:numPr>
                <w:ilvl w:val="0"/>
                <w:numId w:val="24"/>
              </w:numPr>
              <w:spacing w:before="120" w:after="120"/>
              <w:ind w:left="313" w:hanging="284"/>
              <w:rPr>
                <w:spacing w:val="-3"/>
                <w:sz w:val="22"/>
                <w:szCs w:val="22"/>
                <w:lang w:eastAsia="en-US"/>
              </w:rPr>
            </w:pPr>
            <w:r w:rsidRPr="00CD1E73">
              <w:rPr>
                <w:spacing w:val="-3"/>
                <w:sz w:val="22"/>
                <w:szCs w:val="22"/>
                <w:lang w:eastAsia="en-US"/>
              </w:rPr>
              <w:t xml:space="preserve">*1 (un) Camión con transportador </w:t>
            </w:r>
          </w:p>
          <w:p w14:paraId="39BF8B4B" w14:textId="77777777" w:rsidR="00F90FDF" w:rsidRPr="00CD1E73" w:rsidRDefault="00F90FDF" w:rsidP="00FF6A6A">
            <w:pPr>
              <w:numPr>
                <w:ilvl w:val="0"/>
                <w:numId w:val="16"/>
              </w:numPr>
              <w:tabs>
                <w:tab w:val="left" w:pos="321"/>
              </w:tabs>
              <w:spacing w:before="120" w:after="120"/>
              <w:ind w:left="318" w:hanging="280"/>
              <w:rPr>
                <w:kern w:val="28"/>
                <w:sz w:val="22"/>
                <w:szCs w:val="22"/>
                <w:lang w:eastAsia="en-US"/>
              </w:rPr>
            </w:pPr>
            <w:r w:rsidRPr="00CD1E73">
              <w:rPr>
                <w:kern w:val="28"/>
                <w:sz w:val="22"/>
                <w:szCs w:val="22"/>
                <w:lang w:eastAsia="en-US"/>
              </w:rPr>
              <w:lastRenderedPageBreak/>
              <w:t xml:space="preserve">Los equipos mínimos necesarios </w:t>
            </w:r>
            <w:r>
              <w:rPr>
                <w:kern w:val="28"/>
                <w:sz w:val="22"/>
                <w:szCs w:val="22"/>
                <w:lang w:eastAsia="en-US"/>
              </w:rPr>
              <w:t xml:space="preserve">a ser </w:t>
            </w:r>
            <w:r w:rsidRPr="00CD1E73">
              <w:rPr>
                <w:kern w:val="28"/>
                <w:sz w:val="22"/>
                <w:szCs w:val="22"/>
                <w:lang w:eastAsia="en-US"/>
              </w:rPr>
              <w:t xml:space="preserve">presentados por los Oferentes para Lote 1 y Lote 2, </w:t>
            </w:r>
            <w:r w:rsidRPr="00CD1E73">
              <w:rPr>
                <w:b/>
                <w:kern w:val="28"/>
                <w:sz w:val="22"/>
                <w:szCs w:val="22"/>
                <w:u w:val="single"/>
                <w:lang w:eastAsia="en-US"/>
              </w:rPr>
              <w:t xml:space="preserve">no deberán estar comprometidos en otras obras, en el periodo previsto para su utilización y mucho menos puede intercambiar </w:t>
            </w:r>
            <w:r>
              <w:rPr>
                <w:b/>
                <w:kern w:val="28"/>
                <w:sz w:val="22"/>
                <w:szCs w:val="22"/>
                <w:u w:val="single"/>
                <w:lang w:eastAsia="en-US"/>
              </w:rPr>
              <w:t xml:space="preserve">equipos </w:t>
            </w:r>
            <w:r w:rsidRPr="00CD1E73">
              <w:rPr>
                <w:b/>
                <w:kern w:val="28"/>
                <w:sz w:val="22"/>
                <w:szCs w:val="22"/>
                <w:u w:val="single"/>
                <w:lang w:eastAsia="en-US"/>
              </w:rPr>
              <w:t>entre Lotes</w:t>
            </w:r>
            <w:r w:rsidRPr="00CD1E73">
              <w:rPr>
                <w:kern w:val="28"/>
                <w:sz w:val="22"/>
                <w:szCs w:val="22"/>
                <w:lang w:eastAsia="en-US"/>
              </w:rPr>
              <w:t xml:space="preserve">. </w:t>
            </w:r>
          </w:p>
          <w:p w14:paraId="044F8588" w14:textId="22023EBD" w:rsidR="00F90FDF" w:rsidRPr="00CD1E73" w:rsidRDefault="00F90FDF" w:rsidP="00FF6A6A">
            <w:pPr>
              <w:numPr>
                <w:ilvl w:val="0"/>
                <w:numId w:val="16"/>
              </w:numPr>
              <w:tabs>
                <w:tab w:val="left" w:pos="321"/>
              </w:tabs>
              <w:spacing w:before="120" w:after="120"/>
              <w:ind w:left="318" w:hanging="280"/>
              <w:rPr>
                <w:kern w:val="28"/>
                <w:sz w:val="22"/>
                <w:szCs w:val="22"/>
                <w:lang w:eastAsia="en-US"/>
              </w:rPr>
            </w:pPr>
            <w:r w:rsidRPr="00CD1E73">
              <w:rPr>
                <w:kern w:val="28"/>
                <w:sz w:val="22"/>
                <w:szCs w:val="22"/>
                <w:lang w:eastAsia="en-US"/>
              </w:rPr>
              <w:t xml:space="preserve">Los equipos mínimos necesarios citados más arriba podrán ser propios o alquilados. </w:t>
            </w:r>
            <w:r w:rsidR="00966029">
              <w:rPr>
                <w:kern w:val="28"/>
                <w:sz w:val="22"/>
                <w:szCs w:val="22"/>
                <w:lang w:eastAsia="en-US"/>
              </w:rPr>
              <w:t>Las maquinarias ó equipos</w:t>
            </w:r>
            <w:r w:rsidRPr="00CD1E73">
              <w:rPr>
                <w:kern w:val="28"/>
                <w:sz w:val="22"/>
                <w:szCs w:val="22"/>
                <w:lang w:eastAsia="en-US"/>
              </w:rPr>
              <w:t xml:space="preserve"> de propiedad del Oferente </w:t>
            </w:r>
            <w:r w:rsidR="00966029">
              <w:rPr>
                <w:kern w:val="28"/>
                <w:sz w:val="22"/>
                <w:szCs w:val="22"/>
                <w:lang w:eastAsia="en-US"/>
              </w:rPr>
              <w:t xml:space="preserve">debe ser </w:t>
            </w:r>
            <w:r w:rsidRPr="00CD1E73">
              <w:rPr>
                <w:kern w:val="28"/>
                <w:sz w:val="22"/>
                <w:szCs w:val="22"/>
                <w:lang w:eastAsia="en-US"/>
              </w:rPr>
              <w:t>verificable en sus Estados Financieros</w:t>
            </w:r>
            <w:r w:rsidR="00E85FB3">
              <w:rPr>
                <w:kern w:val="28"/>
                <w:sz w:val="22"/>
                <w:szCs w:val="22"/>
                <w:lang w:eastAsia="en-US"/>
              </w:rPr>
              <w:t xml:space="preserve"> y copia autenticada de estar inscripto en el Registro de Automotores ó constancia de Escribanía</w:t>
            </w:r>
            <w:r w:rsidRPr="00CD1E73">
              <w:rPr>
                <w:kern w:val="28"/>
                <w:sz w:val="22"/>
                <w:szCs w:val="22"/>
                <w:lang w:eastAsia="en-US"/>
              </w:rPr>
              <w:t>. Los equipos alquilados deberán presentar carta de compromiso de alquiler emitida por el propietario.</w:t>
            </w:r>
          </w:p>
          <w:p w14:paraId="79C2583E" w14:textId="77777777" w:rsidR="00F90FDF" w:rsidRPr="0016272B" w:rsidRDefault="00F90FDF" w:rsidP="00FF6A6A">
            <w:pPr>
              <w:numPr>
                <w:ilvl w:val="0"/>
                <w:numId w:val="16"/>
              </w:numPr>
              <w:tabs>
                <w:tab w:val="left" w:pos="321"/>
              </w:tabs>
              <w:spacing w:before="120" w:after="120"/>
              <w:ind w:left="318" w:hanging="280"/>
              <w:rPr>
                <w:b/>
                <w:kern w:val="28"/>
                <w:sz w:val="22"/>
                <w:szCs w:val="22"/>
                <w:lang w:eastAsia="en-US"/>
              </w:rPr>
            </w:pPr>
            <w:r w:rsidRPr="0016272B">
              <w:rPr>
                <w:b/>
                <w:kern w:val="28"/>
                <w:sz w:val="22"/>
                <w:szCs w:val="22"/>
                <w:lang w:eastAsia="en-US"/>
              </w:rPr>
              <w:t>LOTE 3</w:t>
            </w:r>
          </w:p>
          <w:p w14:paraId="2FC03850" w14:textId="77777777" w:rsidR="00F90FDF" w:rsidRPr="00CD1E73" w:rsidRDefault="00F90FDF" w:rsidP="00F90FDF">
            <w:pPr>
              <w:tabs>
                <w:tab w:val="left" w:pos="321"/>
              </w:tabs>
              <w:spacing w:before="120" w:after="120"/>
              <w:ind w:left="318"/>
              <w:rPr>
                <w:kern w:val="28"/>
                <w:sz w:val="22"/>
                <w:szCs w:val="22"/>
                <w:lang w:eastAsia="en-US"/>
              </w:rPr>
            </w:pPr>
            <w:r w:rsidRPr="00CD1E73">
              <w:rPr>
                <w:kern w:val="28"/>
                <w:sz w:val="22"/>
                <w:szCs w:val="22"/>
                <w:lang w:eastAsia="en-US"/>
              </w:rPr>
              <w:t xml:space="preserve">Para el Lote 3 el oferente deberá disponer en obra los siguientes equipos </w:t>
            </w:r>
            <w:r w:rsidRPr="00CD1E73">
              <w:rPr>
                <w:kern w:val="28"/>
                <w:sz w:val="22"/>
                <w:szCs w:val="22"/>
                <w:lang w:eastAsia="en-US"/>
              </w:rPr>
              <w:lastRenderedPageBreak/>
              <w:t>mínimos requeridos para la ejecución de las actividades remarcadas en este Lote, y los mismos son:</w:t>
            </w:r>
          </w:p>
          <w:p w14:paraId="7C3D1D37" w14:textId="77777777"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Un (1) Camión Volquete (propia)</w:t>
            </w:r>
          </w:p>
          <w:p w14:paraId="4F96C41C" w14:textId="77777777" w:rsidR="00F90FDF" w:rsidRPr="00E056ED" w:rsidRDefault="00F90FDF" w:rsidP="00324438">
            <w:pPr>
              <w:numPr>
                <w:ilvl w:val="0"/>
                <w:numId w:val="25"/>
              </w:numPr>
              <w:tabs>
                <w:tab w:val="left" w:pos="321"/>
              </w:tabs>
              <w:spacing w:before="120" w:after="120"/>
              <w:rPr>
                <w:kern w:val="28"/>
                <w:sz w:val="22"/>
                <w:szCs w:val="22"/>
                <w:lang w:eastAsia="en-US"/>
              </w:rPr>
            </w:pPr>
            <w:r>
              <w:rPr>
                <w:kern w:val="28"/>
                <w:sz w:val="22"/>
                <w:szCs w:val="22"/>
                <w:lang w:eastAsia="en-US"/>
              </w:rPr>
              <w:t>Un (1</w:t>
            </w:r>
            <w:r w:rsidRPr="00E056ED">
              <w:rPr>
                <w:kern w:val="28"/>
                <w:sz w:val="22"/>
                <w:szCs w:val="22"/>
                <w:lang w:eastAsia="en-US"/>
              </w:rPr>
              <w:t>) Pala Cargadora (propia)</w:t>
            </w:r>
          </w:p>
          <w:p w14:paraId="65EE4D32" w14:textId="77777777"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Un (1) Camión Transportador (propio)</w:t>
            </w:r>
          </w:p>
          <w:p w14:paraId="02146E01" w14:textId="77777777" w:rsidR="00F90FDF" w:rsidRPr="002D518E" w:rsidRDefault="00F90FDF" w:rsidP="00324438">
            <w:pPr>
              <w:numPr>
                <w:ilvl w:val="0"/>
                <w:numId w:val="25"/>
              </w:numPr>
              <w:tabs>
                <w:tab w:val="left" w:pos="321"/>
              </w:tabs>
              <w:spacing w:before="120" w:after="120"/>
              <w:rPr>
                <w:kern w:val="28"/>
                <w:sz w:val="22"/>
                <w:szCs w:val="22"/>
                <w:lang w:eastAsia="en-US"/>
              </w:rPr>
            </w:pPr>
            <w:r w:rsidRPr="002D518E">
              <w:rPr>
                <w:kern w:val="28"/>
                <w:sz w:val="22"/>
                <w:szCs w:val="22"/>
                <w:lang w:eastAsia="en-US"/>
              </w:rPr>
              <w:t>Un (</w:t>
            </w:r>
            <w:r>
              <w:rPr>
                <w:kern w:val="28"/>
                <w:sz w:val="22"/>
                <w:szCs w:val="22"/>
                <w:lang w:eastAsia="en-US"/>
              </w:rPr>
              <w:t>1</w:t>
            </w:r>
            <w:r w:rsidRPr="002D518E">
              <w:rPr>
                <w:kern w:val="28"/>
                <w:sz w:val="22"/>
                <w:szCs w:val="22"/>
                <w:lang w:eastAsia="en-US"/>
              </w:rPr>
              <w:t>) Camión Taller (uno propio y otro alquilado)</w:t>
            </w:r>
          </w:p>
          <w:p w14:paraId="64CCD2FC" w14:textId="77777777" w:rsidR="00F90FDF" w:rsidRPr="00CD1E73" w:rsidRDefault="00F90FDF" w:rsidP="00324438">
            <w:pPr>
              <w:numPr>
                <w:ilvl w:val="0"/>
                <w:numId w:val="25"/>
              </w:numPr>
              <w:tabs>
                <w:tab w:val="left" w:pos="321"/>
              </w:tabs>
              <w:spacing w:before="120" w:after="120"/>
              <w:rPr>
                <w:kern w:val="28"/>
                <w:sz w:val="22"/>
                <w:szCs w:val="22"/>
                <w:lang w:eastAsia="en-US"/>
              </w:rPr>
            </w:pPr>
            <w:r w:rsidRPr="00CD1E73">
              <w:rPr>
                <w:kern w:val="28"/>
                <w:sz w:val="22"/>
                <w:szCs w:val="22"/>
                <w:lang w:eastAsia="en-US"/>
              </w:rPr>
              <w:t>3(tres) Camionetas de apoyo 4x4 a todo andar, modelo 2014 en adelante (propio)</w:t>
            </w:r>
          </w:p>
          <w:p w14:paraId="20C6F75A" w14:textId="77777777"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Un</w:t>
            </w:r>
            <w:r>
              <w:rPr>
                <w:kern w:val="28"/>
                <w:sz w:val="22"/>
                <w:szCs w:val="22"/>
                <w:lang w:eastAsia="en-US"/>
              </w:rPr>
              <w:t xml:space="preserve"> equipo completo</w:t>
            </w:r>
            <w:r w:rsidRPr="00CD1E73">
              <w:rPr>
                <w:kern w:val="28"/>
                <w:sz w:val="22"/>
                <w:szCs w:val="22"/>
                <w:lang w:eastAsia="en-US"/>
              </w:rPr>
              <w:t xml:space="preserve"> (1</w:t>
            </w:r>
            <w:r>
              <w:rPr>
                <w:kern w:val="28"/>
                <w:sz w:val="22"/>
                <w:szCs w:val="22"/>
                <w:lang w:eastAsia="en-US"/>
              </w:rPr>
              <w:t>) de</w:t>
            </w:r>
            <w:r w:rsidRPr="00CD1E73">
              <w:rPr>
                <w:kern w:val="28"/>
                <w:sz w:val="22"/>
                <w:szCs w:val="22"/>
                <w:lang w:eastAsia="en-US"/>
              </w:rPr>
              <w:t xml:space="preserve"> perforador de pozo, para el tipo de acuífero del Chaco (propio o alquilado)</w:t>
            </w:r>
          </w:p>
          <w:p w14:paraId="0C0BEE19" w14:textId="2C8AC54D"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Un (1) Camión plataforma con grúa (</w:t>
            </w:r>
            <w:r w:rsidR="006A194F">
              <w:rPr>
                <w:kern w:val="28"/>
                <w:sz w:val="22"/>
                <w:szCs w:val="22"/>
                <w:lang w:eastAsia="en-US"/>
              </w:rPr>
              <w:t xml:space="preserve">propio ó </w:t>
            </w:r>
            <w:r w:rsidRPr="00CD1E73">
              <w:rPr>
                <w:kern w:val="28"/>
                <w:sz w:val="22"/>
                <w:szCs w:val="22"/>
                <w:lang w:eastAsia="en-US"/>
              </w:rPr>
              <w:t>alquilado)</w:t>
            </w:r>
          </w:p>
          <w:p w14:paraId="40B9E39D" w14:textId="2DB815FF"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 xml:space="preserve">Dos (2) Máquinas excavadoras a </w:t>
            </w:r>
            <w:r w:rsidRPr="00CD1E73">
              <w:rPr>
                <w:kern w:val="28"/>
                <w:sz w:val="22"/>
                <w:szCs w:val="22"/>
                <w:lang w:eastAsia="en-US"/>
              </w:rPr>
              <w:lastRenderedPageBreak/>
              <w:t>orugas de 135 HP (propio</w:t>
            </w:r>
            <w:r w:rsidR="006A194F">
              <w:rPr>
                <w:kern w:val="28"/>
                <w:sz w:val="22"/>
                <w:szCs w:val="22"/>
                <w:lang w:eastAsia="en-US"/>
              </w:rPr>
              <w:t>s ó alquilados</w:t>
            </w:r>
            <w:r w:rsidRPr="00CD1E73">
              <w:rPr>
                <w:kern w:val="28"/>
                <w:sz w:val="22"/>
                <w:szCs w:val="22"/>
                <w:lang w:eastAsia="en-US"/>
              </w:rPr>
              <w:t>)</w:t>
            </w:r>
          </w:p>
          <w:p w14:paraId="365DD028" w14:textId="2E1C154F" w:rsidR="00F90FDF" w:rsidRPr="00CD1E73" w:rsidRDefault="00F90FDF" w:rsidP="00FF6A6A">
            <w:pPr>
              <w:numPr>
                <w:ilvl w:val="0"/>
                <w:numId w:val="13"/>
              </w:numPr>
              <w:tabs>
                <w:tab w:val="left" w:pos="321"/>
              </w:tabs>
              <w:spacing w:before="120" w:after="120"/>
              <w:rPr>
                <w:kern w:val="28"/>
                <w:sz w:val="22"/>
                <w:szCs w:val="22"/>
                <w:lang w:eastAsia="en-US"/>
              </w:rPr>
            </w:pPr>
            <w:r w:rsidRPr="00CD1E73">
              <w:rPr>
                <w:kern w:val="28"/>
                <w:sz w:val="22"/>
                <w:szCs w:val="22"/>
                <w:lang w:eastAsia="en-US"/>
              </w:rPr>
              <w:t>Dos (2) Motoniveladoras de 140 HP (</w:t>
            </w:r>
            <w:r w:rsidR="006A194F">
              <w:rPr>
                <w:kern w:val="28"/>
                <w:sz w:val="22"/>
                <w:szCs w:val="22"/>
                <w:lang w:eastAsia="en-US"/>
              </w:rPr>
              <w:t xml:space="preserve">propios ó </w:t>
            </w:r>
            <w:r w:rsidRPr="00CD1E73">
              <w:rPr>
                <w:kern w:val="28"/>
                <w:sz w:val="22"/>
                <w:szCs w:val="22"/>
                <w:lang w:eastAsia="en-US"/>
              </w:rPr>
              <w:t>alquilado).</w:t>
            </w:r>
          </w:p>
          <w:p w14:paraId="48076B5E"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A seguir, requerimientos generales</w:t>
            </w:r>
            <w:r w:rsidRPr="00CD1E73">
              <w:rPr>
                <w:kern w:val="28"/>
                <w:sz w:val="22"/>
                <w:szCs w:val="22"/>
                <w:lang w:eastAsia="en-US"/>
              </w:rPr>
              <w:t>, valido para los tres lotes y que se deberá presentar para cada lote:</w:t>
            </w:r>
          </w:p>
          <w:p w14:paraId="5FAED102" w14:textId="77777777"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Para el caso de los equipos propios se deberá presentar la copia autenticada de inscripción en el registro de automotores o en su defecto, presentar constancia de escribanía pública de inicio de los trámites para su inscripción en el registro mencionado.</w:t>
            </w:r>
          </w:p>
          <w:p w14:paraId="50952E17" w14:textId="38C7A010"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 xml:space="preserve">Sola y exclusivamente para la excavadora anfibia indicado en el punto </w:t>
            </w:r>
            <w:r w:rsidRPr="00097B24">
              <w:rPr>
                <w:b/>
                <w:kern w:val="28"/>
                <w:sz w:val="22"/>
                <w:szCs w:val="22"/>
                <w:lang w:eastAsia="en-US"/>
              </w:rPr>
              <w:t>c)</w:t>
            </w:r>
            <w:r>
              <w:rPr>
                <w:kern w:val="28"/>
                <w:sz w:val="22"/>
                <w:szCs w:val="22"/>
                <w:lang w:eastAsia="en-US"/>
              </w:rPr>
              <w:t xml:space="preserve">, </w:t>
            </w:r>
            <w:r w:rsidRPr="00CD1E73">
              <w:rPr>
                <w:kern w:val="28"/>
                <w:sz w:val="22"/>
                <w:szCs w:val="22"/>
                <w:lang w:eastAsia="en-US"/>
              </w:rPr>
              <w:t xml:space="preserve"> en el caso de adquirir la misma se deberá presentar una carta de compromiso de compra de dicha maquinaria, en la cual se deberá mencionar de donde serán adquiridas las mismas y el plazo en el cual dispondrán en el sitio de obras en el caso que el oferente resultare adjudicado </w:t>
            </w:r>
            <w:r w:rsidRPr="00CD1E73">
              <w:rPr>
                <w:kern w:val="28"/>
                <w:sz w:val="22"/>
                <w:szCs w:val="22"/>
                <w:lang w:eastAsia="en-US"/>
              </w:rPr>
              <w:lastRenderedPageBreak/>
              <w:t xml:space="preserve">para el lote 1, </w:t>
            </w:r>
            <w:r w:rsidRPr="00B404A9">
              <w:rPr>
                <w:kern w:val="28"/>
                <w:sz w:val="22"/>
                <w:szCs w:val="22"/>
                <w:lang w:eastAsia="en-US"/>
              </w:rPr>
              <w:t>no debiendo sobrepasar los sesenta</w:t>
            </w:r>
            <w:r w:rsidR="00097B24">
              <w:rPr>
                <w:kern w:val="28"/>
                <w:sz w:val="22"/>
                <w:szCs w:val="22"/>
                <w:lang w:eastAsia="en-US"/>
              </w:rPr>
              <w:t xml:space="preserve"> (60)</w:t>
            </w:r>
            <w:r w:rsidRPr="00B404A9">
              <w:rPr>
                <w:kern w:val="28"/>
                <w:sz w:val="22"/>
                <w:szCs w:val="22"/>
                <w:lang w:eastAsia="en-US"/>
              </w:rPr>
              <w:t xml:space="preserve"> días calendarios contados a partir de la fecha de la adjudicación.</w:t>
            </w:r>
            <w:r w:rsidRPr="00CD1E73">
              <w:rPr>
                <w:kern w:val="28"/>
                <w:sz w:val="22"/>
                <w:szCs w:val="22"/>
                <w:lang w:eastAsia="en-US"/>
              </w:rPr>
              <w:t xml:space="preserve"> Además deberá estar acompañado de una carta compromiso emitida por el fabricante, representante o distribuidor de  dicha maquinaria a fin de respaldar la carta de compromiso presentada por el oferente.</w:t>
            </w:r>
          </w:p>
          <w:p w14:paraId="06160592" w14:textId="6E548539" w:rsidR="00F90FDF" w:rsidRPr="00CD1E73"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Para todos los equipos que serán alquilados</w:t>
            </w:r>
            <w:r w:rsidR="00097B24">
              <w:rPr>
                <w:kern w:val="28"/>
                <w:sz w:val="22"/>
                <w:szCs w:val="22"/>
                <w:lang w:eastAsia="en-US"/>
              </w:rPr>
              <w:t>,</w:t>
            </w:r>
            <w:r w:rsidRPr="00CD1E73">
              <w:rPr>
                <w:kern w:val="28"/>
                <w:sz w:val="22"/>
                <w:szCs w:val="22"/>
                <w:lang w:eastAsia="en-US"/>
              </w:rPr>
              <w:t xml:space="preserve"> deberán presentar una carta de compromiso de alquiler emitida por el propietario</w:t>
            </w:r>
            <w:r w:rsidR="00097B24">
              <w:rPr>
                <w:kern w:val="28"/>
                <w:sz w:val="22"/>
                <w:szCs w:val="22"/>
                <w:lang w:eastAsia="en-US"/>
              </w:rPr>
              <w:t>,</w:t>
            </w:r>
            <w:r w:rsidRPr="00CD1E73">
              <w:rPr>
                <w:kern w:val="28"/>
                <w:sz w:val="22"/>
                <w:szCs w:val="22"/>
                <w:lang w:eastAsia="en-US"/>
              </w:rPr>
              <w:t xml:space="preserve"> el cual deberá manifestar el compromiso de alquilar dichas maquinarias al oferente en caso de resultar adjudicado, por  el periodo de ejecución de las obras.</w:t>
            </w:r>
          </w:p>
          <w:p w14:paraId="15E06405" w14:textId="358E81FE" w:rsidR="00F90FDF" w:rsidRDefault="00F90FDF" w:rsidP="00F90FDF">
            <w:pPr>
              <w:tabs>
                <w:tab w:val="left" w:pos="321"/>
              </w:tabs>
              <w:spacing w:before="120" w:after="120"/>
              <w:rPr>
                <w:kern w:val="28"/>
                <w:sz w:val="22"/>
                <w:szCs w:val="22"/>
                <w:lang w:eastAsia="en-US"/>
              </w:rPr>
            </w:pPr>
            <w:r>
              <w:rPr>
                <w:kern w:val="28"/>
                <w:sz w:val="22"/>
                <w:szCs w:val="22"/>
                <w:lang w:eastAsia="en-US"/>
              </w:rPr>
              <w:t>-</w:t>
            </w:r>
            <w:r w:rsidRPr="00CD1E73">
              <w:rPr>
                <w:kern w:val="28"/>
                <w:sz w:val="22"/>
                <w:szCs w:val="22"/>
                <w:lang w:eastAsia="en-US"/>
              </w:rPr>
              <w:t xml:space="preserve">Para todos los casos deberá acompañar la copia autenticada de la inscripción en el registro de automotores o en su defecto presentar constancia de Escribanía publica de inicio de trámites para su inscripción en el registro mencionado, a fin de demostrar que el firmante de la carta </w:t>
            </w:r>
            <w:r w:rsidRPr="00CD1E73">
              <w:rPr>
                <w:kern w:val="28"/>
                <w:sz w:val="22"/>
                <w:szCs w:val="22"/>
                <w:lang w:eastAsia="en-US"/>
              </w:rPr>
              <w:lastRenderedPageBreak/>
              <w:t>oferta es el propietario de las maquinas ofertadas como propias y que el firmante de la carta compromiso de alquiler sea el propietario de aquellas maquinarias a ser alquiladas.</w:t>
            </w:r>
            <w:r w:rsidR="00097B24">
              <w:rPr>
                <w:kern w:val="28"/>
                <w:sz w:val="22"/>
                <w:szCs w:val="22"/>
                <w:lang w:eastAsia="en-US"/>
              </w:rPr>
              <w:t xml:space="preserve"> Los equipos mínimos necesarios presentados por los Oferentes, no deberán estar comprometidos en otras obras al momento de ejecución del contrato. Así mismo, todos los equipos, propios ó alquilados, deberán permanecer en el sitio de la obra, hasta la culminación de la misma.</w:t>
            </w:r>
          </w:p>
          <w:p w14:paraId="371DB7C1" w14:textId="7A5FDD36" w:rsidR="00097B24" w:rsidRPr="00CD1E73" w:rsidRDefault="00097B24" w:rsidP="00F90FDF">
            <w:pPr>
              <w:tabs>
                <w:tab w:val="left" w:pos="321"/>
              </w:tabs>
              <w:spacing w:before="120" w:after="120"/>
              <w:rPr>
                <w:kern w:val="28"/>
                <w:sz w:val="22"/>
                <w:szCs w:val="22"/>
                <w:lang w:eastAsia="en-US"/>
              </w:rPr>
            </w:pPr>
            <w:r>
              <w:rPr>
                <w:kern w:val="28"/>
                <w:sz w:val="22"/>
                <w:szCs w:val="22"/>
                <w:lang w:eastAsia="en-US"/>
              </w:rPr>
              <w:t xml:space="preserve">La Contratante, a través del Comité de Evaluación de </w:t>
            </w:r>
            <w:r>
              <w:rPr>
                <w:kern w:val="28"/>
                <w:sz w:val="22"/>
                <w:szCs w:val="22"/>
                <w:lang w:eastAsia="en-US"/>
              </w:rPr>
              <w:br/>
              <w:t>Ofertas, podrá realizar verificaciones de los equipos ofrecidos, así como solicitar las documentaciones.</w:t>
            </w:r>
          </w:p>
          <w:p w14:paraId="2D153DDE" w14:textId="4339C0A2" w:rsidR="00F90FDF" w:rsidRPr="00870B92" w:rsidRDefault="00F90FDF" w:rsidP="00F90FDF">
            <w:pPr>
              <w:pStyle w:val="Outline"/>
              <w:tabs>
                <w:tab w:val="left" w:pos="321"/>
              </w:tabs>
              <w:spacing w:before="120" w:after="120" w:line="360" w:lineRule="auto"/>
              <w:ind w:left="318"/>
              <w:rPr>
                <w:rFonts w:ascii="Arial" w:hAnsi="Arial" w:cs="Arial"/>
                <w:sz w:val="22"/>
                <w:szCs w:val="22"/>
                <w:lang w:val="es-PY"/>
              </w:rPr>
            </w:pPr>
          </w:p>
        </w:tc>
        <w:tc>
          <w:tcPr>
            <w:tcW w:w="0" w:type="auto"/>
          </w:tcPr>
          <w:p w14:paraId="22F348B0" w14:textId="77777777" w:rsidR="00B54807" w:rsidRPr="00870B92" w:rsidRDefault="00B54807" w:rsidP="00870B92">
            <w:pPr>
              <w:spacing w:line="360" w:lineRule="auto"/>
              <w:rPr>
                <w:rFonts w:ascii="Arial" w:hAnsi="Arial" w:cs="Arial"/>
                <w:sz w:val="22"/>
                <w:szCs w:val="22"/>
              </w:rPr>
            </w:pPr>
            <w:r w:rsidRPr="00870B92">
              <w:rPr>
                <w:rFonts w:ascii="Arial" w:hAnsi="Arial" w:cs="Arial"/>
                <w:sz w:val="22"/>
                <w:szCs w:val="22"/>
              </w:rPr>
              <w:lastRenderedPageBreak/>
              <w:t xml:space="preserve">Debe cumplir con el requisito. </w:t>
            </w:r>
          </w:p>
          <w:p w14:paraId="6A385603" w14:textId="77777777" w:rsidR="00B54807" w:rsidRPr="00870B92" w:rsidRDefault="00B54807" w:rsidP="00870B92">
            <w:pPr>
              <w:spacing w:line="360" w:lineRule="auto"/>
              <w:rPr>
                <w:rFonts w:ascii="Arial" w:hAnsi="Arial" w:cs="Arial"/>
                <w:sz w:val="22"/>
                <w:szCs w:val="22"/>
              </w:rPr>
            </w:pPr>
          </w:p>
        </w:tc>
        <w:tc>
          <w:tcPr>
            <w:tcW w:w="0" w:type="auto"/>
          </w:tcPr>
          <w:p w14:paraId="0E489546" w14:textId="77777777" w:rsidR="00D878A7" w:rsidRPr="00870B92" w:rsidRDefault="00D878A7" w:rsidP="00870B92">
            <w:pPr>
              <w:spacing w:line="360" w:lineRule="auto"/>
              <w:rPr>
                <w:rFonts w:ascii="Arial" w:hAnsi="Arial" w:cs="Arial"/>
                <w:sz w:val="22"/>
                <w:szCs w:val="22"/>
              </w:rPr>
            </w:pPr>
            <w:r w:rsidRPr="00870B92">
              <w:rPr>
                <w:rFonts w:ascii="Arial" w:hAnsi="Arial" w:cs="Arial"/>
                <w:sz w:val="22"/>
                <w:szCs w:val="22"/>
              </w:rPr>
              <w:t xml:space="preserve">Deben cumplir con el requisito. </w:t>
            </w:r>
          </w:p>
          <w:p w14:paraId="11934C4A" w14:textId="77777777" w:rsidR="00B54807" w:rsidRPr="00870B92" w:rsidRDefault="00B54807" w:rsidP="00870B92">
            <w:pPr>
              <w:spacing w:line="360" w:lineRule="auto"/>
              <w:ind w:left="26"/>
              <w:jc w:val="center"/>
              <w:rPr>
                <w:rFonts w:ascii="Arial" w:hAnsi="Arial" w:cs="Arial"/>
                <w:sz w:val="22"/>
                <w:szCs w:val="22"/>
              </w:rPr>
            </w:pPr>
          </w:p>
        </w:tc>
        <w:tc>
          <w:tcPr>
            <w:tcW w:w="0" w:type="auto"/>
          </w:tcPr>
          <w:p w14:paraId="5AE26CA7" w14:textId="63106DC8" w:rsidR="00B54807" w:rsidRPr="00870B92" w:rsidRDefault="00D878A7" w:rsidP="00385CEE">
            <w:pPr>
              <w:spacing w:line="360" w:lineRule="auto"/>
              <w:rPr>
                <w:rFonts w:ascii="Arial" w:hAnsi="Arial" w:cs="Arial"/>
                <w:sz w:val="22"/>
                <w:szCs w:val="22"/>
              </w:rPr>
            </w:pPr>
            <w:r w:rsidRPr="00870B92">
              <w:rPr>
                <w:rFonts w:ascii="Arial" w:hAnsi="Arial" w:cs="Arial"/>
                <w:sz w:val="22"/>
                <w:szCs w:val="22"/>
              </w:rPr>
              <w:t xml:space="preserve">Debe cumplir por lo menos con el </w:t>
            </w:r>
            <w:r w:rsidRPr="00385CEE">
              <w:rPr>
                <w:rFonts w:ascii="Arial" w:hAnsi="Arial" w:cs="Arial"/>
                <w:i/>
                <w:spacing w:val="-3"/>
                <w:sz w:val="22"/>
                <w:szCs w:val="22"/>
                <w:lang w:val="es-ES_tradnl" w:eastAsia="en-US"/>
              </w:rPr>
              <w:t>[25%]</w:t>
            </w:r>
            <w:r w:rsidRPr="00385CEE">
              <w:rPr>
                <w:rFonts w:ascii="Arial" w:hAnsi="Arial" w:cs="Arial"/>
                <w:sz w:val="22"/>
                <w:szCs w:val="22"/>
              </w:rPr>
              <w:t xml:space="preserve"> </w:t>
            </w:r>
            <w:r w:rsidRPr="00870B92">
              <w:rPr>
                <w:rFonts w:ascii="Arial" w:hAnsi="Arial" w:cs="Arial"/>
                <w:sz w:val="22"/>
                <w:szCs w:val="22"/>
              </w:rPr>
              <w:t>de los requisitos mínimos requeridos</w:t>
            </w:r>
          </w:p>
        </w:tc>
        <w:tc>
          <w:tcPr>
            <w:tcW w:w="0" w:type="auto"/>
          </w:tcPr>
          <w:p w14:paraId="3B6F1E3B" w14:textId="74DC1C3E" w:rsidR="00B54807" w:rsidRPr="00870B92" w:rsidRDefault="00D878A7" w:rsidP="00385CEE">
            <w:pPr>
              <w:spacing w:line="360" w:lineRule="auto"/>
              <w:ind w:left="28"/>
              <w:jc w:val="left"/>
              <w:rPr>
                <w:rFonts w:ascii="Arial" w:hAnsi="Arial" w:cs="Arial"/>
                <w:sz w:val="22"/>
                <w:szCs w:val="22"/>
              </w:rPr>
            </w:pPr>
            <w:r w:rsidRPr="00870B92">
              <w:rPr>
                <w:rFonts w:ascii="Arial" w:hAnsi="Arial" w:cs="Arial"/>
                <w:sz w:val="22"/>
                <w:szCs w:val="22"/>
              </w:rPr>
              <w:t xml:space="preserve">Debe cumplir por lo menos con el </w:t>
            </w:r>
            <w:r w:rsidRPr="00385CEE">
              <w:rPr>
                <w:rFonts w:ascii="Arial" w:hAnsi="Arial" w:cs="Arial"/>
                <w:i/>
                <w:spacing w:val="-3"/>
                <w:sz w:val="22"/>
                <w:szCs w:val="22"/>
                <w:lang w:val="es-ES_tradnl" w:eastAsia="en-US"/>
              </w:rPr>
              <w:t>[40%]</w:t>
            </w:r>
            <w:r w:rsidRPr="00385CEE">
              <w:rPr>
                <w:rFonts w:ascii="Arial" w:hAnsi="Arial" w:cs="Arial"/>
                <w:sz w:val="22"/>
                <w:szCs w:val="22"/>
              </w:rPr>
              <w:t xml:space="preserve"> </w:t>
            </w:r>
            <w:r w:rsidRPr="00870B92">
              <w:rPr>
                <w:rFonts w:ascii="Arial" w:hAnsi="Arial" w:cs="Arial"/>
                <w:sz w:val="22"/>
                <w:szCs w:val="22"/>
              </w:rPr>
              <w:t>de los requisitos mínimos requeridos.</w:t>
            </w:r>
          </w:p>
        </w:tc>
        <w:tc>
          <w:tcPr>
            <w:tcW w:w="0" w:type="auto"/>
          </w:tcPr>
          <w:p w14:paraId="30E795ED" w14:textId="77777777" w:rsidR="00B54807" w:rsidRPr="00870B92" w:rsidRDefault="007E304F" w:rsidP="00870B92">
            <w:pPr>
              <w:spacing w:line="360" w:lineRule="auto"/>
              <w:rPr>
                <w:rFonts w:ascii="Arial" w:hAnsi="Arial" w:cs="Arial"/>
                <w:b/>
                <w:sz w:val="22"/>
                <w:szCs w:val="22"/>
                <w:lang w:val="es-MX"/>
              </w:rPr>
            </w:pPr>
            <w:r w:rsidRPr="00870B92">
              <w:rPr>
                <w:rFonts w:ascii="Arial" w:hAnsi="Arial" w:cs="Arial"/>
                <w:spacing w:val="-2"/>
                <w:sz w:val="22"/>
                <w:szCs w:val="22"/>
                <w:lang w:val="es-MX"/>
              </w:rPr>
              <w:t xml:space="preserve">Completar el </w:t>
            </w:r>
            <w:r w:rsidRPr="00870B92">
              <w:rPr>
                <w:rFonts w:ascii="Arial" w:hAnsi="Arial" w:cs="Arial"/>
                <w:b/>
                <w:spacing w:val="-2"/>
                <w:sz w:val="22"/>
                <w:szCs w:val="22"/>
                <w:lang w:val="es-MX"/>
              </w:rPr>
              <w:t>Formulario N°</w:t>
            </w:r>
            <w:r w:rsidRPr="00870B92">
              <w:rPr>
                <w:rFonts w:ascii="Arial" w:hAnsi="Arial" w:cs="Arial"/>
                <w:spacing w:val="-2"/>
                <w:sz w:val="22"/>
                <w:szCs w:val="22"/>
                <w:lang w:val="es-MX"/>
              </w:rPr>
              <w:t xml:space="preserve"> </w:t>
            </w:r>
            <w:r w:rsidRPr="00870B92">
              <w:rPr>
                <w:rFonts w:ascii="Arial" w:hAnsi="Arial" w:cs="Arial"/>
                <w:b/>
                <w:spacing w:val="-2"/>
                <w:sz w:val="22"/>
                <w:szCs w:val="22"/>
                <w:lang w:val="es-MX"/>
              </w:rPr>
              <w:t>10 y 11;</w:t>
            </w:r>
            <w:r w:rsidRPr="00870B92">
              <w:rPr>
                <w:rFonts w:ascii="Arial" w:hAnsi="Arial" w:cs="Arial"/>
                <w:spacing w:val="-2"/>
                <w:sz w:val="22"/>
                <w:szCs w:val="22"/>
                <w:lang w:val="es-MX"/>
              </w:rPr>
              <w:t xml:space="preserve"> y </w:t>
            </w:r>
            <w:r w:rsidR="00B54807" w:rsidRPr="00870B92">
              <w:rPr>
                <w:rFonts w:ascii="Arial" w:hAnsi="Arial" w:cs="Arial"/>
                <w:spacing w:val="-2"/>
                <w:sz w:val="22"/>
                <w:szCs w:val="22"/>
                <w:lang w:val="es-MX"/>
              </w:rPr>
              <w:t xml:space="preserve">Presentar los documentos que se indiquen en el </w:t>
            </w:r>
            <w:r w:rsidR="00B54807" w:rsidRPr="00870B92">
              <w:rPr>
                <w:rFonts w:ascii="Arial" w:hAnsi="Arial" w:cs="Arial"/>
                <w:b/>
                <w:spacing w:val="-2"/>
                <w:sz w:val="22"/>
                <w:szCs w:val="22"/>
                <w:lang w:val="es-MX"/>
              </w:rPr>
              <w:t xml:space="preserve">Anexo I, </w:t>
            </w:r>
            <w:r w:rsidRPr="00870B92">
              <w:rPr>
                <w:rFonts w:ascii="Arial" w:hAnsi="Arial" w:cs="Arial"/>
                <w:b/>
                <w:spacing w:val="-2"/>
                <w:sz w:val="22"/>
                <w:szCs w:val="22"/>
                <w:lang w:val="es-MX"/>
              </w:rPr>
              <w:t>Í</w:t>
            </w:r>
            <w:r w:rsidR="00B54807" w:rsidRPr="00870B92">
              <w:rPr>
                <w:rFonts w:ascii="Arial" w:hAnsi="Arial" w:cs="Arial"/>
                <w:spacing w:val="-2"/>
                <w:sz w:val="22"/>
                <w:szCs w:val="22"/>
                <w:lang w:val="es-MX"/>
              </w:rPr>
              <w:t>).</w:t>
            </w:r>
          </w:p>
        </w:tc>
      </w:tr>
    </w:tbl>
    <w:p w14:paraId="309F8ECE" w14:textId="77777777" w:rsidR="00B54807" w:rsidRPr="00870B92" w:rsidRDefault="00B54807" w:rsidP="00870B92">
      <w:pPr>
        <w:spacing w:line="360" w:lineRule="auto"/>
        <w:rPr>
          <w:rFonts w:ascii="Arial" w:hAnsi="Arial" w:cs="Arial"/>
          <w:sz w:val="22"/>
          <w:szCs w:val="22"/>
        </w:rPr>
      </w:pPr>
    </w:p>
    <w:p w14:paraId="74363C51" w14:textId="25C67545" w:rsidR="00B54807" w:rsidRPr="00870B92" w:rsidDel="00934B8F" w:rsidRDefault="00B54807" w:rsidP="00870B92">
      <w:pPr>
        <w:spacing w:line="360" w:lineRule="auto"/>
        <w:rPr>
          <w:del w:id="339" w:author="Jorge Agustin Fernandez Pereira" w:date="2017-06-13T12:41:00Z"/>
          <w:rFonts w:ascii="Arial" w:hAnsi="Arial" w:cs="Arial"/>
          <w:sz w:val="22"/>
          <w:szCs w:val="22"/>
        </w:rPr>
      </w:pPr>
    </w:p>
    <w:p w14:paraId="5FB4D434" w14:textId="498D9163" w:rsidR="00AE3197" w:rsidDel="00934B8F" w:rsidRDefault="00AE3197" w:rsidP="00870B92">
      <w:pPr>
        <w:pStyle w:val="Prrafodelista"/>
        <w:spacing w:line="360" w:lineRule="auto"/>
        <w:ind w:left="720"/>
        <w:rPr>
          <w:del w:id="340" w:author="Jorge Agustin Fernandez Pereira" w:date="2017-06-13T12:41:00Z"/>
          <w:rFonts w:ascii="Arial" w:hAnsi="Arial" w:cs="Arial"/>
          <w:b/>
          <w:bCs/>
          <w:sz w:val="22"/>
          <w:szCs w:val="22"/>
          <w:lang w:val="es-ES"/>
        </w:rPr>
      </w:pPr>
    </w:p>
    <w:p w14:paraId="38ED77AE" w14:textId="570F5B14" w:rsidR="00226E66" w:rsidDel="00934B8F" w:rsidRDefault="00226E66" w:rsidP="00870B92">
      <w:pPr>
        <w:pStyle w:val="Prrafodelista"/>
        <w:spacing w:line="360" w:lineRule="auto"/>
        <w:ind w:left="720"/>
        <w:rPr>
          <w:del w:id="341" w:author="Jorge Agustin Fernandez Pereira" w:date="2017-06-13T12:41:00Z"/>
          <w:rFonts w:ascii="Arial" w:hAnsi="Arial" w:cs="Arial"/>
          <w:b/>
          <w:bCs/>
          <w:sz w:val="22"/>
          <w:szCs w:val="22"/>
          <w:lang w:val="es-ES"/>
        </w:rPr>
      </w:pPr>
    </w:p>
    <w:p w14:paraId="6F62CD40" w14:textId="0325FF7C" w:rsidR="00226E66" w:rsidDel="00934B8F" w:rsidRDefault="00226E66" w:rsidP="00870B92">
      <w:pPr>
        <w:pStyle w:val="Prrafodelista"/>
        <w:spacing w:line="360" w:lineRule="auto"/>
        <w:ind w:left="720"/>
        <w:rPr>
          <w:del w:id="342" w:author="Jorge Agustin Fernandez Pereira" w:date="2017-06-13T12:41:00Z"/>
          <w:rFonts w:ascii="Arial" w:hAnsi="Arial" w:cs="Arial"/>
          <w:b/>
          <w:bCs/>
          <w:sz w:val="22"/>
          <w:szCs w:val="22"/>
          <w:lang w:val="es-ES"/>
        </w:rPr>
      </w:pPr>
    </w:p>
    <w:p w14:paraId="092D4734" w14:textId="63C6FD21" w:rsidR="00226E66" w:rsidDel="00934B8F" w:rsidRDefault="00226E66" w:rsidP="00870B92">
      <w:pPr>
        <w:pStyle w:val="Prrafodelista"/>
        <w:spacing w:line="360" w:lineRule="auto"/>
        <w:ind w:left="720"/>
        <w:rPr>
          <w:del w:id="343" w:author="Jorge Agustin Fernandez Pereira" w:date="2017-06-13T12:41:00Z"/>
          <w:rFonts w:ascii="Arial" w:hAnsi="Arial" w:cs="Arial"/>
          <w:b/>
          <w:bCs/>
          <w:sz w:val="22"/>
          <w:szCs w:val="22"/>
          <w:lang w:val="es-ES"/>
        </w:rPr>
      </w:pPr>
    </w:p>
    <w:p w14:paraId="555614AF" w14:textId="63E9C6F6" w:rsidR="00226E66" w:rsidDel="00934B8F" w:rsidRDefault="00226E66" w:rsidP="00870B92">
      <w:pPr>
        <w:pStyle w:val="Prrafodelista"/>
        <w:spacing w:line="360" w:lineRule="auto"/>
        <w:ind w:left="720"/>
        <w:rPr>
          <w:del w:id="344" w:author="Jorge Agustin Fernandez Pereira" w:date="2017-06-13T12:41:00Z"/>
          <w:rFonts w:ascii="Arial" w:hAnsi="Arial" w:cs="Arial"/>
          <w:b/>
          <w:bCs/>
          <w:sz w:val="22"/>
          <w:szCs w:val="22"/>
          <w:lang w:val="es-ES"/>
        </w:rPr>
      </w:pPr>
    </w:p>
    <w:p w14:paraId="39C94F3F" w14:textId="1A82B265" w:rsidR="00226E66" w:rsidDel="00934B8F" w:rsidRDefault="00226E66" w:rsidP="00870B92">
      <w:pPr>
        <w:pStyle w:val="Prrafodelista"/>
        <w:spacing w:line="360" w:lineRule="auto"/>
        <w:ind w:left="720"/>
        <w:rPr>
          <w:del w:id="345" w:author="Jorge Agustin Fernandez Pereira" w:date="2017-06-13T12:41:00Z"/>
          <w:rFonts w:ascii="Arial" w:hAnsi="Arial" w:cs="Arial"/>
          <w:b/>
          <w:bCs/>
          <w:sz w:val="22"/>
          <w:szCs w:val="22"/>
          <w:lang w:val="es-ES"/>
        </w:rPr>
      </w:pPr>
    </w:p>
    <w:p w14:paraId="60321165" w14:textId="23029D2B" w:rsidR="00226E66" w:rsidDel="00934B8F" w:rsidRDefault="00226E66" w:rsidP="00870B92">
      <w:pPr>
        <w:pStyle w:val="Prrafodelista"/>
        <w:spacing w:line="360" w:lineRule="auto"/>
        <w:ind w:left="720"/>
        <w:rPr>
          <w:del w:id="346" w:author="Jorge Agustin Fernandez Pereira" w:date="2017-06-13T12:41:00Z"/>
          <w:rFonts w:ascii="Arial" w:hAnsi="Arial" w:cs="Arial"/>
          <w:b/>
          <w:bCs/>
          <w:sz w:val="22"/>
          <w:szCs w:val="22"/>
          <w:lang w:val="es-ES"/>
        </w:rPr>
      </w:pPr>
    </w:p>
    <w:p w14:paraId="35BCF709" w14:textId="3654313F" w:rsidR="00226E66" w:rsidDel="00934B8F" w:rsidRDefault="00226E66" w:rsidP="00870B92">
      <w:pPr>
        <w:pStyle w:val="Prrafodelista"/>
        <w:spacing w:line="360" w:lineRule="auto"/>
        <w:ind w:left="720"/>
        <w:rPr>
          <w:del w:id="347" w:author="Jorge Agustin Fernandez Pereira" w:date="2017-06-13T12:41:00Z"/>
          <w:rFonts w:ascii="Arial" w:hAnsi="Arial" w:cs="Arial"/>
          <w:b/>
          <w:bCs/>
          <w:sz w:val="22"/>
          <w:szCs w:val="22"/>
          <w:lang w:val="es-ES"/>
        </w:rPr>
      </w:pPr>
    </w:p>
    <w:p w14:paraId="64E724BA" w14:textId="56F20152" w:rsidR="00226E66" w:rsidDel="00934B8F" w:rsidRDefault="00226E66" w:rsidP="00870B92">
      <w:pPr>
        <w:pStyle w:val="Prrafodelista"/>
        <w:spacing w:line="360" w:lineRule="auto"/>
        <w:ind w:left="720"/>
        <w:rPr>
          <w:del w:id="348" w:author="Jorge Agustin Fernandez Pereira" w:date="2017-06-13T12:41:00Z"/>
          <w:rFonts w:ascii="Arial" w:hAnsi="Arial" w:cs="Arial"/>
          <w:b/>
          <w:bCs/>
          <w:sz w:val="22"/>
          <w:szCs w:val="22"/>
          <w:lang w:val="es-ES"/>
        </w:rPr>
      </w:pPr>
    </w:p>
    <w:p w14:paraId="663AB0DD" w14:textId="1D2992EA" w:rsidR="00226E66" w:rsidDel="00934B8F" w:rsidRDefault="00226E66" w:rsidP="00870B92">
      <w:pPr>
        <w:pStyle w:val="Prrafodelista"/>
        <w:spacing w:line="360" w:lineRule="auto"/>
        <w:ind w:left="720"/>
        <w:rPr>
          <w:del w:id="349" w:author="Jorge Agustin Fernandez Pereira" w:date="2017-06-13T12:41:00Z"/>
          <w:rFonts w:ascii="Arial" w:hAnsi="Arial" w:cs="Arial"/>
          <w:b/>
          <w:bCs/>
          <w:sz w:val="22"/>
          <w:szCs w:val="22"/>
          <w:lang w:val="es-ES"/>
        </w:rPr>
      </w:pPr>
    </w:p>
    <w:p w14:paraId="46378DA5" w14:textId="5EF5D29A" w:rsidR="00BA1185" w:rsidDel="00934B8F" w:rsidRDefault="00BA1185" w:rsidP="00870B92">
      <w:pPr>
        <w:pStyle w:val="Prrafodelista"/>
        <w:spacing w:line="360" w:lineRule="auto"/>
        <w:ind w:left="720"/>
        <w:rPr>
          <w:del w:id="350" w:author="Jorge Agustin Fernandez Pereira" w:date="2017-06-13T12:41:00Z"/>
          <w:rFonts w:ascii="Arial" w:hAnsi="Arial" w:cs="Arial"/>
          <w:b/>
          <w:bCs/>
          <w:sz w:val="22"/>
          <w:szCs w:val="22"/>
          <w:lang w:val="es-ES"/>
        </w:rPr>
      </w:pPr>
    </w:p>
    <w:p w14:paraId="029171D9" w14:textId="179D559C" w:rsidR="00BA1185" w:rsidRPr="0021323B" w:rsidDel="00934B8F" w:rsidRDefault="00BA1185" w:rsidP="00870B92">
      <w:pPr>
        <w:pStyle w:val="Prrafodelista"/>
        <w:spacing w:line="360" w:lineRule="auto"/>
        <w:ind w:left="720"/>
        <w:rPr>
          <w:del w:id="351" w:author="Jorge Agustin Fernandez Pereira" w:date="2017-06-13T12:41:00Z"/>
          <w:rFonts w:ascii="Arial" w:hAnsi="Arial" w:cs="Arial"/>
          <w:b/>
          <w:bCs/>
          <w:sz w:val="22"/>
          <w:szCs w:val="22"/>
          <w:lang w:val="es-ES"/>
        </w:rPr>
      </w:pPr>
    </w:p>
    <w:p w14:paraId="373DB492" w14:textId="77777777" w:rsidR="00AE3197" w:rsidRPr="00870B92" w:rsidRDefault="00AE3197" w:rsidP="00BA1185">
      <w:pPr>
        <w:pStyle w:val="Prrafodelista"/>
        <w:numPr>
          <w:ilvl w:val="0"/>
          <w:numId w:val="17"/>
        </w:numPr>
        <w:spacing w:line="276" w:lineRule="auto"/>
        <w:rPr>
          <w:rFonts w:ascii="Arial" w:hAnsi="Arial" w:cs="Arial"/>
          <w:b/>
          <w:bCs/>
          <w:sz w:val="22"/>
          <w:szCs w:val="22"/>
          <w:lang w:val="es-ES"/>
        </w:rPr>
      </w:pPr>
      <w:r w:rsidRPr="00870B92">
        <w:rPr>
          <w:rFonts w:ascii="Arial" w:hAnsi="Arial" w:cs="Arial"/>
          <w:b/>
          <w:bCs/>
          <w:sz w:val="22"/>
          <w:szCs w:val="22"/>
          <w:lang w:val="es-ES"/>
        </w:rPr>
        <w:t>Requerimientos adicionales</w:t>
      </w:r>
    </w:p>
    <w:p w14:paraId="55450B2C" w14:textId="490C57CA" w:rsidR="00AE3197" w:rsidRPr="00BA1185" w:rsidRDefault="00AE3197" w:rsidP="00BA1185">
      <w:pPr>
        <w:pStyle w:val="Prrafodelista"/>
        <w:numPr>
          <w:ilvl w:val="4"/>
          <w:numId w:val="1"/>
        </w:numPr>
        <w:spacing w:before="120" w:line="276" w:lineRule="auto"/>
        <w:ind w:left="425" w:hanging="425"/>
        <w:jc w:val="both"/>
        <w:rPr>
          <w:rFonts w:ascii="Arial" w:hAnsi="Arial" w:cs="Arial"/>
          <w:sz w:val="24"/>
          <w:szCs w:val="24"/>
          <w:lang w:val="es-ES"/>
        </w:rPr>
      </w:pPr>
      <w:r w:rsidRPr="00BA1185">
        <w:rPr>
          <w:rFonts w:ascii="Arial" w:hAnsi="Arial" w:cs="Arial"/>
          <w:sz w:val="24"/>
          <w:szCs w:val="24"/>
          <w:lang w:val="es-ES"/>
        </w:rPr>
        <w:t xml:space="preserve">La Convocante </w:t>
      </w:r>
      <w:r w:rsidR="00F90FDF" w:rsidRPr="00BA1185">
        <w:rPr>
          <w:rFonts w:ascii="Arial" w:hAnsi="Arial" w:cs="Arial"/>
          <w:sz w:val="24"/>
          <w:szCs w:val="24"/>
          <w:lang w:val="es-ES"/>
        </w:rPr>
        <w:t>solicita los siguientes</w:t>
      </w:r>
      <w:r w:rsidRPr="00BA1185">
        <w:rPr>
          <w:rFonts w:ascii="Arial" w:hAnsi="Arial" w:cs="Arial"/>
          <w:sz w:val="24"/>
          <w:szCs w:val="24"/>
          <w:lang w:val="es-ES"/>
        </w:rPr>
        <w:t>:</w:t>
      </w:r>
    </w:p>
    <w:p w14:paraId="54CA716C" w14:textId="77777777" w:rsidR="00AE3197" w:rsidRPr="00BA1185" w:rsidRDefault="00AE3197" w:rsidP="00BA1185">
      <w:p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line="276" w:lineRule="auto"/>
        <w:ind w:left="142"/>
        <w:rPr>
          <w:rFonts w:ascii="Arial" w:hAnsi="Arial" w:cs="Arial"/>
          <w:spacing w:val="-3"/>
          <w:szCs w:val="24"/>
        </w:rPr>
      </w:pPr>
    </w:p>
    <w:p w14:paraId="756E1F49" w14:textId="23A3FBF9" w:rsidR="00820793" w:rsidRPr="00BA1185" w:rsidRDefault="00AE3197">
      <w:pPr>
        <w:pStyle w:val="Prrafodelista"/>
        <w:numPr>
          <w:ilvl w:val="0"/>
          <w:numId w:val="26"/>
        </w:num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jc w:val="both"/>
        <w:rPr>
          <w:rFonts w:ascii="Arial" w:hAnsi="Arial" w:cs="Arial"/>
          <w:spacing w:val="-3"/>
          <w:sz w:val="24"/>
          <w:szCs w:val="24"/>
        </w:rPr>
        <w:pPrChange w:id="352" w:author="Jorge Agustin Fernandez Pereira" w:date="2017-06-22T12:38:00Z">
          <w:pPr>
            <w:pStyle w:val="Prrafodelista"/>
            <w:numPr>
              <w:numId w:val="26"/>
            </w:num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ind w:left="785" w:hanging="360"/>
          </w:pPr>
        </w:pPrChange>
      </w:pPr>
      <w:r w:rsidRPr="00BA1185">
        <w:rPr>
          <w:rFonts w:ascii="Arial" w:hAnsi="Arial" w:cs="Arial"/>
          <w:spacing w:val="-3"/>
          <w:sz w:val="24"/>
          <w:szCs w:val="24"/>
        </w:rPr>
        <w:t>EL Oferente deberá incluir en su oferta una descripción preliminar del método de trabajo y cronogramas</w:t>
      </w:r>
      <w:r w:rsidR="00484789" w:rsidRPr="00BA1185">
        <w:rPr>
          <w:rFonts w:ascii="Arial" w:hAnsi="Arial" w:cs="Arial"/>
          <w:spacing w:val="-3"/>
          <w:sz w:val="24"/>
          <w:szCs w:val="24"/>
        </w:rPr>
        <w:t xml:space="preserve"> específicos, incluyendo gráficos y diseños. El Cronograma de actividades deberá ser ela</w:t>
      </w:r>
      <w:r w:rsidR="004E3030">
        <w:rPr>
          <w:rFonts w:ascii="Arial" w:hAnsi="Arial" w:cs="Arial"/>
          <w:spacing w:val="-3"/>
          <w:sz w:val="24"/>
          <w:szCs w:val="24"/>
        </w:rPr>
        <w:t>borado en base al diagrama de Gant</w:t>
      </w:r>
      <w:r w:rsidR="00484789" w:rsidRPr="00BA1185">
        <w:rPr>
          <w:rFonts w:ascii="Arial" w:hAnsi="Arial" w:cs="Arial"/>
          <w:spacing w:val="-3"/>
          <w:sz w:val="24"/>
          <w:szCs w:val="24"/>
        </w:rPr>
        <w:t xml:space="preserve"> con el desarrollo de todos los ítems de trabajo, en el cual se indique la fecha de inicio, duración, p</w:t>
      </w:r>
      <w:r w:rsidR="00820793" w:rsidRPr="00BA1185">
        <w:rPr>
          <w:rFonts w:ascii="Arial" w:hAnsi="Arial" w:cs="Arial"/>
          <w:spacing w:val="-3"/>
          <w:sz w:val="24"/>
          <w:szCs w:val="24"/>
        </w:rPr>
        <w:t>orcentaje de ejecución previsto para cada mes y la fecha de terminación de los trabajo</w:t>
      </w:r>
      <w:r w:rsidR="00FC0D40" w:rsidRPr="00BA1185">
        <w:rPr>
          <w:rFonts w:ascii="Arial" w:hAnsi="Arial" w:cs="Arial"/>
          <w:spacing w:val="-3"/>
          <w:sz w:val="24"/>
          <w:szCs w:val="24"/>
        </w:rPr>
        <w:t>s</w:t>
      </w:r>
      <w:r w:rsidRPr="00BA1185">
        <w:rPr>
          <w:rFonts w:ascii="Arial" w:hAnsi="Arial" w:cs="Arial"/>
          <w:spacing w:val="-3"/>
          <w:sz w:val="24"/>
          <w:szCs w:val="24"/>
        </w:rPr>
        <w:t>.</w:t>
      </w:r>
      <w:ins w:id="353" w:author="Juan" w:date="2017-06-13T10:06:00Z">
        <w:r w:rsidR="002C5B71">
          <w:rPr>
            <w:rFonts w:ascii="Arial" w:hAnsi="Arial" w:cs="Arial"/>
            <w:spacing w:val="-3"/>
            <w:sz w:val="24"/>
            <w:szCs w:val="24"/>
          </w:rPr>
          <w:t xml:space="preserve"> Se deberá tener en cuenta que para el inicio de las obras se debe contar con la Declaración de impacto Ambiental. </w:t>
        </w:r>
      </w:ins>
    </w:p>
    <w:p w14:paraId="1CB338AB" w14:textId="70C5CFFF" w:rsidR="00AE3197" w:rsidRPr="00BA1185" w:rsidRDefault="00820793">
      <w:pPr>
        <w:pStyle w:val="Prrafodelista"/>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ind w:left="785"/>
        <w:jc w:val="both"/>
        <w:rPr>
          <w:rFonts w:ascii="Arial" w:hAnsi="Arial" w:cs="Arial"/>
          <w:spacing w:val="-3"/>
          <w:sz w:val="24"/>
          <w:szCs w:val="24"/>
        </w:rPr>
        <w:pPrChange w:id="354" w:author="Jorge Agustin Fernandez Pereira" w:date="2017-06-22T12:38:00Z">
          <w:pPr>
            <w:pStyle w:val="Prrafodelista"/>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ind w:left="785"/>
          </w:pPr>
        </w:pPrChange>
      </w:pPr>
      <w:r w:rsidRPr="00BA1185">
        <w:rPr>
          <w:rFonts w:ascii="Arial" w:hAnsi="Arial" w:cs="Arial"/>
          <w:spacing w:val="-3"/>
          <w:sz w:val="24"/>
          <w:szCs w:val="24"/>
        </w:rPr>
        <w:t>Es obligación del Oferente cumplir con el cronograma una vez adjudicado, el cual será estrictamente fiscalizado por la Contratante</w:t>
      </w:r>
      <w:r w:rsidR="00565C56" w:rsidRPr="00BA1185">
        <w:rPr>
          <w:rFonts w:ascii="Arial" w:hAnsi="Arial" w:cs="Arial"/>
          <w:spacing w:val="-3"/>
          <w:sz w:val="24"/>
          <w:szCs w:val="24"/>
        </w:rPr>
        <w:t>.</w:t>
      </w:r>
      <w:r w:rsidR="00AE3197" w:rsidRPr="00BA1185">
        <w:rPr>
          <w:rFonts w:ascii="Arial" w:hAnsi="Arial" w:cs="Arial"/>
          <w:spacing w:val="-3"/>
          <w:sz w:val="24"/>
          <w:szCs w:val="24"/>
        </w:rPr>
        <w:t xml:space="preserve"> </w:t>
      </w:r>
    </w:p>
    <w:p w14:paraId="2291C96C" w14:textId="4C584DED" w:rsidR="00820793" w:rsidRPr="00BA1185" w:rsidRDefault="00820793">
      <w:pPr>
        <w:pStyle w:val="Prrafodelista"/>
        <w:numPr>
          <w:ilvl w:val="0"/>
          <w:numId w:val="26"/>
        </w:num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jc w:val="both"/>
        <w:rPr>
          <w:rFonts w:ascii="Arial" w:hAnsi="Arial" w:cs="Arial"/>
          <w:spacing w:val="-3"/>
          <w:sz w:val="24"/>
          <w:szCs w:val="24"/>
        </w:rPr>
        <w:pPrChange w:id="355" w:author="Jorge Agustin Fernandez Pereira" w:date="2017-06-22T12:43:00Z">
          <w:pPr>
            <w:pStyle w:val="Prrafodelista"/>
            <w:numPr>
              <w:numId w:val="26"/>
            </w:num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276" w:lineRule="auto"/>
            <w:ind w:left="785" w:hanging="360"/>
          </w:pPr>
        </w:pPrChange>
      </w:pPr>
      <w:r w:rsidRPr="00BA1185">
        <w:rPr>
          <w:rFonts w:ascii="Arial" w:hAnsi="Arial" w:cs="Arial"/>
          <w:spacing w:val="-3"/>
          <w:sz w:val="24"/>
          <w:szCs w:val="24"/>
        </w:rPr>
        <w:t>El proponente deberá preparar y presentar en porcentaje la curva de avance financiero, sin indicar montos, correspondiente al Cronograma de Ejecución</w:t>
      </w:r>
      <w:ins w:id="356" w:author="Juan" w:date="2017-06-13T10:35:00Z">
        <w:r w:rsidR="00B96064">
          <w:rPr>
            <w:rFonts w:ascii="Arial" w:hAnsi="Arial" w:cs="Arial"/>
            <w:spacing w:val="-3"/>
            <w:sz w:val="24"/>
            <w:szCs w:val="24"/>
          </w:rPr>
          <w:t xml:space="preserve"> de la Obra y de la Implementación del Plan de Gestión Ambiental</w:t>
        </w:r>
      </w:ins>
      <w:r w:rsidRPr="00BA1185">
        <w:rPr>
          <w:rFonts w:ascii="Arial" w:hAnsi="Arial" w:cs="Arial"/>
          <w:spacing w:val="-3"/>
          <w:sz w:val="24"/>
          <w:szCs w:val="24"/>
        </w:rPr>
        <w:t>, que debe señalar los desembolsos porcentuales previstos para cada mes y el acumulado</w:t>
      </w:r>
      <w:r w:rsidR="00F90FDF" w:rsidRPr="00BA1185">
        <w:rPr>
          <w:rFonts w:ascii="Arial" w:hAnsi="Arial" w:cs="Arial"/>
          <w:spacing w:val="-3"/>
          <w:sz w:val="24"/>
          <w:szCs w:val="24"/>
        </w:rPr>
        <w:t>.</w:t>
      </w:r>
    </w:p>
    <w:p w14:paraId="4DE8EAC8" w14:textId="77777777" w:rsidR="00AE3197" w:rsidRPr="00BA1185" w:rsidRDefault="00AE3197" w:rsidP="00BA1185">
      <w:pPr>
        <w:tabs>
          <w:tab w:val="left" w:pos="521"/>
        </w:tabs>
        <w:spacing w:line="276" w:lineRule="auto"/>
        <w:ind w:left="426"/>
        <w:rPr>
          <w:rFonts w:ascii="Arial" w:hAnsi="Arial" w:cs="Arial"/>
          <w:szCs w:val="24"/>
        </w:rPr>
      </w:pPr>
    </w:p>
    <w:p w14:paraId="7B83DD7C" w14:textId="1D35B429" w:rsidR="00820793" w:rsidRPr="00BA1185" w:rsidRDefault="00346590" w:rsidP="00BA1185">
      <w:pPr>
        <w:pStyle w:val="Prrafodelista"/>
        <w:numPr>
          <w:ilvl w:val="0"/>
          <w:numId w:val="17"/>
        </w:numPr>
        <w:spacing w:before="120" w:line="276" w:lineRule="auto"/>
        <w:rPr>
          <w:rFonts w:ascii="Arial" w:hAnsi="Arial" w:cs="Arial"/>
          <w:sz w:val="24"/>
          <w:szCs w:val="24"/>
          <w:lang w:val="es-ES"/>
        </w:rPr>
      </w:pPr>
      <w:r w:rsidRPr="00BA1185">
        <w:rPr>
          <w:rFonts w:ascii="Arial" w:hAnsi="Arial" w:cs="Arial"/>
          <w:b/>
          <w:bCs/>
          <w:sz w:val="24"/>
          <w:szCs w:val="24"/>
          <w:lang w:val="es-ES"/>
        </w:rPr>
        <w:t>El Margen de Preferencia a ser aplicado se realizará conforme al siguiente método:</w:t>
      </w:r>
      <w:r w:rsidRPr="00BA1185">
        <w:rPr>
          <w:rFonts w:ascii="Arial" w:hAnsi="Arial" w:cs="Arial"/>
          <w:sz w:val="24"/>
          <w:szCs w:val="24"/>
          <w:lang w:val="es-ES"/>
        </w:rPr>
        <w:t xml:space="preserve"> </w:t>
      </w:r>
    </w:p>
    <w:p w14:paraId="7337B857" w14:textId="77777777" w:rsidR="00981BB9" w:rsidRPr="00BA1185" w:rsidRDefault="00981BB9" w:rsidP="00BA1185">
      <w:pPr>
        <w:pStyle w:val="Prrafodelista"/>
        <w:spacing w:before="120" w:line="276" w:lineRule="auto"/>
        <w:ind w:left="360"/>
        <w:jc w:val="both"/>
        <w:rPr>
          <w:rFonts w:ascii="Arial" w:hAnsi="Arial" w:cs="Arial"/>
          <w:spacing w:val="-3"/>
          <w:sz w:val="24"/>
          <w:szCs w:val="24"/>
        </w:rPr>
      </w:pPr>
      <w:r w:rsidRPr="00BA1185">
        <w:rPr>
          <w:rFonts w:ascii="Arial" w:hAnsi="Arial" w:cs="Arial"/>
          <w:spacing w:val="-3"/>
          <w:sz w:val="24"/>
          <w:szCs w:val="24"/>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3326C80" w14:textId="2ED14CCF" w:rsidR="00981BB9" w:rsidRPr="00BA1185" w:rsidRDefault="00981BB9" w:rsidP="00BA1185">
      <w:pPr>
        <w:pStyle w:val="Prrafodelista"/>
        <w:spacing w:before="120" w:line="276" w:lineRule="auto"/>
        <w:ind w:left="360"/>
        <w:jc w:val="both"/>
        <w:rPr>
          <w:rFonts w:ascii="Arial" w:hAnsi="Arial" w:cs="Arial"/>
          <w:spacing w:val="-3"/>
          <w:sz w:val="24"/>
          <w:szCs w:val="24"/>
        </w:rPr>
      </w:pPr>
      <w:r w:rsidRPr="00BA1185">
        <w:rPr>
          <w:rFonts w:ascii="Arial" w:hAnsi="Arial" w:cs="Arial"/>
          <w:spacing w:val="-3"/>
          <w:sz w:val="24"/>
          <w:szCs w:val="24"/>
        </w:rPr>
        <w:t xml:space="preserve"> 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_____.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260BDB32" w14:textId="60FB96B3" w:rsidR="002825A8" w:rsidRPr="00BA1185" w:rsidRDefault="00981BB9" w:rsidP="00BA1185">
      <w:pPr>
        <w:pStyle w:val="Prrafodelista"/>
        <w:spacing w:before="120" w:line="276" w:lineRule="auto"/>
        <w:ind w:left="360"/>
        <w:jc w:val="both"/>
        <w:rPr>
          <w:rFonts w:ascii="Arial" w:hAnsi="Arial" w:cs="Arial"/>
          <w:b/>
          <w:sz w:val="24"/>
          <w:szCs w:val="24"/>
          <w:lang w:val="es-PY"/>
        </w:rPr>
      </w:pPr>
      <w:r w:rsidRPr="00BA1185">
        <w:rPr>
          <w:rFonts w:ascii="Arial" w:hAnsi="Arial" w:cs="Arial"/>
          <w:spacing w:val="-3"/>
          <w:sz w:val="24"/>
          <w:szCs w:val="24"/>
        </w:rPr>
        <w:t xml:space="preserve"> 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14:paraId="7A57FA7F" w14:textId="7B5CEBFE" w:rsidR="00F2483B" w:rsidRPr="00BA1185" w:rsidRDefault="00F2483B" w:rsidP="00BA1185">
      <w:pPr>
        <w:pStyle w:val="Prrafodelista"/>
        <w:numPr>
          <w:ilvl w:val="0"/>
          <w:numId w:val="17"/>
        </w:numPr>
        <w:spacing w:before="120" w:line="276" w:lineRule="auto"/>
        <w:rPr>
          <w:rFonts w:ascii="Arial" w:hAnsi="Arial" w:cs="Arial"/>
          <w:b/>
          <w:sz w:val="24"/>
          <w:szCs w:val="24"/>
          <w:lang w:val="es-ES"/>
        </w:rPr>
      </w:pPr>
      <w:r w:rsidRPr="00BA1185">
        <w:rPr>
          <w:rFonts w:ascii="Arial" w:hAnsi="Arial" w:cs="Arial"/>
          <w:b/>
          <w:sz w:val="24"/>
          <w:szCs w:val="24"/>
          <w:lang w:val="es-ES"/>
        </w:rPr>
        <w:t>Criterio de Desempate</w:t>
      </w:r>
    </w:p>
    <w:p w14:paraId="516FEC08"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 xml:space="preserve">En caso de que existan dos o más oferentes que cumplan con todos los requisitos </w:t>
      </w:r>
      <w:r w:rsidRPr="00BA1185">
        <w:rPr>
          <w:rFonts w:ascii="Arial" w:hAnsi="Arial" w:cs="Arial"/>
          <w:szCs w:val="24"/>
        </w:rPr>
        <w:lastRenderedPageBreak/>
        <w:t>establecidos en el pliego de bases y condiciones del llamado y coticen el mismo precio, una vez finalizada la fase aleatoria, queda como vencedor el que haya ingresado primero el menor precio.</w:t>
      </w:r>
    </w:p>
    <w:p w14:paraId="4DBED3E9" w14:textId="06CF0856" w:rsidR="00A669EA" w:rsidRPr="00BA1185" w:rsidRDefault="00A669EA" w:rsidP="00BA1185">
      <w:pPr>
        <w:spacing w:line="276" w:lineRule="auto"/>
        <w:ind w:left="284"/>
        <w:rPr>
          <w:rFonts w:ascii="Arial" w:hAnsi="Arial" w:cs="Arial"/>
          <w:szCs w:val="24"/>
        </w:rPr>
      </w:pPr>
      <w:r w:rsidRPr="00BA1185">
        <w:rPr>
          <w:rFonts w:ascii="Arial" w:hAnsi="Arial" w:cs="Arial"/>
          <w:iCs/>
          <w:szCs w:val="24"/>
        </w:rPr>
        <w:t xml:space="preserve">En caso de que existan dos o más ofertas que haya cotizado el mismo precio y cumplan con todos los requisitos establecidos en el Pliego de Bases y Condiciones del llamado, y no se pudiere se determinar </w:t>
      </w:r>
      <w:r w:rsidR="000A3A3C" w:rsidRPr="00BA1185">
        <w:rPr>
          <w:rFonts w:ascii="Arial" w:hAnsi="Arial" w:cs="Arial"/>
          <w:iCs/>
          <w:szCs w:val="24"/>
        </w:rPr>
        <w:t>quién</w:t>
      </w:r>
      <w:r w:rsidRPr="00BA1185">
        <w:rPr>
          <w:rFonts w:ascii="Arial" w:hAnsi="Arial" w:cs="Arial"/>
          <w:iCs/>
          <w:szCs w:val="24"/>
        </w:rPr>
        <w:t xml:space="preserve"> fue el que ingresó el primer menor precio, la Convocante, </w:t>
      </w:r>
      <w:r w:rsidRPr="00BA1185">
        <w:rPr>
          <w:rFonts w:ascii="Arial" w:hAnsi="Arial" w:cs="Arial"/>
          <w:szCs w:val="24"/>
        </w:rPr>
        <w:t xml:space="preserve">determinará cuál de ellas es la mejor calificada para ejecutar el contrato. </w:t>
      </w:r>
    </w:p>
    <w:p w14:paraId="2CD465CA"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 xml:space="preserve">Dicha determinación se dará a partir de la información requerida por la Convocante y provista por el Oferente en su oferta: </w:t>
      </w:r>
    </w:p>
    <w:p w14:paraId="6B51CF8C" w14:textId="36FCE18F" w:rsidR="00A669EA" w:rsidRPr="00BA1185" w:rsidRDefault="00A669EA" w:rsidP="00BA1185">
      <w:pPr>
        <w:spacing w:line="276" w:lineRule="auto"/>
        <w:ind w:left="284"/>
        <w:rPr>
          <w:rFonts w:ascii="Arial" w:hAnsi="Arial" w:cs="Arial"/>
          <w:szCs w:val="24"/>
        </w:rPr>
      </w:pPr>
      <w:r w:rsidRPr="00BA1185">
        <w:rPr>
          <w:rFonts w:ascii="Arial" w:hAnsi="Arial" w:cs="Arial"/>
          <w:szCs w:val="24"/>
        </w:rPr>
        <w:t>En primer lugar, la convocante tendrá en cuenta al oferente que tenga mayor cantidad de empleados inscriptos en el Instituto de Previsión Social – IPS, en</w:t>
      </w:r>
      <w:r w:rsidR="00983310" w:rsidRPr="00BA1185">
        <w:rPr>
          <w:rFonts w:ascii="Arial" w:hAnsi="Arial" w:cs="Arial"/>
          <w:szCs w:val="24"/>
        </w:rPr>
        <w:t xml:space="preserve"> promedio de</w:t>
      </w:r>
      <w:r w:rsidRPr="00BA1185">
        <w:rPr>
          <w:rFonts w:ascii="Arial" w:hAnsi="Arial" w:cs="Arial"/>
          <w:szCs w:val="24"/>
        </w:rPr>
        <w:t xml:space="preserve">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C940D8B"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 xml:space="preserve">De persistir el empate, se analizará la capacidad financiera del Oferente, para cuyo efecto se verificará quien posea el mayor  coeficiente en el Ratio de Liquidez (activo corriente / pasivo corriente) del último año. </w:t>
      </w:r>
    </w:p>
    <w:p w14:paraId="16D865B1"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 xml:space="preserve">Si aun aplicando este criterio de desempate, persistiera el mismo, la Convocante analizará la capacidad técnica de las ofertas evaluándose lo siguiente: </w:t>
      </w:r>
    </w:p>
    <w:p w14:paraId="06C1E2C3" w14:textId="7798652A" w:rsidR="00A669EA" w:rsidRPr="00BA1185" w:rsidRDefault="00A669EA" w:rsidP="00BA1185">
      <w:pPr>
        <w:spacing w:line="276" w:lineRule="auto"/>
        <w:ind w:left="284"/>
        <w:rPr>
          <w:rFonts w:ascii="Arial" w:hAnsi="Arial" w:cs="Arial"/>
          <w:szCs w:val="24"/>
        </w:rPr>
      </w:pPr>
      <w:r w:rsidRPr="00BA1185">
        <w:rPr>
          <w:rFonts w:ascii="Arial" w:hAnsi="Arial" w:cs="Arial"/>
          <w:szCs w:val="24"/>
        </w:rPr>
        <w:t>El que posea l</w:t>
      </w:r>
      <w:r w:rsidR="00983310" w:rsidRPr="00BA1185">
        <w:rPr>
          <w:rFonts w:ascii="Arial" w:hAnsi="Arial" w:cs="Arial"/>
          <w:szCs w:val="24"/>
        </w:rPr>
        <w:t>a</w:t>
      </w:r>
      <w:r w:rsidRPr="00BA1185">
        <w:rPr>
          <w:rFonts w:ascii="Arial" w:hAnsi="Arial" w:cs="Arial"/>
          <w:szCs w:val="24"/>
        </w:rPr>
        <w:t xml:space="preserve"> mayor </w:t>
      </w:r>
      <w:r w:rsidR="00983310" w:rsidRPr="00BA1185">
        <w:rPr>
          <w:rFonts w:ascii="Arial" w:hAnsi="Arial" w:cs="Arial"/>
          <w:szCs w:val="24"/>
        </w:rPr>
        <w:t>cantidad</w:t>
      </w:r>
      <w:r w:rsidRPr="00BA1185">
        <w:rPr>
          <w:rFonts w:ascii="Arial" w:hAnsi="Arial" w:cs="Arial"/>
          <w:szCs w:val="24"/>
        </w:rPr>
        <w:t xml:space="preserve"> de contratos ejecutados en provisión de bienes de la misma naturaleza, satisfactoriamente con Instituciones Públicas o Privadas,  en el último año.</w:t>
      </w:r>
    </w:p>
    <w:p w14:paraId="572513CD"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En caso de Consorcios;</w:t>
      </w:r>
    </w:p>
    <w:p w14:paraId="44758BD2"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Para los criterios a) y b), se sumarán los promedios y los coeficientes, respectivamente, de cada miembro, a los efectos de promediar los resultados; para el criterio c) se sumarán las cantidades de los contratos de todos los miembros.</w:t>
      </w:r>
    </w:p>
    <w:p w14:paraId="6C81C3CA" w14:textId="77777777" w:rsidR="00A669EA" w:rsidRPr="00BA1185" w:rsidRDefault="00A669EA" w:rsidP="00BA1185">
      <w:pPr>
        <w:spacing w:line="276" w:lineRule="auto"/>
        <w:ind w:left="284"/>
        <w:rPr>
          <w:rFonts w:ascii="Arial" w:hAnsi="Arial" w:cs="Arial"/>
          <w:szCs w:val="24"/>
        </w:rPr>
      </w:pPr>
      <w:r w:rsidRPr="00BA1185">
        <w:rPr>
          <w:rFonts w:ascii="Arial" w:hAnsi="Arial" w:cs="Arial"/>
          <w:szCs w:val="24"/>
        </w:rPr>
        <w:t xml:space="preserve">De persistir el empate luego de la aplicación de los criterios precedentemente indicados, la Convocante determinará cuál es la oferta a ser adjudicada, exponiendo las razones de su elección en el Informe de Evaluación o en el acto administrativo de adjudicación. </w:t>
      </w:r>
    </w:p>
    <w:p w14:paraId="7D2C4CE0" w14:textId="77777777" w:rsidR="00F2483B" w:rsidRPr="00BA1185" w:rsidRDefault="00F2483B" w:rsidP="00BA1185">
      <w:pPr>
        <w:pStyle w:val="Prrafodelista"/>
        <w:spacing w:before="120" w:line="276" w:lineRule="auto"/>
        <w:ind w:left="360"/>
        <w:rPr>
          <w:rFonts w:ascii="Arial" w:hAnsi="Arial" w:cs="Arial"/>
          <w:sz w:val="24"/>
          <w:szCs w:val="24"/>
          <w:lang w:val="es-PY"/>
        </w:rPr>
      </w:pPr>
    </w:p>
    <w:p w14:paraId="0276E126" w14:textId="77777777" w:rsidR="00BA1185" w:rsidRDefault="00BA1185" w:rsidP="00BA1185">
      <w:pPr>
        <w:tabs>
          <w:tab w:val="left" w:pos="521"/>
        </w:tabs>
        <w:spacing w:line="276" w:lineRule="auto"/>
        <w:ind w:left="426"/>
        <w:rPr>
          <w:rFonts w:ascii="Arial" w:hAnsi="Arial" w:cs="Arial"/>
          <w:b/>
          <w:i/>
          <w:szCs w:val="24"/>
        </w:rPr>
      </w:pPr>
    </w:p>
    <w:p w14:paraId="623BF227" w14:textId="1D3E84BC" w:rsidR="00AE3197" w:rsidRPr="00BA1185" w:rsidRDefault="00AE3197" w:rsidP="00BA1185">
      <w:pPr>
        <w:tabs>
          <w:tab w:val="left" w:pos="521"/>
        </w:tabs>
        <w:spacing w:line="276" w:lineRule="auto"/>
        <w:ind w:left="426"/>
        <w:rPr>
          <w:rFonts w:ascii="Arial" w:hAnsi="Arial" w:cs="Arial"/>
          <w:i/>
          <w:szCs w:val="24"/>
        </w:rPr>
      </w:pPr>
      <w:r w:rsidRPr="00BA1185">
        <w:rPr>
          <w:rFonts w:ascii="Arial" w:hAnsi="Arial" w:cs="Arial"/>
          <w:b/>
          <w:i/>
          <w:szCs w:val="24"/>
        </w:rPr>
        <w:t>Observación.</w:t>
      </w:r>
      <w:r w:rsidRPr="00BA1185">
        <w:rPr>
          <w:rFonts w:ascii="Arial" w:hAnsi="Arial" w:cs="Arial"/>
          <w:i/>
          <w:szCs w:val="24"/>
        </w:rPr>
        <w:t xml:space="preserve"> </w:t>
      </w:r>
    </w:p>
    <w:p w14:paraId="30C5AB72" w14:textId="77777777" w:rsidR="00AE3197" w:rsidRPr="00BA1185" w:rsidRDefault="00AE3197" w:rsidP="00BA1185">
      <w:pPr>
        <w:tabs>
          <w:tab w:val="left" w:pos="521"/>
        </w:tabs>
        <w:spacing w:line="276" w:lineRule="auto"/>
        <w:ind w:left="426"/>
        <w:rPr>
          <w:rFonts w:ascii="Arial" w:hAnsi="Arial" w:cs="Arial"/>
          <w:szCs w:val="24"/>
        </w:rPr>
      </w:pPr>
      <w:r w:rsidRPr="00BA1185">
        <w:rPr>
          <w:rFonts w:ascii="Arial" w:hAnsi="Arial" w:cs="Arial"/>
          <w:szCs w:val="24"/>
        </w:rPr>
        <w:t>La Convocante, en todos los casos, se reserva el derecho de verificar la veracidad y vigencia de la información suministrada por el Oferente.</w:t>
      </w:r>
    </w:p>
    <w:p w14:paraId="2A4EEFC2" w14:textId="77777777" w:rsidR="00AE3197" w:rsidRPr="00BA1185" w:rsidRDefault="00AE3197" w:rsidP="00BA1185">
      <w:p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line="276" w:lineRule="auto"/>
        <w:jc w:val="center"/>
        <w:rPr>
          <w:rFonts w:ascii="Arial" w:hAnsi="Arial" w:cs="Arial"/>
          <w:b/>
          <w:szCs w:val="24"/>
        </w:rPr>
      </w:pPr>
    </w:p>
    <w:p w14:paraId="3150B9EC" w14:textId="77777777" w:rsidR="00AE3197" w:rsidRPr="00BA1185" w:rsidRDefault="00AE3197" w:rsidP="00BA1185">
      <w:pPr>
        <w:spacing w:line="276" w:lineRule="auto"/>
        <w:ind w:left="426"/>
        <w:rPr>
          <w:rFonts w:ascii="Arial" w:hAnsi="Arial" w:cs="Arial"/>
          <w:i/>
          <w:szCs w:val="24"/>
        </w:rPr>
      </w:pPr>
      <w:r w:rsidRPr="00BA1185">
        <w:rPr>
          <w:rFonts w:ascii="Arial" w:hAnsi="Arial" w:cs="Arial"/>
          <w:b/>
          <w:i/>
          <w:szCs w:val="24"/>
          <w:lang w:val="es-ES"/>
        </w:rPr>
        <w:t>Nota</w:t>
      </w:r>
      <w:r w:rsidRPr="00BA1185">
        <w:rPr>
          <w:rFonts w:ascii="Arial" w:hAnsi="Arial" w:cs="Arial"/>
          <w:szCs w:val="24"/>
          <w:lang w:val="es-ES"/>
        </w:rPr>
        <w:t xml:space="preserve">: </w:t>
      </w:r>
      <w:r w:rsidRPr="00BA1185">
        <w:rPr>
          <w:rFonts w:ascii="Arial" w:hAnsi="Arial" w:cs="Arial"/>
          <w:i/>
          <w:szCs w:val="24"/>
          <w:lang w:val="es-ES"/>
        </w:rPr>
        <w:t xml:space="preserve">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BA1185">
        <w:rPr>
          <w:rFonts w:ascii="Arial" w:hAnsi="Arial" w:cs="Arial"/>
          <w:i/>
          <w:szCs w:val="24"/>
        </w:rPr>
        <w:t>a Proveedores y Acreedores vía acreditación en cuenta bancaria.</w:t>
      </w:r>
      <w:del w:id="357" w:author="Juan" w:date="2017-06-13T10:07:00Z">
        <w:r w:rsidRPr="00BA1185" w:rsidDel="002C5B71">
          <w:rPr>
            <w:rFonts w:ascii="Arial" w:hAnsi="Arial" w:cs="Arial"/>
            <w:i/>
            <w:szCs w:val="24"/>
          </w:rPr>
          <w:delText>-</w:delText>
        </w:r>
      </w:del>
    </w:p>
    <w:p w14:paraId="00F9616A" w14:textId="77777777" w:rsidR="00AE3197" w:rsidRPr="00BA1185" w:rsidRDefault="00AE3197" w:rsidP="00870B92">
      <w:pPr>
        <w:spacing w:line="360" w:lineRule="auto"/>
        <w:ind w:left="426" w:hanging="426"/>
        <w:rPr>
          <w:rFonts w:ascii="Arial" w:hAnsi="Arial" w:cs="Arial"/>
          <w:i/>
          <w:szCs w:val="24"/>
          <w:lang w:val="es-ES"/>
        </w:rPr>
      </w:pPr>
    </w:p>
    <w:p w14:paraId="7AE13A02" w14:textId="4C5C283C" w:rsidR="00245CAC" w:rsidRPr="00BA1185" w:rsidDel="00934B8F" w:rsidRDefault="00245CAC" w:rsidP="00870B92">
      <w:pPr>
        <w:pStyle w:val="Subttulo"/>
        <w:spacing w:line="360" w:lineRule="auto"/>
        <w:rPr>
          <w:del w:id="358" w:author="Jorge Agustin Fernandez Pereira" w:date="2017-06-13T12:41:00Z"/>
          <w:rFonts w:ascii="Arial" w:hAnsi="Arial" w:cs="Arial"/>
          <w:sz w:val="24"/>
          <w:szCs w:val="24"/>
          <w:u w:val="single"/>
          <w:lang w:val="es-ES"/>
        </w:rPr>
      </w:pPr>
      <w:bookmarkStart w:id="359" w:name="_Toc438954449"/>
      <w:bookmarkStart w:id="360" w:name="_Toc507316742"/>
      <w:bookmarkStart w:id="361" w:name="_Toc106187659"/>
    </w:p>
    <w:p w14:paraId="7257325F" w14:textId="06351E24" w:rsidR="00245CAC" w:rsidRPr="00BA1185" w:rsidDel="00934B8F" w:rsidRDefault="00245CAC" w:rsidP="00870B92">
      <w:pPr>
        <w:widowControl/>
        <w:adjustRightInd/>
        <w:spacing w:after="200" w:line="360" w:lineRule="auto"/>
        <w:jc w:val="left"/>
        <w:textAlignment w:val="auto"/>
        <w:rPr>
          <w:del w:id="362" w:author="Jorge Agustin Fernandez Pereira" w:date="2017-06-13T12:41:00Z"/>
          <w:rFonts w:ascii="Arial" w:hAnsi="Arial" w:cs="Arial"/>
          <w:b/>
          <w:szCs w:val="24"/>
          <w:u w:val="single"/>
          <w:lang w:val="es-ES"/>
        </w:rPr>
      </w:pPr>
      <w:del w:id="363" w:author="Jorge Agustin Fernandez Pereira" w:date="2017-06-13T12:41:00Z">
        <w:r w:rsidRPr="00BA1185" w:rsidDel="00934B8F">
          <w:rPr>
            <w:rFonts w:ascii="Arial" w:hAnsi="Arial" w:cs="Arial"/>
            <w:szCs w:val="24"/>
            <w:u w:val="single"/>
            <w:lang w:val="es-ES"/>
          </w:rPr>
          <w:br w:type="page"/>
        </w:r>
      </w:del>
    </w:p>
    <w:p w14:paraId="10A269E4" w14:textId="425746D1" w:rsidR="00341CAF" w:rsidRPr="00870B92" w:rsidRDefault="00934D93" w:rsidP="00870B92">
      <w:pPr>
        <w:pStyle w:val="Subttulo"/>
        <w:spacing w:line="360" w:lineRule="auto"/>
        <w:rPr>
          <w:rFonts w:ascii="Arial" w:hAnsi="Arial" w:cs="Arial"/>
          <w:sz w:val="22"/>
          <w:szCs w:val="22"/>
          <w:u w:val="single"/>
        </w:rPr>
      </w:pPr>
      <w:r w:rsidRPr="00BA1185">
        <w:rPr>
          <w:rFonts w:ascii="Arial" w:hAnsi="Arial" w:cs="Arial"/>
          <w:sz w:val="24"/>
          <w:szCs w:val="24"/>
          <w:u w:val="single"/>
        </w:rPr>
        <w:lastRenderedPageBreak/>
        <w:t xml:space="preserve">SECCIÓN III.  </w:t>
      </w:r>
      <w:bookmarkEnd w:id="359"/>
      <w:bookmarkEnd w:id="360"/>
      <w:bookmarkEnd w:id="361"/>
      <w:r w:rsidRPr="00BA1185">
        <w:rPr>
          <w:rFonts w:ascii="Arial" w:hAnsi="Arial" w:cs="Arial"/>
          <w:sz w:val="24"/>
          <w:szCs w:val="24"/>
          <w:u w:val="single"/>
        </w:rPr>
        <w:t>ALC</w:t>
      </w:r>
      <w:r w:rsidRPr="0021323B">
        <w:rPr>
          <w:rFonts w:ascii="Arial" w:hAnsi="Arial" w:cs="Arial"/>
          <w:sz w:val="22"/>
          <w:szCs w:val="22"/>
          <w:u w:val="single"/>
        </w:rPr>
        <w:t>ANCE DE LAS OBRAS</w:t>
      </w:r>
    </w:p>
    <w:p w14:paraId="41C50F11" w14:textId="77777777" w:rsidR="00AC0DE3" w:rsidRPr="00870B92" w:rsidRDefault="00AC0DE3" w:rsidP="00870B92">
      <w:pPr>
        <w:pStyle w:val="Subttulo"/>
        <w:spacing w:line="360" w:lineRule="auto"/>
        <w:rPr>
          <w:rFonts w:ascii="Arial" w:hAnsi="Arial" w:cs="Arial"/>
          <w:sz w:val="22"/>
          <w:szCs w:val="22"/>
        </w:rPr>
      </w:pPr>
    </w:p>
    <w:p w14:paraId="3FDFE4B4" w14:textId="2D347037" w:rsidR="00341CAF" w:rsidRPr="00870B92" w:rsidRDefault="00341CAF" w:rsidP="00FF6A6A">
      <w:pPr>
        <w:pStyle w:val="Prrafodelista"/>
        <w:numPr>
          <w:ilvl w:val="0"/>
          <w:numId w:val="4"/>
        </w:numPr>
        <w:spacing w:line="360" w:lineRule="auto"/>
        <w:rPr>
          <w:rFonts w:ascii="Arial" w:hAnsi="Arial" w:cs="Arial"/>
          <w:b/>
          <w:spacing w:val="-3"/>
          <w:sz w:val="22"/>
          <w:szCs w:val="22"/>
        </w:rPr>
      </w:pPr>
      <w:bookmarkStart w:id="364" w:name="_Toc286311381"/>
      <w:bookmarkStart w:id="365" w:name="_Toc286312086"/>
      <w:r w:rsidRPr="00870B92">
        <w:rPr>
          <w:rFonts w:ascii="Arial" w:hAnsi="Arial" w:cs="Arial"/>
          <w:b/>
          <w:spacing w:val="-3"/>
          <w:sz w:val="22"/>
          <w:szCs w:val="22"/>
        </w:rPr>
        <w:t>Descripción de las obras</w:t>
      </w:r>
      <w:bookmarkEnd w:id="364"/>
      <w:bookmarkEnd w:id="365"/>
      <w:r w:rsidR="00FC0D40">
        <w:rPr>
          <w:rFonts w:ascii="Arial" w:hAnsi="Arial" w:cs="Arial"/>
          <w:b/>
          <w:spacing w:val="-3"/>
          <w:sz w:val="22"/>
          <w:szCs w:val="22"/>
        </w:rPr>
        <w:t>.</w:t>
      </w:r>
      <w:r w:rsidR="005921A9" w:rsidRPr="00870B92">
        <w:rPr>
          <w:rFonts w:ascii="Arial" w:hAnsi="Arial" w:cs="Arial"/>
          <w:b/>
          <w:spacing w:val="-3"/>
          <w:sz w:val="22"/>
          <w:szCs w:val="22"/>
        </w:rPr>
        <w:fldChar w:fldCharType="begin"/>
      </w:r>
      <w:r w:rsidR="00AC0DE3" w:rsidRPr="00870B92">
        <w:rPr>
          <w:rFonts w:ascii="Arial" w:hAnsi="Arial" w:cs="Arial"/>
          <w:sz w:val="22"/>
          <w:szCs w:val="22"/>
        </w:rPr>
        <w:instrText xml:space="preserve"> XE "</w:instrText>
      </w:r>
      <w:r w:rsidR="00AC0DE3" w:rsidRPr="00870B92">
        <w:rPr>
          <w:rFonts w:ascii="Arial" w:hAnsi="Arial" w:cs="Arial"/>
          <w:b/>
          <w:spacing w:val="-3"/>
          <w:sz w:val="22"/>
          <w:szCs w:val="22"/>
        </w:rPr>
        <w:instrText>Descripción de las obras</w:instrText>
      </w:r>
      <w:r w:rsidR="00AC0DE3" w:rsidRPr="00870B92">
        <w:rPr>
          <w:rFonts w:ascii="Arial" w:hAnsi="Arial" w:cs="Arial"/>
          <w:sz w:val="22"/>
          <w:szCs w:val="22"/>
        </w:rPr>
        <w:instrText xml:space="preserve">" </w:instrText>
      </w:r>
      <w:r w:rsidR="005921A9" w:rsidRPr="00870B92">
        <w:rPr>
          <w:rFonts w:ascii="Arial" w:hAnsi="Arial" w:cs="Arial"/>
          <w:b/>
          <w:spacing w:val="-3"/>
          <w:sz w:val="22"/>
          <w:szCs w:val="22"/>
        </w:rPr>
        <w:fldChar w:fldCharType="end"/>
      </w:r>
    </w:p>
    <w:p w14:paraId="385CE5BD" w14:textId="77777777" w:rsidR="00FC0D40" w:rsidRPr="00FC0D40" w:rsidRDefault="00FC0D40" w:rsidP="00FC0D40">
      <w:pPr>
        <w:pStyle w:val="Prrafodelista"/>
        <w:ind w:left="720"/>
        <w:rPr>
          <w:rFonts w:ascii="Arial" w:hAnsi="Arial" w:cs="Arial"/>
          <w:b/>
          <w:sz w:val="22"/>
          <w:szCs w:val="22"/>
        </w:rPr>
      </w:pPr>
    </w:p>
    <w:tbl>
      <w:tblPr>
        <w:tblW w:w="9670" w:type="dxa"/>
        <w:tblInd w:w="-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4"/>
        <w:gridCol w:w="2062"/>
        <w:gridCol w:w="1103"/>
        <w:gridCol w:w="995"/>
        <w:gridCol w:w="1418"/>
        <w:gridCol w:w="1717"/>
        <w:gridCol w:w="1651"/>
      </w:tblGrid>
      <w:tr w:rsidR="00FC0D40" w:rsidRPr="0056136B" w14:paraId="564AE841" w14:textId="77777777" w:rsidTr="0094680E">
        <w:trPr>
          <w:trHeight w:val="573"/>
        </w:trPr>
        <w:tc>
          <w:tcPr>
            <w:tcW w:w="724" w:type="dxa"/>
            <w:vMerge w:val="restart"/>
            <w:vAlign w:val="center"/>
          </w:tcPr>
          <w:p w14:paraId="5EE64D50" w14:textId="77777777" w:rsidR="00FC0D40" w:rsidRPr="00934B8F" w:rsidRDefault="00FC0D40" w:rsidP="0094680E">
            <w:pPr>
              <w:suppressAutoHyphens/>
              <w:spacing w:line="240" w:lineRule="auto"/>
              <w:jc w:val="center"/>
              <w:rPr>
                <w:rFonts w:ascii="Arial" w:hAnsi="Arial" w:cs="Arial"/>
                <w:b/>
                <w:iCs/>
                <w:sz w:val="20"/>
                <w:rPrChange w:id="366" w:author="Jorge Agustin Fernandez Pereira" w:date="2017-06-13T12:42:00Z">
                  <w:rPr>
                    <w:rFonts w:ascii="Arial" w:hAnsi="Arial" w:cs="Arial"/>
                    <w:iCs/>
                    <w:sz w:val="20"/>
                  </w:rPr>
                </w:rPrChange>
              </w:rPr>
            </w:pPr>
            <w:r w:rsidRPr="00934B8F">
              <w:rPr>
                <w:rFonts w:ascii="Arial" w:hAnsi="Arial" w:cs="Arial"/>
                <w:b/>
                <w:iCs/>
                <w:sz w:val="20"/>
                <w:rPrChange w:id="367" w:author="Jorge Agustin Fernandez Pereira" w:date="2017-06-13T12:42:00Z">
                  <w:rPr>
                    <w:rFonts w:ascii="Arial" w:hAnsi="Arial" w:cs="Arial"/>
                    <w:iCs/>
                    <w:sz w:val="20"/>
                  </w:rPr>
                </w:rPrChange>
              </w:rPr>
              <w:t>Lote</w:t>
            </w:r>
          </w:p>
        </w:tc>
        <w:tc>
          <w:tcPr>
            <w:tcW w:w="2062" w:type="dxa"/>
            <w:vMerge w:val="restart"/>
            <w:vAlign w:val="center"/>
          </w:tcPr>
          <w:p w14:paraId="4430E51B"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Descripción</w:t>
            </w:r>
          </w:p>
        </w:tc>
        <w:tc>
          <w:tcPr>
            <w:tcW w:w="1103" w:type="dxa"/>
            <w:vMerge w:val="restart"/>
            <w:vAlign w:val="center"/>
          </w:tcPr>
          <w:p w14:paraId="22D21DFE"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Unidad de Medida</w:t>
            </w:r>
          </w:p>
        </w:tc>
        <w:tc>
          <w:tcPr>
            <w:tcW w:w="995" w:type="dxa"/>
            <w:vMerge w:val="restart"/>
            <w:vAlign w:val="center"/>
          </w:tcPr>
          <w:p w14:paraId="71D5634D"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Cantidad</w:t>
            </w:r>
          </w:p>
        </w:tc>
        <w:tc>
          <w:tcPr>
            <w:tcW w:w="1418" w:type="dxa"/>
            <w:vMerge w:val="restart"/>
            <w:vAlign w:val="center"/>
          </w:tcPr>
          <w:p w14:paraId="224F6C7F"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Presentación</w:t>
            </w:r>
          </w:p>
        </w:tc>
        <w:tc>
          <w:tcPr>
            <w:tcW w:w="3368" w:type="dxa"/>
            <w:gridSpan w:val="2"/>
            <w:vAlign w:val="center"/>
          </w:tcPr>
          <w:p w14:paraId="5C0210C9"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Monto en guaraníes</w:t>
            </w:r>
          </w:p>
        </w:tc>
      </w:tr>
      <w:tr w:rsidR="00FC0D40" w:rsidRPr="0056136B" w14:paraId="2BB5AB72" w14:textId="77777777" w:rsidTr="0094680E">
        <w:trPr>
          <w:trHeight w:val="421"/>
        </w:trPr>
        <w:tc>
          <w:tcPr>
            <w:tcW w:w="724" w:type="dxa"/>
            <w:vMerge/>
            <w:vAlign w:val="center"/>
          </w:tcPr>
          <w:p w14:paraId="12BCDB69" w14:textId="77777777" w:rsidR="00FC0D40" w:rsidRPr="0056136B" w:rsidRDefault="00FC0D40" w:rsidP="0094680E">
            <w:pPr>
              <w:suppressAutoHyphens/>
              <w:spacing w:line="240" w:lineRule="auto"/>
              <w:jc w:val="center"/>
              <w:rPr>
                <w:rFonts w:ascii="Arial" w:hAnsi="Arial" w:cs="Arial"/>
                <w:iCs/>
                <w:sz w:val="22"/>
                <w:szCs w:val="22"/>
              </w:rPr>
            </w:pPr>
          </w:p>
        </w:tc>
        <w:tc>
          <w:tcPr>
            <w:tcW w:w="2062" w:type="dxa"/>
            <w:vMerge/>
            <w:vAlign w:val="center"/>
          </w:tcPr>
          <w:p w14:paraId="7239FDCB" w14:textId="77777777" w:rsidR="00FC0D40" w:rsidRPr="0056136B" w:rsidRDefault="00FC0D40" w:rsidP="0094680E">
            <w:pPr>
              <w:suppressAutoHyphens/>
              <w:spacing w:line="240" w:lineRule="auto"/>
              <w:jc w:val="center"/>
              <w:rPr>
                <w:rFonts w:ascii="Arial" w:hAnsi="Arial" w:cs="Arial"/>
                <w:iCs/>
                <w:sz w:val="22"/>
                <w:szCs w:val="22"/>
              </w:rPr>
            </w:pPr>
          </w:p>
        </w:tc>
        <w:tc>
          <w:tcPr>
            <w:tcW w:w="1103" w:type="dxa"/>
            <w:vMerge/>
            <w:vAlign w:val="center"/>
          </w:tcPr>
          <w:p w14:paraId="35CA4CDB" w14:textId="77777777" w:rsidR="00FC0D40" w:rsidRPr="0056136B" w:rsidRDefault="00FC0D40" w:rsidP="0094680E">
            <w:pPr>
              <w:suppressAutoHyphens/>
              <w:spacing w:line="240" w:lineRule="auto"/>
              <w:jc w:val="center"/>
              <w:rPr>
                <w:rFonts w:ascii="Arial" w:hAnsi="Arial" w:cs="Arial"/>
                <w:iCs/>
                <w:sz w:val="18"/>
                <w:szCs w:val="18"/>
              </w:rPr>
            </w:pPr>
          </w:p>
        </w:tc>
        <w:tc>
          <w:tcPr>
            <w:tcW w:w="995" w:type="dxa"/>
            <w:vMerge/>
            <w:vAlign w:val="center"/>
          </w:tcPr>
          <w:p w14:paraId="2CF34DFE" w14:textId="77777777" w:rsidR="00FC0D40" w:rsidRPr="0056136B" w:rsidRDefault="00FC0D40" w:rsidP="0094680E">
            <w:pPr>
              <w:suppressAutoHyphens/>
              <w:spacing w:line="240" w:lineRule="auto"/>
              <w:jc w:val="center"/>
              <w:rPr>
                <w:rFonts w:ascii="Arial" w:hAnsi="Arial" w:cs="Arial"/>
                <w:iCs/>
                <w:sz w:val="18"/>
                <w:szCs w:val="18"/>
              </w:rPr>
            </w:pPr>
          </w:p>
        </w:tc>
        <w:tc>
          <w:tcPr>
            <w:tcW w:w="1418" w:type="dxa"/>
            <w:vMerge/>
            <w:vAlign w:val="center"/>
          </w:tcPr>
          <w:p w14:paraId="0D03DA59" w14:textId="77777777" w:rsidR="00FC0D40" w:rsidRPr="0056136B" w:rsidRDefault="00FC0D40" w:rsidP="0094680E">
            <w:pPr>
              <w:suppressAutoHyphens/>
              <w:spacing w:line="240" w:lineRule="auto"/>
              <w:jc w:val="center"/>
              <w:rPr>
                <w:rFonts w:ascii="Arial" w:hAnsi="Arial" w:cs="Arial"/>
                <w:iCs/>
                <w:sz w:val="18"/>
                <w:szCs w:val="18"/>
              </w:rPr>
            </w:pPr>
          </w:p>
        </w:tc>
        <w:tc>
          <w:tcPr>
            <w:tcW w:w="1717" w:type="dxa"/>
            <w:vAlign w:val="center"/>
          </w:tcPr>
          <w:p w14:paraId="67DC5056"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Mínimo</w:t>
            </w:r>
          </w:p>
        </w:tc>
        <w:tc>
          <w:tcPr>
            <w:tcW w:w="1651" w:type="dxa"/>
            <w:vAlign w:val="center"/>
          </w:tcPr>
          <w:p w14:paraId="0A02E270"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Máximo</w:t>
            </w:r>
          </w:p>
        </w:tc>
      </w:tr>
      <w:tr w:rsidR="00FC0D40" w:rsidRPr="0056136B" w14:paraId="3C00D654" w14:textId="77777777" w:rsidTr="0094680E">
        <w:trPr>
          <w:trHeight w:val="1109"/>
        </w:trPr>
        <w:tc>
          <w:tcPr>
            <w:tcW w:w="724" w:type="dxa"/>
            <w:vAlign w:val="center"/>
          </w:tcPr>
          <w:p w14:paraId="737EF633"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1</w:t>
            </w:r>
          </w:p>
        </w:tc>
        <w:tc>
          <w:tcPr>
            <w:tcW w:w="2062" w:type="dxa"/>
            <w:vAlign w:val="center"/>
          </w:tcPr>
          <w:p w14:paraId="68B7EECC"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Excavación en la Toma de agua, y Remoción de sedimentos del Canal desde Embocadura Hasta San Antonio</w:t>
            </w:r>
          </w:p>
        </w:tc>
        <w:tc>
          <w:tcPr>
            <w:tcW w:w="1103" w:type="dxa"/>
            <w:vAlign w:val="center"/>
          </w:tcPr>
          <w:p w14:paraId="7350F414"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unidad</w:t>
            </w:r>
          </w:p>
        </w:tc>
        <w:tc>
          <w:tcPr>
            <w:tcW w:w="995" w:type="dxa"/>
            <w:vAlign w:val="center"/>
          </w:tcPr>
          <w:p w14:paraId="03B099A8"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1</w:t>
            </w:r>
          </w:p>
        </w:tc>
        <w:tc>
          <w:tcPr>
            <w:tcW w:w="1418" w:type="dxa"/>
            <w:vAlign w:val="center"/>
          </w:tcPr>
          <w:p w14:paraId="29037536"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Evento</w:t>
            </w:r>
          </w:p>
        </w:tc>
        <w:tc>
          <w:tcPr>
            <w:tcW w:w="1717" w:type="dxa"/>
            <w:vAlign w:val="center"/>
          </w:tcPr>
          <w:p w14:paraId="04B44E6B"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17.000.000.000</w:t>
            </w:r>
          </w:p>
        </w:tc>
        <w:tc>
          <w:tcPr>
            <w:tcW w:w="1651" w:type="dxa"/>
            <w:vAlign w:val="center"/>
          </w:tcPr>
          <w:p w14:paraId="14312262"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20.000.000.000</w:t>
            </w:r>
          </w:p>
        </w:tc>
      </w:tr>
      <w:tr w:rsidR="00FC0D40" w:rsidRPr="0056136B" w14:paraId="04490FE0" w14:textId="77777777" w:rsidTr="0094680E">
        <w:trPr>
          <w:trHeight w:val="1109"/>
        </w:trPr>
        <w:tc>
          <w:tcPr>
            <w:tcW w:w="724" w:type="dxa"/>
            <w:vAlign w:val="center"/>
          </w:tcPr>
          <w:p w14:paraId="072B2E5C"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2</w:t>
            </w:r>
          </w:p>
        </w:tc>
        <w:tc>
          <w:tcPr>
            <w:tcW w:w="2062" w:type="dxa"/>
            <w:vAlign w:val="center"/>
          </w:tcPr>
          <w:p w14:paraId="1E9E2ABC" w14:textId="3544BEFE" w:rsidR="00FC0D40" w:rsidRPr="0056136B" w:rsidRDefault="00FC0D40" w:rsidP="007209B9">
            <w:pPr>
              <w:suppressAutoHyphens/>
              <w:spacing w:line="240" w:lineRule="auto"/>
              <w:rPr>
                <w:rFonts w:ascii="Arial" w:hAnsi="Arial" w:cs="Arial"/>
                <w:iCs/>
                <w:sz w:val="20"/>
              </w:rPr>
            </w:pPr>
            <w:r w:rsidRPr="0056136B">
              <w:rPr>
                <w:rFonts w:ascii="Arial" w:hAnsi="Arial" w:cs="Arial"/>
                <w:iCs/>
                <w:sz w:val="20"/>
              </w:rPr>
              <w:t>Limpieza de Cau</w:t>
            </w:r>
            <w:r w:rsidR="007209B9">
              <w:rPr>
                <w:rFonts w:ascii="Arial" w:hAnsi="Arial" w:cs="Arial"/>
                <w:iCs/>
                <w:sz w:val="20"/>
              </w:rPr>
              <w:t>c</w:t>
            </w:r>
            <w:r w:rsidRPr="0056136B">
              <w:rPr>
                <w:rFonts w:ascii="Arial" w:hAnsi="Arial" w:cs="Arial"/>
                <w:iCs/>
                <w:sz w:val="20"/>
              </w:rPr>
              <w:t>es y Cañadas</w:t>
            </w:r>
          </w:p>
        </w:tc>
        <w:tc>
          <w:tcPr>
            <w:tcW w:w="1103" w:type="dxa"/>
            <w:vAlign w:val="center"/>
          </w:tcPr>
          <w:p w14:paraId="34DA2153"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unidad</w:t>
            </w:r>
          </w:p>
        </w:tc>
        <w:tc>
          <w:tcPr>
            <w:tcW w:w="995" w:type="dxa"/>
            <w:vAlign w:val="center"/>
          </w:tcPr>
          <w:p w14:paraId="2F3D3B61"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1</w:t>
            </w:r>
          </w:p>
        </w:tc>
        <w:tc>
          <w:tcPr>
            <w:tcW w:w="1418" w:type="dxa"/>
            <w:vAlign w:val="center"/>
          </w:tcPr>
          <w:p w14:paraId="5B1BC3FD"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Evento</w:t>
            </w:r>
          </w:p>
        </w:tc>
        <w:tc>
          <w:tcPr>
            <w:tcW w:w="1717" w:type="dxa"/>
            <w:vAlign w:val="center"/>
          </w:tcPr>
          <w:p w14:paraId="533AB340"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14.000.000.000</w:t>
            </w:r>
          </w:p>
        </w:tc>
        <w:tc>
          <w:tcPr>
            <w:tcW w:w="1651" w:type="dxa"/>
            <w:vAlign w:val="center"/>
          </w:tcPr>
          <w:p w14:paraId="0DFB7F23"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16.000.000.000</w:t>
            </w:r>
          </w:p>
        </w:tc>
      </w:tr>
      <w:tr w:rsidR="00FC0D40" w:rsidRPr="0056136B" w14:paraId="41EA4C20" w14:textId="77777777" w:rsidTr="0094680E">
        <w:trPr>
          <w:trHeight w:val="1109"/>
        </w:trPr>
        <w:tc>
          <w:tcPr>
            <w:tcW w:w="724" w:type="dxa"/>
            <w:vAlign w:val="center"/>
          </w:tcPr>
          <w:p w14:paraId="01F2B3A9" w14:textId="77777777" w:rsidR="00FC0D40" w:rsidRPr="0056136B" w:rsidRDefault="00FC0D40" w:rsidP="0094680E">
            <w:pPr>
              <w:suppressAutoHyphens/>
              <w:spacing w:line="240" w:lineRule="auto"/>
              <w:jc w:val="center"/>
              <w:rPr>
                <w:rFonts w:ascii="Arial" w:hAnsi="Arial" w:cs="Arial"/>
                <w:iCs/>
                <w:sz w:val="22"/>
                <w:szCs w:val="22"/>
              </w:rPr>
            </w:pPr>
            <w:r w:rsidRPr="0056136B">
              <w:rPr>
                <w:rFonts w:ascii="Arial" w:hAnsi="Arial" w:cs="Arial"/>
                <w:iCs/>
                <w:sz w:val="22"/>
                <w:szCs w:val="22"/>
              </w:rPr>
              <w:t>3</w:t>
            </w:r>
          </w:p>
        </w:tc>
        <w:tc>
          <w:tcPr>
            <w:tcW w:w="2062" w:type="dxa"/>
            <w:vAlign w:val="center"/>
          </w:tcPr>
          <w:p w14:paraId="56E2FF1C"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Obras Complementarias y de Contingencia</w:t>
            </w:r>
          </w:p>
          <w:p w14:paraId="5D61AF29" w14:textId="77777777" w:rsidR="00FC0D40" w:rsidRPr="0056136B" w:rsidRDefault="00FC0D40" w:rsidP="0094680E">
            <w:pPr>
              <w:suppressAutoHyphens/>
              <w:spacing w:line="240" w:lineRule="auto"/>
              <w:rPr>
                <w:rFonts w:ascii="Arial" w:hAnsi="Arial" w:cs="Arial"/>
                <w:iCs/>
                <w:sz w:val="20"/>
              </w:rPr>
            </w:pPr>
          </w:p>
        </w:tc>
        <w:tc>
          <w:tcPr>
            <w:tcW w:w="1103" w:type="dxa"/>
            <w:vAlign w:val="center"/>
          </w:tcPr>
          <w:p w14:paraId="0789AE83"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unidad</w:t>
            </w:r>
          </w:p>
        </w:tc>
        <w:tc>
          <w:tcPr>
            <w:tcW w:w="995" w:type="dxa"/>
            <w:vAlign w:val="center"/>
          </w:tcPr>
          <w:p w14:paraId="47F8794F"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1</w:t>
            </w:r>
          </w:p>
        </w:tc>
        <w:tc>
          <w:tcPr>
            <w:tcW w:w="1418" w:type="dxa"/>
            <w:vAlign w:val="center"/>
          </w:tcPr>
          <w:p w14:paraId="22529B80" w14:textId="77777777" w:rsidR="00FC0D40" w:rsidRPr="0056136B" w:rsidRDefault="00FC0D40" w:rsidP="0094680E">
            <w:pPr>
              <w:suppressAutoHyphens/>
              <w:spacing w:line="240" w:lineRule="auto"/>
              <w:jc w:val="center"/>
              <w:rPr>
                <w:rFonts w:ascii="Arial" w:hAnsi="Arial" w:cs="Arial"/>
                <w:iCs/>
                <w:sz w:val="18"/>
                <w:szCs w:val="18"/>
              </w:rPr>
            </w:pPr>
            <w:r w:rsidRPr="0056136B">
              <w:rPr>
                <w:rFonts w:ascii="Arial" w:hAnsi="Arial" w:cs="Arial"/>
                <w:iCs/>
                <w:sz w:val="18"/>
                <w:szCs w:val="18"/>
              </w:rPr>
              <w:t>Evento</w:t>
            </w:r>
          </w:p>
        </w:tc>
        <w:tc>
          <w:tcPr>
            <w:tcW w:w="1717" w:type="dxa"/>
            <w:vAlign w:val="center"/>
          </w:tcPr>
          <w:p w14:paraId="56244222"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14.000.000.000</w:t>
            </w:r>
          </w:p>
        </w:tc>
        <w:tc>
          <w:tcPr>
            <w:tcW w:w="1651" w:type="dxa"/>
            <w:vAlign w:val="center"/>
          </w:tcPr>
          <w:p w14:paraId="4809FAE0" w14:textId="77777777" w:rsidR="00FC0D40" w:rsidRPr="0056136B" w:rsidRDefault="00FC0D40" w:rsidP="0094680E">
            <w:pPr>
              <w:suppressAutoHyphens/>
              <w:spacing w:line="240" w:lineRule="auto"/>
              <w:rPr>
                <w:rFonts w:ascii="Arial" w:hAnsi="Arial" w:cs="Arial"/>
                <w:iCs/>
                <w:sz w:val="20"/>
              </w:rPr>
            </w:pPr>
            <w:r w:rsidRPr="0056136B">
              <w:rPr>
                <w:rFonts w:ascii="Arial" w:hAnsi="Arial" w:cs="Arial"/>
                <w:iCs/>
                <w:sz w:val="20"/>
              </w:rPr>
              <w:t>16.000.000.000</w:t>
            </w:r>
          </w:p>
        </w:tc>
      </w:tr>
    </w:tbl>
    <w:p w14:paraId="6228D700" w14:textId="77777777" w:rsidR="00FC0D40" w:rsidRPr="00FC0D40" w:rsidRDefault="00FC0D40" w:rsidP="00FC0D40">
      <w:pPr>
        <w:pStyle w:val="Prrafodelista"/>
        <w:spacing w:line="0" w:lineRule="atLeast"/>
        <w:ind w:left="720"/>
        <w:rPr>
          <w:rFonts w:ascii="Arial" w:hAnsi="Arial" w:cs="Arial"/>
          <w:b/>
          <w:sz w:val="22"/>
          <w:szCs w:val="22"/>
        </w:rPr>
      </w:pPr>
    </w:p>
    <w:p w14:paraId="54773EEA" w14:textId="6BF0F09A" w:rsidR="00FC0D40" w:rsidRPr="00FC0D40" w:rsidRDefault="00FC0D40" w:rsidP="00FC0D40">
      <w:pPr>
        <w:pStyle w:val="Prrafodelista"/>
        <w:spacing w:line="0" w:lineRule="atLeast"/>
        <w:ind w:left="720"/>
        <w:rPr>
          <w:rFonts w:ascii="Arial" w:hAnsi="Arial" w:cs="Arial"/>
          <w:b/>
          <w:sz w:val="22"/>
          <w:szCs w:val="22"/>
        </w:rPr>
      </w:pPr>
      <w:r w:rsidRPr="00934B8F">
        <w:rPr>
          <w:rFonts w:ascii="Arial" w:hAnsi="Arial" w:cs="Arial"/>
          <w:b/>
          <w:sz w:val="22"/>
          <w:szCs w:val="22"/>
        </w:rPr>
        <w:t>Plazo de la Obra: 180 días</w:t>
      </w:r>
      <w:ins w:id="368" w:author="Juan" w:date="2017-06-13T10:07:00Z">
        <w:r w:rsidR="002C5B71">
          <w:rPr>
            <w:rFonts w:ascii="Arial" w:hAnsi="Arial" w:cs="Arial"/>
            <w:b/>
            <w:sz w:val="22"/>
            <w:szCs w:val="22"/>
          </w:rPr>
          <w:t>, una vez obtenida la DIA</w:t>
        </w:r>
      </w:ins>
      <w:ins w:id="369" w:author="Jorge Agustin Fernandez Pereira" w:date="2017-06-13T12:42:00Z">
        <w:r w:rsidR="00934B8F">
          <w:rPr>
            <w:rFonts w:ascii="Arial" w:hAnsi="Arial" w:cs="Arial"/>
            <w:b/>
            <w:sz w:val="22"/>
            <w:szCs w:val="22"/>
          </w:rPr>
          <w:t>.</w:t>
        </w:r>
      </w:ins>
    </w:p>
    <w:p w14:paraId="1B6245CC" w14:textId="18A5BA90" w:rsidR="00A1154F" w:rsidRDefault="00A1154F" w:rsidP="00870B92">
      <w:pPr>
        <w:spacing w:line="360" w:lineRule="auto"/>
        <w:ind w:left="1440"/>
        <w:rPr>
          <w:ins w:id="370" w:author="Juan" w:date="2017-06-13T08:02:00Z"/>
          <w:rFonts w:ascii="Arial" w:hAnsi="Arial" w:cs="Arial"/>
          <w:sz w:val="22"/>
          <w:szCs w:val="22"/>
        </w:rPr>
      </w:pPr>
    </w:p>
    <w:p w14:paraId="28F2E88D" w14:textId="292452B3" w:rsidR="00EF4C94" w:rsidRDefault="00EF4C94" w:rsidP="00870B92">
      <w:pPr>
        <w:spacing w:line="360" w:lineRule="auto"/>
        <w:ind w:left="1440"/>
        <w:rPr>
          <w:ins w:id="371" w:author="Juan" w:date="2017-06-13T08:02:00Z"/>
          <w:rFonts w:ascii="Arial" w:hAnsi="Arial" w:cs="Arial"/>
          <w:sz w:val="22"/>
          <w:szCs w:val="22"/>
        </w:rPr>
      </w:pPr>
    </w:p>
    <w:p w14:paraId="71856C86" w14:textId="3523AB5D" w:rsidR="00EF4C94" w:rsidDel="00EF4C94" w:rsidRDefault="00EF4C94" w:rsidP="00870B92">
      <w:pPr>
        <w:spacing w:line="360" w:lineRule="auto"/>
        <w:ind w:left="1440"/>
        <w:rPr>
          <w:del w:id="372" w:author="Juan" w:date="2017-06-13T08:03:00Z"/>
          <w:rFonts w:ascii="Arial" w:hAnsi="Arial" w:cs="Arial"/>
          <w:sz w:val="22"/>
          <w:szCs w:val="22"/>
        </w:rPr>
      </w:pPr>
    </w:p>
    <w:p w14:paraId="6355F52F" w14:textId="77777777" w:rsidR="00FC0D40" w:rsidRPr="0056136B" w:rsidRDefault="00FC0D40" w:rsidP="00FC0D40">
      <w:pPr>
        <w:tabs>
          <w:tab w:val="left" w:pos="680"/>
        </w:tabs>
        <w:spacing w:line="0" w:lineRule="atLeast"/>
        <w:rPr>
          <w:rFonts w:ascii="Arial" w:hAnsi="Arial" w:cs="Arial"/>
          <w:b/>
          <w:sz w:val="22"/>
          <w:szCs w:val="22"/>
        </w:rPr>
      </w:pPr>
      <w:r w:rsidRPr="0056136B">
        <w:rPr>
          <w:rFonts w:ascii="Arial" w:hAnsi="Arial" w:cs="Arial"/>
          <w:b/>
          <w:sz w:val="22"/>
          <w:szCs w:val="22"/>
        </w:rPr>
        <w:t>1-</w:t>
      </w:r>
      <w:r w:rsidRPr="0056136B">
        <w:rPr>
          <w:rFonts w:ascii="Arial" w:hAnsi="Arial" w:cs="Arial"/>
          <w:sz w:val="22"/>
          <w:szCs w:val="22"/>
        </w:rPr>
        <w:tab/>
      </w:r>
      <w:r w:rsidRPr="0056136B">
        <w:rPr>
          <w:rFonts w:ascii="Arial" w:hAnsi="Arial" w:cs="Arial"/>
          <w:b/>
          <w:sz w:val="22"/>
          <w:szCs w:val="22"/>
        </w:rPr>
        <w:t>DESCRIPCION GENERAL DE LAS OBRAS</w:t>
      </w:r>
    </w:p>
    <w:p w14:paraId="73AC08FA" w14:textId="77777777" w:rsidR="00FC0D40" w:rsidRPr="0056136B" w:rsidRDefault="00FC0D40" w:rsidP="00FC0D40">
      <w:pPr>
        <w:spacing w:line="235" w:lineRule="auto"/>
        <w:ind w:left="560"/>
        <w:rPr>
          <w:rFonts w:ascii="Arial" w:hAnsi="Arial" w:cs="Arial"/>
          <w:sz w:val="22"/>
          <w:szCs w:val="22"/>
        </w:rPr>
      </w:pPr>
    </w:p>
    <w:p w14:paraId="159F436C" w14:textId="77777777" w:rsidR="00934B8F" w:rsidRDefault="00FC0D40" w:rsidP="00FC0D40">
      <w:pPr>
        <w:spacing w:line="235" w:lineRule="auto"/>
        <w:ind w:left="560"/>
        <w:rPr>
          <w:ins w:id="373" w:author="Jorge Agustin Fernandez Pereira" w:date="2017-06-13T12:43:00Z"/>
          <w:rFonts w:ascii="Arial" w:hAnsi="Arial" w:cs="Arial"/>
        </w:rPr>
      </w:pPr>
      <w:r w:rsidRPr="0056136B">
        <w:rPr>
          <w:rFonts w:ascii="Arial" w:hAnsi="Arial" w:cs="Arial"/>
        </w:rPr>
        <w:t xml:space="preserve">Los trabajos abarcan un frente de más de </w:t>
      </w:r>
      <w:r w:rsidRPr="0056136B">
        <w:rPr>
          <w:rFonts w:ascii="Arial" w:hAnsi="Arial" w:cs="Arial"/>
          <w:b/>
          <w:bCs/>
        </w:rPr>
        <w:t xml:space="preserve">350 km </w:t>
      </w:r>
      <w:r w:rsidRPr="0056136B">
        <w:rPr>
          <w:rFonts w:ascii="Arial" w:hAnsi="Arial" w:cs="Arial"/>
        </w:rPr>
        <w:t xml:space="preserve">en línea recta desde Pozo Hondo hasta la comunidad de General Díaz. Los mismos consistirán principalmente en la remoción de sedimentos del canal, Tramo Embocadura – San Antonio, con secciones que oscilan de 20 a 40 metros de ancho,  y de profundidad variable, la excavación continua en la Toma de agua del Rio Pilcomayo será en zona de Embocadura; limpieza y profundización de cañadas, profundización paleo cauce, desde San Antonio hasta la zona de  Gral. Díaz, con secciones que oscilan de 10 a 20 metros de ancho de solera y profundidad variable de acuerdo a las mediciones topográficas previas a ser autorizadas por la firma Fiscalizadora, para lograr una pendiente relativamente uniforme. También se realizará la reparación y construcción de camino alternativo donde indique la fiscalización hasta un máximo de 50 km. El movimiento del suelo en cada tramo (lote 1 y lote2) que conlleva la remoción, limpieza, profundización de cañadas, cauces y paleocauces, excavación de canales, equivale a alrededor de 2.000.000 m3. </w:t>
      </w:r>
    </w:p>
    <w:p w14:paraId="76549A2F" w14:textId="77777777" w:rsidR="00934B8F" w:rsidRDefault="00934B8F" w:rsidP="00FC0D40">
      <w:pPr>
        <w:spacing w:line="235" w:lineRule="auto"/>
        <w:ind w:left="560"/>
        <w:rPr>
          <w:ins w:id="374" w:author="Jorge Agustin Fernandez Pereira" w:date="2017-06-13T12:43:00Z"/>
          <w:rFonts w:ascii="Arial" w:hAnsi="Arial" w:cs="Arial"/>
        </w:rPr>
      </w:pPr>
    </w:p>
    <w:p w14:paraId="29E15728" w14:textId="46C107CA" w:rsidR="00FC0D40" w:rsidRPr="0056136B" w:rsidRDefault="00FC0D40" w:rsidP="00FC0D40">
      <w:pPr>
        <w:spacing w:line="235" w:lineRule="auto"/>
        <w:ind w:left="560"/>
        <w:rPr>
          <w:rFonts w:ascii="Arial" w:hAnsi="Arial" w:cs="Arial"/>
        </w:rPr>
      </w:pPr>
      <w:r w:rsidRPr="0056136B">
        <w:rPr>
          <w:rFonts w:ascii="Arial" w:hAnsi="Arial" w:cs="Arial"/>
        </w:rPr>
        <w:t>Así mismo, como medida de contingencia se realizará el refuerzo  del muro de protección de las comunidades vulnerables tales, terraplén para caminos vecinales, tajamares, pozos profundos, pasos subfluvial en cortes de caminos de las diferentes comunidades afectadas, y comunidades indígenas vulnerables a ser identificadas y ordenadas por la fiscalización en los tramos indicados, se prevé  la construcción de pozos y tajamares en localidades vulnerables a ser indicadas por la firma fiscalizadora, también se construirá pasos especiales subfluviales en las interferencias de caminos vecinales sobre el cauce donde atraviese dichos caminos vecinales. También se incluye la construcción de alcantarilla simple y doble.</w:t>
      </w:r>
    </w:p>
    <w:p w14:paraId="44D96895" w14:textId="77777777" w:rsidR="00FC0D40" w:rsidRPr="0056136B" w:rsidRDefault="00FC0D40" w:rsidP="00FC0D40">
      <w:pPr>
        <w:spacing w:line="235" w:lineRule="auto"/>
        <w:ind w:left="560"/>
        <w:rPr>
          <w:rFonts w:ascii="Arial" w:hAnsi="Arial" w:cs="Arial"/>
        </w:rPr>
      </w:pPr>
    </w:p>
    <w:p w14:paraId="04481E82" w14:textId="77777777" w:rsidR="00934B8F" w:rsidRDefault="00934B8F" w:rsidP="00FC0D40">
      <w:pPr>
        <w:spacing w:line="235" w:lineRule="auto"/>
        <w:ind w:left="560"/>
        <w:rPr>
          <w:ins w:id="375" w:author="Jorge Agustin Fernandez Pereira" w:date="2017-06-13T12:43:00Z"/>
          <w:rFonts w:ascii="Arial" w:hAnsi="Arial" w:cs="Arial"/>
        </w:rPr>
      </w:pPr>
    </w:p>
    <w:p w14:paraId="08210ED7" w14:textId="77777777" w:rsidR="00934B8F" w:rsidRDefault="00934B8F" w:rsidP="00FC0D40">
      <w:pPr>
        <w:spacing w:line="235" w:lineRule="auto"/>
        <w:ind w:left="560"/>
        <w:rPr>
          <w:ins w:id="376" w:author="Jorge Agustin Fernandez Pereira" w:date="2017-06-13T12:43:00Z"/>
          <w:rFonts w:ascii="Arial" w:hAnsi="Arial" w:cs="Arial"/>
        </w:rPr>
      </w:pPr>
    </w:p>
    <w:p w14:paraId="638DE7CE" w14:textId="5806636C" w:rsidR="00FC0D40" w:rsidRPr="0056136B" w:rsidRDefault="00FC0D40" w:rsidP="00FC0D40">
      <w:pPr>
        <w:spacing w:line="235" w:lineRule="auto"/>
        <w:ind w:left="560"/>
        <w:rPr>
          <w:rFonts w:ascii="Arial" w:hAnsi="Arial" w:cs="Arial"/>
        </w:rPr>
      </w:pPr>
      <w:r w:rsidRPr="0056136B">
        <w:rPr>
          <w:rFonts w:ascii="Arial" w:hAnsi="Arial" w:cs="Arial"/>
        </w:rPr>
        <w:lastRenderedPageBreak/>
        <w:t>Los trabajos a ser contratados consisten:</w:t>
      </w:r>
    </w:p>
    <w:p w14:paraId="5602B535" w14:textId="77777777" w:rsidR="00FC0D40" w:rsidRPr="0056136B" w:rsidRDefault="00FC0D40" w:rsidP="00FC0D40">
      <w:pPr>
        <w:spacing w:line="235" w:lineRule="auto"/>
        <w:ind w:left="560"/>
        <w:rPr>
          <w:rFonts w:ascii="Arial" w:hAnsi="Arial" w:cs="Arial"/>
        </w:rPr>
      </w:pPr>
    </w:p>
    <w:p w14:paraId="40EE9742" w14:textId="77777777" w:rsidR="00FC0D40" w:rsidRPr="0056136B" w:rsidRDefault="00FC0D40" w:rsidP="00FC0D40">
      <w:pPr>
        <w:spacing w:line="235" w:lineRule="auto"/>
        <w:ind w:left="560"/>
        <w:rPr>
          <w:rFonts w:ascii="Arial" w:hAnsi="Arial" w:cs="Arial"/>
          <w:b/>
        </w:rPr>
      </w:pPr>
      <w:r w:rsidRPr="0056136B">
        <w:rPr>
          <w:rFonts w:ascii="Arial" w:hAnsi="Arial" w:cs="Arial"/>
          <w:b/>
        </w:rPr>
        <w:t>LOTE 1</w:t>
      </w:r>
    </w:p>
    <w:p w14:paraId="1C2D9320" w14:textId="77777777" w:rsidR="00FC0D40" w:rsidRPr="0056136B" w:rsidRDefault="00FC0D40" w:rsidP="00FC0D40">
      <w:pPr>
        <w:spacing w:line="126" w:lineRule="exact"/>
        <w:rPr>
          <w:rFonts w:ascii="Arial" w:hAnsi="Arial" w:cs="Arial"/>
        </w:rPr>
      </w:pPr>
    </w:p>
    <w:p w14:paraId="1B71E56E" w14:textId="77777777" w:rsidR="00FC0D40" w:rsidRPr="0056136B" w:rsidRDefault="00FC0D40" w:rsidP="00324438">
      <w:pPr>
        <w:widowControl/>
        <w:numPr>
          <w:ilvl w:val="0"/>
          <w:numId w:val="27"/>
        </w:numPr>
        <w:tabs>
          <w:tab w:val="left" w:pos="1440"/>
        </w:tabs>
        <w:adjustRightInd/>
        <w:spacing w:line="0" w:lineRule="atLeast"/>
        <w:ind w:left="1440" w:hanging="880"/>
        <w:textAlignment w:val="auto"/>
        <w:rPr>
          <w:rFonts w:ascii="Arial" w:hAnsi="Arial" w:cs="Arial"/>
        </w:rPr>
      </w:pPr>
      <w:r w:rsidRPr="0056136B">
        <w:rPr>
          <w:rFonts w:ascii="Arial" w:hAnsi="Arial" w:cs="Arial"/>
          <w:b/>
        </w:rPr>
        <w:t>Movilización en zona canal paraguayo, "Embocadura”</w:t>
      </w:r>
    </w:p>
    <w:p w14:paraId="7B7B6647" w14:textId="77777777" w:rsidR="00FC0D40" w:rsidRPr="0056136B" w:rsidRDefault="00FC0D40" w:rsidP="00324438">
      <w:pPr>
        <w:widowControl/>
        <w:numPr>
          <w:ilvl w:val="0"/>
          <w:numId w:val="27"/>
        </w:numPr>
        <w:tabs>
          <w:tab w:val="left" w:pos="1440"/>
        </w:tabs>
        <w:adjustRightInd/>
        <w:spacing w:line="0" w:lineRule="atLeast"/>
        <w:ind w:left="1440" w:hanging="880"/>
        <w:textAlignment w:val="auto"/>
        <w:rPr>
          <w:rFonts w:ascii="Arial" w:hAnsi="Arial" w:cs="Arial"/>
        </w:rPr>
      </w:pPr>
      <w:r w:rsidRPr="0056136B">
        <w:rPr>
          <w:rFonts w:ascii="Arial" w:hAnsi="Arial" w:cs="Arial"/>
          <w:b/>
        </w:rPr>
        <w:t xml:space="preserve">Excavación de Canal para la Toma de agua </w:t>
      </w:r>
      <w:r w:rsidRPr="0056136B">
        <w:rPr>
          <w:rFonts w:ascii="Arial" w:hAnsi="Arial" w:cs="Arial"/>
        </w:rPr>
        <w:t>y disposición adecuada de los sedimentos, en una longitud, según indique la firma fiscalizadora</w:t>
      </w:r>
    </w:p>
    <w:p w14:paraId="480FB046" w14:textId="77777777" w:rsidR="00FC0D40" w:rsidRPr="0056136B" w:rsidRDefault="00FC0D40" w:rsidP="00324438">
      <w:pPr>
        <w:widowControl/>
        <w:numPr>
          <w:ilvl w:val="0"/>
          <w:numId w:val="27"/>
        </w:numPr>
        <w:tabs>
          <w:tab w:val="left" w:pos="1440"/>
        </w:tabs>
        <w:adjustRightInd/>
        <w:spacing w:line="0" w:lineRule="atLeast"/>
        <w:ind w:left="1440" w:hanging="880"/>
        <w:textAlignment w:val="auto"/>
        <w:rPr>
          <w:rFonts w:ascii="Arial" w:hAnsi="Arial" w:cs="Arial"/>
        </w:rPr>
      </w:pPr>
      <w:r w:rsidRPr="0056136B">
        <w:rPr>
          <w:rFonts w:ascii="Arial" w:hAnsi="Arial" w:cs="Arial"/>
          <w:b/>
        </w:rPr>
        <w:t xml:space="preserve">Remoción de sedimentos del canal: </w:t>
      </w:r>
      <w:r w:rsidRPr="0056136B">
        <w:rPr>
          <w:rFonts w:ascii="Arial" w:hAnsi="Arial" w:cs="Arial"/>
        </w:rPr>
        <w:t>Consiste en la remoción de sedimento, desde la</w:t>
      </w:r>
      <w:r w:rsidRPr="0056136B">
        <w:rPr>
          <w:rFonts w:ascii="Arial" w:hAnsi="Arial" w:cs="Arial"/>
          <w:b/>
        </w:rPr>
        <w:t xml:space="preserve"> </w:t>
      </w:r>
      <w:r w:rsidRPr="0056136B">
        <w:rPr>
          <w:rFonts w:ascii="Arial" w:hAnsi="Arial" w:cs="Arial"/>
        </w:rPr>
        <w:t>Embocadura hasta el lugar conocido como San Antonio, en una longitud según indique la firma fiscalizadora. El volumen estimado corresponde a un ancho de solera variable de 20 a 40 m. (de ancho) y de profundad variable.</w:t>
      </w:r>
    </w:p>
    <w:p w14:paraId="1CEA3849" w14:textId="7D6E359E" w:rsidR="00FC0D40" w:rsidRPr="0056136B" w:rsidRDefault="00FC0D40" w:rsidP="00324438">
      <w:pPr>
        <w:widowControl/>
        <w:numPr>
          <w:ilvl w:val="0"/>
          <w:numId w:val="27"/>
        </w:numPr>
        <w:tabs>
          <w:tab w:val="left" w:pos="1440"/>
        </w:tabs>
        <w:adjustRightInd/>
        <w:spacing w:line="0" w:lineRule="atLeast"/>
        <w:ind w:left="1440" w:hanging="880"/>
        <w:textAlignment w:val="auto"/>
        <w:rPr>
          <w:rFonts w:ascii="Arial" w:hAnsi="Arial" w:cs="Arial"/>
        </w:rPr>
      </w:pPr>
      <w:r w:rsidRPr="0056136B">
        <w:rPr>
          <w:rFonts w:ascii="Arial" w:hAnsi="Arial" w:cs="Arial"/>
          <w:b/>
        </w:rPr>
        <w:t>Rectificación de meandros</w:t>
      </w:r>
      <w:r w:rsidRPr="0056136B">
        <w:rPr>
          <w:rFonts w:ascii="Arial" w:hAnsi="Arial" w:cs="Arial"/>
        </w:rPr>
        <w:t xml:space="preserve"> y control de erosión con colocación de diques</w:t>
      </w:r>
      <w:r w:rsidR="00E71353">
        <w:rPr>
          <w:rFonts w:ascii="Arial" w:hAnsi="Arial" w:cs="Arial"/>
        </w:rPr>
        <w:t>,</w:t>
      </w:r>
      <w:r w:rsidRPr="0056136B">
        <w:rPr>
          <w:rFonts w:ascii="Arial" w:hAnsi="Arial" w:cs="Arial"/>
        </w:rPr>
        <w:t xml:space="preserve"> </w:t>
      </w:r>
      <w:r w:rsidR="00E71353">
        <w:rPr>
          <w:rFonts w:ascii="Arial" w:hAnsi="Arial" w:cs="Arial"/>
        </w:rPr>
        <w:t>formados por paneles interconectados, ó moldes prefabricados</w:t>
      </w:r>
      <w:r w:rsidRPr="0056136B">
        <w:rPr>
          <w:rFonts w:ascii="Arial" w:hAnsi="Arial" w:cs="Arial"/>
        </w:rPr>
        <w:t>, medidos en volumen</w:t>
      </w:r>
      <w:r w:rsidR="00B451E3">
        <w:rPr>
          <w:rFonts w:ascii="Arial" w:hAnsi="Arial" w:cs="Arial"/>
        </w:rPr>
        <w:t>. La</w:t>
      </w:r>
      <w:r w:rsidRPr="0056136B">
        <w:rPr>
          <w:rFonts w:ascii="Arial" w:hAnsi="Arial" w:cs="Arial"/>
        </w:rPr>
        <w:t xml:space="preserve"> rectificación y corrección de meandros, se harán a través de la construcción de </w:t>
      </w:r>
      <w:r w:rsidR="00B451E3">
        <w:rPr>
          <w:rFonts w:ascii="Arial" w:hAnsi="Arial" w:cs="Arial"/>
        </w:rPr>
        <w:t>e</w:t>
      </w:r>
      <w:r w:rsidRPr="0056136B">
        <w:rPr>
          <w:rFonts w:ascii="Arial" w:hAnsi="Arial" w:cs="Arial"/>
        </w:rPr>
        <w:t xml:space="preserve">spigones, estos espigones podrán ser construidos de </w:t>
      </w:r>
      <w:r w:rsidR="00E71353">
        <w:rPr>
          <w:rFonts w:ascii="Arial" w:hAnsi="Arial" w:cs="Arial"/>
        </w:rPr>
        <w:t>paneles ó moldes prefabricados, interconectados entre sí</w:t>
      </w:r>
      <w:r w:rsidRPr="0056136B">
        <w:rPr>
          <w:rFonts w:ascii="Arial" w:hAnsi="Arial" w:cs="Arial"/>
        </w:rPr>
        <w:t>, y serán distribuidos de acuerdo a la amplitud y el grado de desarrollo de cada meandro critico</w:t>
      </w:r>
      <w:r w:rsidR="00B451E3">
        <w:rPr>
          <w:rFonts w:ascii="Arial" w:hAnsi="Arial" w:cs="Arial"/>
        </w:rPr>
        <w:t>,</w:t>
      </w:r>
      <w:r w:rsidRPr="0056136B">
        <w:rPr>
          <w:rFonts w:ascii="Arial" w:hAnsi="Arial" w:cs="Arial"/>
        </w:rPr>
        <w:t xml:space="preserve"> identificado por la firma fiscalizadora. Los Planos de detalle serán provistos por la firma fiscalizadora en base a la Topografía/batimetría detallada de cada meandro</w:t>
      </w:r>
    </w:p>
    <w:p w14:paraId="607E0D9A" w14:textId="77777777" w:rsidR="00FC0D40" w:rsidRPr="0056136B" w:rsidRDefault="00FC0D40" w:rsidP="00FC0D40">
      <w:pPr>
        <w:tabs>
          <w:tab w:val="left" w:pos="1440"/>
        </w:tabs>
        <w:spacing w:line="0" w:lineRule="atLeast"/>
        <w:ind w:left="1440"/>
        <w:rPr>
          <w:rFonts w:ascii="Arial" w:hAnsi="Arial" w:cs="Arial"/>
        </w:rPr>
      </w:pPr>
    </w:p>
    <w:p w14:paraId="5EDCB8EA" w14:textId="77777777" w:rsidR="00FC0D40" w:rsidRPr="0056136B" w:rsidRDefault="00FC0D40" w:rsidP="00FC0D40">
      <w:pPr>
        <w:pStyle w:val="Prrafodelista"/>
        <w:rPr>
          <w:rFonts w:ascii="Arial" w:hAnsi="Arial" w:cs="Arial"/>
          <w:sz w:val="24"/>
        </w:rPr>
      </w:pPr>
    </w:p>
    <w:p w14:paraId="54AEDF65" w14:textId="77777777" w:rsidR="00FC0D40" w:rsidRPr="0056136B" w:rsidRDefault="00FC0D40" w:rsidP="00FC0D40">
      <w:pPr>
        <w:tabs>
          <w:tab w:val="left" w:pos="980"/>
        </w:tabs>
        <w:spacing w:line="237" w:lineRule="auto"/>
        <w:rPr>
          <w:rFonts w:ascii="Arial" w:hAnsi="Arial" w:cs="Arial"/>
          <w:b/>
        </w:rPr>
      </w:pPr>
      <w:r w:rsidRPr="0056136B">
        <w:rPr>
          <w:rFonts w:ascii="Arial" w:hAnsi="Arial" w:cs="Arial"/>
        </w:rPr>
        <w:t xml:space="preserve">          </w:t>
      </w:r>
      <w:r w:rsidRPr="0056136B">
        <w:rPr>
          <w:rFonts w:ascii="Arial" w:hAnsi="Arial" w:cs="Arial"/>
          <w:b/>
        </w:rPr>
        <w:t>LOTE 2</w:t>
      </w:r>
    </w:p>
    <w:p w14:paraId="53BCFF3B" w14:textId="77777777" w:rsidR="00FC0D40" w:rsidRPr="0056136B" w:rsidRDefault="00FC0D40" w:rsidP="00FC0D40">
      <w:pPr>
        <w:tabs>
          <w:tab w:val="left" w:pos="980"/>
        </w:tabs>
        <w:spacing w:line="237" w:lineRule="auto"/>
        <w:rPr>
          <w:rFonts w:ascii="Arial" w:hAnsi="Arial" w:cs="Arial"/>
        </w:rPr>
      </w:pPr>
    </w:p>
    <w:p w14:paraId="14985699" w14:textId="77777777" w:rsidR="00FC0D40" w:rsidRPr="0056136B" w:rsidRDefault="00FC0D40" w:rsidP="00324438">
      <w:pPr>
        <w:widowControl/>
        <w:numPr>
          <w:ilvl w:val="0"/>
          <w:numId w:val="28"/>
        </w:numPr>
        <w:tabs>
          <w:tab w:val="left" w:pos="980"/>
        </w:tabs>
        <w:adjustRightInd/>
        <w:spacing w:line="237" w:lineRule="auto"/>
        <w:textAlignment w:val="auto"/>
        <w:rPr>
          <w:rFonts w:ascii="Arial" w:hAnsi="Arial" w:cs="Arial"/>
        </w:rPr>
      </w:pPr>
      <w:r w:rsidRPr="0056136B">
        <w:rPr>
          <w:rFonts w:ascii="Arial" w:hAnsi="Arial" w:cs="Arial"/>
        </w:rPr>
        <w:t>Movilización hasta General Díaz, tomando como base en Gral. Díaz</w:t>
      </w:r>
    </w:p>
    <w:p w14:paraId="333EEF18" w14:textId="77777777" w:rsidR="00FC0D40" w:rsidRPr="0056136B" w:rsidRDefault="00FC0D40" w:rsidP="00324438">
      <w:pPr>
        <w:widowControl/>
        <w:numPr>
          <w:ilvl w:val="0"/>
          <w:numId w:val="28"/>
        </w:numPr>
        <w:tabs>
          <w:tab w:val="left" w:pos="980"/>
        </w:tabs>
        <w:adjustRightInd/>
        <w:spacing w:line="237" w:lineRule="auto"/>
        <w:textAlignment w:val="auto"/>
        <w:rPr>
          <w:rFonts w:ascii="Arial" w:hAnsi="Arial" w:cs="Arial"/>
        </w:rPr>
      </w:pPr>
      <w:r w:rsidRPr="0056136B">
        <w:rPr>
          <w:rFonts w:ascii="Arial" w:hAnsi="Arial" w:cs="Arial"/>
          <w:b/>
        </w:rPr>
        <w:t>Limpieza y Profundización del Canal</w:t>
      </w:r>
      <w:r w:rsidRPr="0056136B">
        <w:rPr>
          <w:rFonts w:ascii="Arial" w:hAnsi="Arial" w:cs="Arial"/>
        </w:rPr>
        <w:t xml:space="preserve"> desde San Antonio hasta Gral. Díaz, longitud del tramo a definir por la fiscalización. Consiste en remover el</w:t>
      </w:r>
      <w:r w:rsidRPr="0056136B">
        <w:rPr>
          <w:rFonts w:ascii="Arial" w:hAnsi="Arial" w:cs="Arial"/>
          <w:b/>
        </w:rPr>
        <w:t xml:space="preserve"> </w:t>
      </w:r>
      <w:r w:rsidRPr="0056136B">
        <w:rPr>
          <w:rFonts w:ascii="Arial" w:hAnsi="Arial" w:cs="Arial"/>
        </w:rPr>
        <w:t>sedimento acumulado en las Cañadas, desde San Antonio aguas abajo, hasta Gral. Díaz, con una apertura de canal de 10 a 20 m. de solera, de profundidad variable y medidas en m3 de material removido.</w:t>
      </w:r>
    </w:p>
    <w:p w14:paraId="10673873" w14:textId="77777777" w:rsidR="00FC0D40" w:rsidRPr="0056136B" w:rsidRDefault="00FC0D40" w:rsidP="00324438">
      <w:pPr>
        <w:widowControl/>
        <w:numPr>
          <w:ilvl w:val="0"/>
          <w:numId w:val="28"/>
        </w:numPr>
        <w:tabs>
          <w:tab w:val="left" w:pos="980"/>
        </w:tabs>
        <w:adjustRightInd/>
        <w:spacing w:line="237" w:lineRule="auto"/>
        <w:textAlignment w:val="auto"/>
        <w:rPr>
          <w:rFonts w:ascii="Arial" w:hAnsi="Arial" w:cs="Arial"/>
        </w:rPr>
      </w:pPr>
      <w:r w:rsidRPr="0056136B">
        <w:rPr>
          <w:rFonts w:ascii="Arial" w:hAnsi="Arial" w:cs="Arial"/>
          <w:b/>
        </w:rPr>
        <w:t xml:space="preserve">Remoción de sedimentos de paleocauces: </w:t>
      </w:r>
      <w:r w:rsidRPr="0056136B">
        <w:rPr>
          <w:rFonts w:ascii="Arial" w:hAnsi="Arial" w:cs="Arial"/>
        </w:rPr>
        <w:t xml:space="preserve">Se refiere a la remoción de sedimentos de los paleocauces, en una longitud a ser indicados por la Firma Fiscalizadora </w:t>
      </w:r>
      <w:r w:rsidRPr="0056136B">
        <w:rPr>
          <w:rFonts w:ascii="Arial" w:hAnsi="Arial" w:cs="Arial"/>
          <w:b/>
        </w:rPr>
        <w:t>y</w:t>
      </w:r>
      <w:r w:rsidRPr="0056136B">
        <w:rPr>
          <w:rFonts w:ascii="Arial" w:hAnsi="Arial" w:cs="Arial"/>
        </w:rPr>
        <w:t xml:space="preserve"> ancho de solera de 10 a 20 m. y de profundidad variable.</w:t>
      </w:r>
    </w:p>
    <w:p w14:paraId="62ED4740" w14:textId="77777777" w:rsidR="00FC0D40" w:rsidRPr="0056136B" w:rsidRDefault="00FC0D40" w:rsidP="00FC0D40">
      <w:pPr>
        <w:tabs>
          <w:tab w:val="left" w:pos="980"/>
        </w:tabs>
        <w:spacing w:line="237" w:lineRule="auto"/>
        <w:ind w:left="720"/>
        <w:rPr>
          <w:rFonts w:ascii="Arial" w:hAnsi="Arial" w:cs="Arial"/>
        </w:rPr>
      </w:pPr>
    </w:p>
    <w:p w14:paraId="43D35A49" w14:textId="21C8A564" w:rsidR="00FC0D40" w:rsidRDefault="00FC0D40" w:rsidP="00934B8F">
      <w:pPr>
        <w:tabs>
          <w:tab w:val="left" w:pos="980"/>
        </w:tabs>
        <w:spacing w:line="237" w:lineRule="auto"/>
        <w:ind w:left="993"/>
        <w:rPr>
          <w:rFonts w:ascii="Arial" w:hAnsi="Arial" w:cs="Arial"/>
          <w:b/>
        </w:rPr>
      </w:pPr>
      <w:r w:rsidRPr="0056136B">
        <w:rPr>
          <w:rFonts w:ascii="Arial" w:hAnsi="Arial" w:cs="Arial"/>
        </w:rPr>
        <w:t>Las cantidades son meramente enunciativas y no limitativa, las mismas podrán ser ajustadas de acuerdo a las necesidades y las ordenes emitidas, hasta cubrir los montos máximos y mínimos establecidos, las cantidades exactas de obras a ser ejecutadas serán ordenadas por la firma fiscalización luego de contar con los planos de Topografía previa</w:t>
      </w:r>
      <w:r w:rsidRPr="0056136B">
        <w:rPr>
          <w:rFonts w:ascii="Arial" w:hAnsi="Arial" w:cs="Arial"/>
          <w:b/>
        </w:rPr>
        <w:t>.</w:t>
      </w:r>
    </w:p>
    <w:p w14:paraId="297DBC01" w14:textId="256943EA" w:rsidR="00BA1185" w:rsidRDefault="00BA1185" w:rsidP="00FC0D40">
      <w:pPr>
        <w:tabs>
          <w:tab w:val="left" w:pos="980"/>
        </w:tabs>
        <w:spacing w:line="237" w:lineRule="auto"/>
        <w:ind w:left="360"/>
        <w:rPr>
          <w:rFonts w:ascii="Arial" w:hAnsi="Arial" w:cs="Arial"/>
          <w:b/>
        </w:rPr>
      </w:pPr>
    </w:p>
    <w:p w14:paraId="525F3A47" w14:textId="77777777" w:rsidR="00BA1185" w:rsidRPr="0056136B" w:rsidRDefault="00BA1185" w:rsidP="00FC0D40">
      <w:pPr>
        <w:tabs>
          <w:tab w:val="left" w:pos="980"/>
        </w:tabs>
        <w:spacing w:line="237" w:lineRule="auto"/>
        <w:ind w:left="360"/>
        <w:rPr>
          <w:rFonts w:ascii="Arial" w:hAnsi="Arial" w:cs="Arial"/>
        </w:rPr>
      </w:pPr>
    </w:p>
    <w:p w14:paraId="1E3B7BE9" w14:textId="77777777" w:rsidR="00FC0D40" w:rsidRPr="0056136B" w:rsidRDefault="00FC0D40" w:rsidP="00FC0D40">
      <w:pPr>
        <w:tabs>
          <w:tab w:val="left" w:pos="980"/>
        </w:tabs>
        <w:spacing w:line="237" w:lineRule="auto"/>
        <w:rPr>
          <w:rFonts w:ascii="Arial" w:hAnsi="Arial" w:cs="Arial"/>
          <w:b/>
        </w:rPr>
      </w:pPr>
      <w:r w:rsidRPr="0056136B">
        <w:rPr>
          <w:rFonts w:ascii="Arial" w:hAnsi="Arial" w:cs="Arial"/>
          <w:b/>
        </w:rPr>
        <w:t xml:space="preserve">           LOTE 3</w:t>
      </w:r>
    </w:p>
    <w:p w14:paraId="6B0D67DE" w14:textId="77777777" w:rsidR="00FC0D40" w:rsidRPr="0056136B" w:rsidRDefault="00FC0D40" w:rsidP="00FC0D40">
      <w:pPr>
        <w:tabs>
          <w:tab w:val="left" w:pos="980"/>
        </w:tabs>
        <w:spacing w:line="237" w:lineRule="auto"/>
        <w:rPr>
          <w:rFonts w:ascii="Arial" w:hAnsi="Arial" w:cs="Arial"/>
        </w:rPr>
      </w:pPr>
    </w:p>
    <w:p w14:paraId="7C56A1C3" w14:textId="77777777" w:rsidR="00FC0D40" w:rsidRPr="0056136B" w:rsidRDefault="00FC0D40" w:rsidP="00324438">
      <w:pPr>
        <w:widowControl/>
        <w:numPr>
          <w:ilvl w:val="0"/>
          <w:numId w:val="29"/>
        </w:numPr>
        <w:tabs>
          <w:tab w:val="left" w:pos="980"/>
        </w:tabs>
        <w:adjustRightInd/>
        <w:spacing w:line="237" w:lineRule="auto"/>
        <w:textAlignment w:val="auto"/>
        <w:rPr>
          <w:rFonts w:ascii="Arial" w:hAnsi="Arial" w:cs="Arial"/>
        </w:rPr>
      </w:pPr>
      <w:r w:rsidRPr="0056136B">
        <w:rPr>
          <w:rFonts w:ascii="Arial" w:hAnsi="Arial" w:cs="Arial"/>
          <w:b/>
        </w:rPr>
        <w:t>Movilización</w:t>
      </w:r>
      <w:r w:rsidRPr="0056136B">
        <w:rPr>
          <w:rFonts w:ascii="Arial" w:hAnsi="Arial" w:cs="Arial"/>
        </w:rPr>
        <w:t xml:space="preserve"> en zona de Obras diferenciadas a ser definida por la Firma Fiscalizadora (contemplar tres diferentes alternativas de localización según posibles obras a ser identificadas para cada caso: Pozo Hondo- Embocadura- Gral. Díaz).</w:t>
      </w:r>
    </w:p>
    <w:p w14:paraId="2288A842" w14:textId="77777777" w:rsidR="00FC0D40" w:rsidRPr="0056136B" w:rsidRDefault="00FC0D40" w:rsidP="00FC0D40">
      <w:pPr>
        <w:tabs>
          <w:tab w:val="left" w:pos="980"/>
        </w:tabs>
        <w:spacing w:line="237" w:lineRule="auto"/>
        <w:ind w:left="720"/>
        <w:rPr>
          <w:rFonts w:ascii="Arial" w:hAnsi="Arial" w:cs="Arial"/>
        </w:rPr>
      </w:pPr>
    </w:p>
    <w:p w14:paraId="6FABAD89" w14:textId="77777777" w:rsidR="00FC0D40" w:rsidRPr="0056136B" w:rsidRDefault="00FC0D40" w:rsidP="00324438">
      <w:pPr>
        <w:widowControl/>
        <w:numPr>
          <w:ilvl w:val="0"/>
          <w:numId w:val="29"/>
        </w:numPr>
        <w:adjustRightInd/>
        <w:spacing w:after="240" w:line="237" w:lineRule="auto"/>
        <w:textAlignment w:val="auto"/>
        <w:rPr>
          <w:rFonts w:ascii="Arial" w:hAnsi="Arial" w:cs="Arial"/>
        </w:rPr>
      </w:pPr>
      <w:r w:rsidRPr="0056136B">
        <w:rPr>
          <w:rFonts w:ascii="Arial" w:hAnsi="Arial" w:cs="Arial"/>
          <w:b/>
        </w:rPr>
        <w:t>Construcción de terraplén</w:t>
      </w:r>
      <w:r w:rsidRPr="0056136B">
        <w:rPr>
          <w:rFonts w:ascii="Arial" w:hAnsi="Arial" w:cs="Arial"/>
        </w:rPr>
        <w:t xml:space="preserve"> y protección de comunidades identificados por la Firma Fiscalizadora. Y consiste en la Construcción de muros de terraplén para protección de las comunidades identificadas como vulnerables y prioritarias en el tramo correspondiente desde Pozo Hondo hasta Gral. Díaz,  </w:t>
      </w:r>
    </w:p>
    <w:p w14:paraId="282D5E80" w14:textId="77777777" w:rsidR="00FC0D40" w:rsidRPr="0056136B" w:rsidRDefault="00FC0D40" w:rsidP="00324438">
      <w:pPr>
        <w:widowControl/>
        <w:numPr>
          <w:ilvl w:val="0"/>
          <w:numId w:val="29"/>
        </w:numPr>
        <w:tabs>
          <w:tab w:val="left" w:pos="980"/>
        </w:tabs>
        <w:adjustRightInd/>
        <w:spacing w:after="240" w:line="237" w:lineRule="auto"/>
        <w:textAlignment w:val="auto"/>
        <w:rPr>
          <w:rFonts w:ascii="Arial" w:hAnsi="Arial" w:cs="Arial"/>
        </w:rPr>
      </w:pPr>
      <w:r w:rsidRPr="0056136B">
        <w:rPr>
          <w:rFonts w:ascii="Arial" w:hAnsi="Arial" w:cs="Arial"/>
          <w:b/>
        </w:rPr>
        <w:t>Construcción de Tajamares</w:t>
      </w:r>
      <w:r w:rsidRPr="0056136B">
        <w:rPr>
          <w:rFonts w:ascii="Arial" w:hAnsi="Arial" w:cs="Arial"/>
        </w:rPr>
        <w:t xml:space="preserve"> en áreas prioritarias identificadas por la firma fiscalizadora (hasta 05 Tajamares de 6000 a 10.000M3- ver Plano Tipo), consiste en la construcción de Tajamares para reserva de agua en épocas de crecidas y paliar problemas de déficit de agua en épocas de estiaje, estos tajamares serán </w:t>
      </w:r>
      <w:r w:rsidRPr="0056136B">
        <w:rPr>
          <w:rFonts w:ascii="Arial" w:hAnsi="Arial" w:cs="Arial"/>
        </w:rPr>
        <w:lastRenderedPageBreak/>
        <w:t>ubicados en lugares estratégicos definidos por la fiscalización y previo consentimiento de la comunidad afectada.</w:t>
      </w:r>
    </w:p>
    <w:p w14:paraId="6F8F268B" w14:textId="77777777" w:rsidR="00FC0D40" w:rsidRPr="0056136B" w:rsidRDefault="00FC0D40" w:rsidP="00324438">
      <w:pPr>
        <w:widowControl/>
        <w:numPr>
          <w:ilvl w:val="0"/>
          <w:numId w:val="29"/>
        </w:numPr>
        <w:tabs>
          <w:tab w:val="left" w:pos="980"/>
        </w:tabs>
        <w:adjustRightInd/>
        <w:spacing w:line="237" w:lineRule="auto"/>
        <w:textAlignment w:val="auto"/>
        <w:rPr>
          <w:rFonts w:ascii="Arial" w:hAnsi="Arial" w:cs="Arial"/>
        </w:rPr>
      </w:pPr>
      <w:r w:rsidRPr="0056136B">
        <w:rPr>
          <w:rFonts w:ascii="Arial" w:hAnsi="Arial" w:cs="Arial"/>
          <w:b/>
        </w:rPr>
        <w:t>Construcción e Instalación de Sistemas de Pozos</w:t>
      </w:r>
      <w:r w:rsidRPr="0056136B">
        <w:rPr>
          <w:rFonts w:ascii="Arial" w:hAnsi="Arial" w:cs="Arial"/>
        </w:rPr>
        <w:t xml:space="preserve"> profundos, para abastecer a comunidades prioritarias, a ser identificadas por la Firma Fiscalizadora, para épocas de sequía.</w:t>
      </w:r>
    </w:p>
    <w:p w14:paraId="61C69EBA" w14:textId="77777777" w:rsidR="00FC0D40" w:rsidRPr="0056136B" w:rsidRDefault="00FC0D40" w:rsidP="00FC0D40">
      <w:pPr>
        <w:tabs>
          <w:tab w:val="left" w:pos="980"/>
        </w:tabs>
        <w:spacing w:line="237" w:lineRule="auto"/>
        <w:ind w:left="720"/>
        <w:rPr>
          <w:rFonts w:ascii="Arial" w:hAnsi="Arial" w:cs="Arial"/>
        </w:rPr>
      </w:pPr>
    </w:p>
    <w:p w14:paraId="1BC425B5" w14:textId="77777777" w:rsidR="00FC0D40" w:rsidRPr="0056136B" w:rsidRDefault="00FC0D40" w:rsidP="00324438">
      <w:pPr>
        <w:widowControl/>
        <w:numPr>
          <w:ilvl w:val="0"/>
          <w:numId w:val="29"/>
        </w:numPr>
        <w:adjustRightInd/>
        <w:spacing w:line="240" w:lineRule="auto"/>
        <w:jc w:val="left"/>
        <w:textAlignment w:val="auto"/>
        <w:rPr>
          <w:rFonts w:ascii="Arial" w:hAnsi="Arial" w:cs="Arial"/>
        </w:rPr>
      </w:pPr>
      <w:r w:rsidRPr="0056136B">
        <w:rPr>
          <w:rFonts w:ascii="Arial" w:hAnsi="Arial" w:cs="Arial"/>
          <w:b/>
        </w:rPr>
        <w:t xml:space="preserve">Construcción de Terraplén para Camino Alternativo, e interconexión de comunidades, </w:t>
      </w:r>
      <w:r w:rsidRPr="0056136B">
        <w:rPr>
          <w:rFonts w:ascii="Arial" w:hAnsi="Arial" w:cs="Arial"/>
        </w:rPr>
        <w:t xml:space="preserve">se construirá caminos alternativos donde indique la fiscalización y uno exclusivo paralelo al cauce del canal principal. Este camino unirá las localidades de Embocadura y Solitario. </w:t>
      </w:r>
    </w:p>
    <w:p w14:paraId="4EE745F4" w14:textId="77777777" w:rsidR="00FC0D40" w:rsidRPr="0056136B" w:rsidRDefault="00FC0D40" w:rsidP="00FC0D40">
      <w:pPr>
        <w:spacing w:line="0" w:lineRule="atLeast"/>
        <w:ind w:left="720"/>
        <w:rPr>
          <w:rFonts w:ascii="Arial" w:hAnsi="Arial" w:cs="Arial"/>
        </w:rPr>
      </w:pPr>
    </w:p>
    <w:p w14:paraId="19737A22" w14:textId="77777777" w:rsidR="00FC0D40" w:rsidRPr="0056136B" w:rsidRDefault="00FC0D40" w:rsidP="00324438">
      <w:pPr>
        <w:widowControl/>
        <w:numPr>
          <w:ilvl w:val="0"/>
          <w:numId w:val="29"/>
        </w:numPr>
        <w:adjustRightInd/>
        <w:spacing w:line="0" w:lineRule="atLeast"/>
        <w:textAlignment w:val="auto"/>
        <w:rPr>
          <w:rFonts w:ascii="Arial" w:hAnsi="Arial" w:cs="Arial"/>
        </w:rPr>
      </w:pPr>
      <w:r w:rsidRPr="0056136B">
        <w:rPr>
          <w:rFonts w:ascii="Arial" w:hAnsi="Arial" w:cs="Arial"/>
          <w:b/>
        </w:rPr>
        <w:t>Construcción de pasos especiales</w:t>
      </w:r>
      <w:r w:rsidRPr="0056136B">
        <w:rPr>
          <w:rFonts w:ascii="Arial" w:hAnsi="Arial" w:cs="Arial"/>
        </w:rPr>
        <w:t xml:space="preserve"> en puntos localizados de cruces de cauce por Caminos Vecinales (paso subfluvial) a ser definidos por la Firma Fiscalizadora.</w:t>
      </w:r>
    </w:p>
    <w:p w14:paraId="7E2131AE" w14:textId="77777777" w:rsidR="00FC0D40" w:rsidRPr="0056136B" w:rsidRDefault="00FC0D40" w:rsidP="00FC0D40">
      <w:pPr>
        <w:spacing w:line="0" w:lineRule="atLeast"/>
        <w:rPr>
          <w:rFonts w:ascii="Arial" w:hAnsi="Arial" w:cs="Arial"/>
        </w:rPr>
      </w:pPr>
    </w:p>
    <w:p w14:paraId="5A7BDD6A" w14:textId="77777777" w:rsidR="00FC0D40" w:rsidRPr="0056136B" w:rsidRDefault="00FC0D40" w:rsidP="00324438">
      <w:pPr>
        <w:widowControl/>
        <w:numPr>
          <w:ilvl w:val="0"/>
          <w:numId w:val="29"/>
        </w:numPr>
        <w:adjustRightInd/>
        <w:spacing w:line="0" w:lineRule="atLeast"/>
        <w:textAlignment w:val="auto"/>
        <w:rPr>
          <w:rFonts w:ascii="Arial" w:hAnsi="Arial" w:cs="Arial"/>
        </w:rPr>
      </w:pPr>
      <w:r w:rsidRPr="0056136B">
        <w:rPr>
          <w:rFonts w:ascii="Arial" w:hAnsi="Arial" w:cs="Arial"/>
          <w:b/>
        </w:rPr>
        <w:t xml:space="preserve">Construcción de Alcantarillas: - Donde sea identificada como necesaria se construirán alcantarillas y las mismas pueden ser: - </w:t>
      </w:r>
      <w:r w:rsidRPr="0056136B">
        <w:rPr>
          <w:rFonts w:ascii="Arial" w:hAnsi="Arial" w:cs="Arial"/>
        </w:rPr>
        <w:t>alcantarilla simple ø 100: se construirán alcantarillas tubulares de un metro de diámetro, simples con cabeceras y colchón de asiento en distintos lugares a ser definidos por la Fiscalización; -  alcantarilla doble ø 100: se construirán alcantarillas tubulares de un metro de diámetro, dobles con cabeceras y colchón de asiento en distintos lugares a ser definidos por la Fiscalización.</w:t>
      </w:r>
    </w:p>
    <w:p w14:paraId="5253B906" w14:textId="77777777" w:rsidR="00FC0D40" w:rsidRPr="00870B92" w:rsidRDefault="00FC0D40" w:rsidP="00870B92">
      <w:pPr>
        <w:spacing w:line="360" w:lineRule="auto"/>
        <w:ind w:left="1440"/>
        <w:rPr>
          <w:rFonts w:ascii="Arial" w:hAnsi="Arial" w:cs="Arial"/>
          <w:sz w:val="22"/>
          <w:szCs w:val="22"/>
        </w:rPr>
      </w:pPr>
    </w:p>
    <w:p w14:paraId="241C5670" w14:textId="34126195" w:rsidR="00341CAF" w:rsidRPr="002638DF" w:rsidRDefault="00000609">
      <w:pPr>
        <w:tabs>
          <w:tab w:val="left" w:pos="680"/>
        </w:tabs>
        <w:spacing w:line="0" w:lineRule="atLeast"/>
        <w:rPr>
          <w:rFonts w:ascii="Arial" w:hAnsi="Arial" w:cs="Arial"/>
          <w:b/>
          <w:sz w:val="22"/>
          <w:szCs w:val="22"/>
          <w:rPrChange w:id="377" w:author="Juan" w:date="2017-06-13T08:39:00Z">
            <w:rPr>
              <w:rFonts w:ascii="Arial" w:hAnsi="Arial" w:cs="Arial"/>
              <w:b/>
              <w:spacing w:val="-3"/>
              <w:sz w:val="22"/>
              <w:szCs w:val="22"/>
            </w:rPr>
          </w:rPrChange>
        </w:rPr>
        <w:pPrChange w:id="378" w:author="Juan" w:date="2017-06-13T08:39:00Z">
          <w:pPr>
            <w:pStyle w:val="Prrafodelista"/>
            <w:numPr>
              <w:numId w:val="4"/>
            </w:numPr>
            <w:spacing w:line="360" w:lineRule="auto"/>
            <w:ind w:left="720" w:hanging="360"/>
          </w:pPr>
        </w:pPrChange>
      </w:pPr>
      <w:r w:rsidRPr="002638DF">
        <w:rPr>
          <w:rFonts w:ascii="Arial" w:hAnsi="Arial" w:cs="Arial"/>
          <w:b/>
          <w:sz w:val="22"/>
          <w:szCs w:val="22"/>
          <w:rPrChange w:id="379" w:author="Juan" w:date="2017-06-13T08:39:00Z">
            <w:rPr>
              <w:rFonts w:ascii="Arial" w:hAnsi="Arial" w:cs="Arial"/>
              <w:b/>
              <w:spacing w:val="-3"/>
              <w:sz w:val="22"/>
              <w:szCs w:val="22"/>
            </w:rPr>
          </w:rPrChange>
        </w:rPr>
        <w:t>Especificaciones Técnicas</w:t>
      </w:r>
      <w:r w:rsidR="00FC0D40" w:rsidRPr="002638DF">
        <w:rPr>
          <w:rFonts w:ascii="Arial" w:hAnsi="Arial" w:cs="Arial"/>
          <w:b/>
          <w:sz w:val="22"/>
          <w:szCs w:val="22"/>
          <w:rPrChange w:id="380" w:author="Juan" w:date="2017-06-13T08:39:00Z">
            <w:rPr>
              <w:rFonts w:ascii="Arial" w:hAnsi="Arial" w:cs="Arial"/>
              <w:b/>
              <w:spacing w:val="-3"/>
              <w:sz w:val="22"/>
              <w:szCs w:val="22"/>
            </w:rPr>
          </w:rPrChange>
        </w:rPr>
        <w:t xml:space="preserve"> Generales.</w:t>
      </w:r>
    </w:p>
    <w:p w14:paraId="4FFA0923" w14:textId="77777777" w:rsidR="00934B8F" w:rsidRDefault="00934B8F" w:rsidP="0094680E">
      <w:pPr>
        <w:tabs>
          <w:tab w:val="left" w:pos="700"/>
        </w:tabs>
        <w:spacing w:line="239" w:lineRule="auto"/>
        <w:rPr>
          <w:ins w:id="381" w:author="Jorge Agustin Fernandez Pereira" w:date="2017-06-13T12:44:00Z"/>
          <w:rFonts w:ascii="Arial" w:hAnsi="Arial" w:cs="Arial"/>
          <w:b/>
          <w:sz w:val="23"/>
        </w:rPr>
      </w:pPr>
    </w:p>
    <w:p w14:paraId="73A7D200" w14:textId="023BECDA" w:rsidR="0094680E" w:rsidRPr="0056136B" w:rsidRDefault="0094680E" w:rsidP="0094680E">
      <w:pPr>
        <w:tabs>
          <w:tab w:val="left" w:pos="700"/>
        </w:tabs>
        <w:spacing w:line="239" w:lineRule="auto"/>
        <w:rPr>
          <w:rFonts w:ascii="Arial" w:hAnsi="Arial" w:cs="Arial"/>
          <w:b/>
          <w:sz w:val="23"/>
        </w:rPr>
      </w:pPr>
      <w:r w:rsidRPr="0056136B">
        <w:rPr>
          <w:rFonts w:ascii="Arial" w:hAnsi="Arial" w:cs="Arial"/>
          <w:b/>
          <w:sz w:val="23"/>
        </w:rPr>
        <w:t>ÍTEM N° 1: MOVILIZACION PARA CADA LOTE</w:t>
      </w:r>
    </w:p>
    <w:p w14:paraId="08303A06" w14:textId="77777777" w:rsidR="0094680E" w:rsidRPr="0056136B" w:rsidRDefault="0094680E" w:rsidP="0094680E">
      <w:pPr>
        <w:spacing w:line="286" w:lineRule="exact"/>
        <w:rPr>
          <w:rFonts w:ascii="Arial" w:hAnsi="Arial" w:cs="Arial"/>
        </w:rPr>
      </w:pPr>
    </w:p>
    <w:p w14:paraId="3D2E9A93" w14:textId="20DAF440" w:rsidR="0094680E" w:rsidRPr="0056136B" w:rsidRDefault="0094680E" w:rsidP="0094680E">
      <w:pPr>
        <w:spacing w:line="271" w:lineRule="auto"/>
        <w:rPr>
          <w:rFonts w:ascii="Arial" w:hAnsi="Arial" w:cs="Arial"/>
        </w:rPr>
      </w:pPr>
      <w:r w:rsidRPr="0056136B">
        <w:rPr>
          <w:rFonts w:ascii="Arial" w:hAnsi="Arial" w:cs="Arial"/>
        </w:rPr>
        <w:t xml:space="preserve">La Contratista suministrará todos los medios de locomoción y trasportará su equipo, repuestos, materiales no incorporados a la obra, etc., al lugar de la construcción y adoptará todas las medidas necesarias a fin de comenzar la ejecución de los distintos ítems de las obras dentro de los plazos previstos, </w:t>
      </w:r>
      <w:del w:id="382" w:author="Juan" w:date="2017-06-13T09:23:00Z">
        <w:r w:rsidRPr="0056136B" w:rsidDel="007C6152">
          <w:rPr>
            <w:rFonts w:ascii="Arial" w:hAnsi="Arial" w:cs="Arial"/>
          </w:rPr>
          <w:delText>incluso la instalación de los campamentos necesarios para las operaciones</w:delText>
        </w:r>
      </w:del>
      <w:ins w:id="383" w:author="Juan" w:date="2017-06-13T09:23:00Z">
        <w:r w:rsidR="007C6152">
          <w:rPr>
            <w:rFonts w:ascii="Arial" w:hAnsi="Arial" w:cs="Arial"/>
          </w:rPr>
          <w:t>incluso contar con la Declaraci</w:t>
        </w:r>
      </w:ins>
      <w:ins w:id="384" w:author="Juan" w:date="2017-06-13T09:24:00Z">
        <w:r w:rsidR="007C6152">
          <w:rPr>
            <w:rFonts w:ascii="Arial" w:hAnsi="Arial" w:cs="Arial"/>
          </w:rPr>
          <w:t>ón de Impacto Ambiental (Licencia Ambiental), para poder dar inicio a los ítems de obra.</w:t>
        </w:r>
      </w:ins>
      <w:r w:rsidRPr="0056136B">
        <w:rPr>
          <w:rFonts w:ascii="Arial" w:hAnsi="Arial" w:cs="Arial"/>
        </w:rPr>
        <w:t>.</w:t>
      </w:r>
    </w:p>
    <w:p w14:paraId="3FECBB31" w14:textId="77777777" w:rsidR="0094680E" w:rsidRPr="0056136B" w:rsidRDefault="0094680E" w:rsidP="0094680E">
      <w:pPr>
        <w:spacing w:line="222" w:lineRule="exact"/>
        <w:rPr>
          <w:rFonts w:ascii="Arial" w:hAnsi="Arial" w:cs="Arial"/>
        </w:rPr>
      </w:pPr>
    </w:p>
    <w:p w14:paraId="77D60CB5" w14:textId="77777777" w:rsidR="0094680E" w:rsidRPr="0056136B" w:rsidRDefault="0094680E" w:rsidP="0094680E">
      <w:pPr>
        <w:spacing w:line="270" w:lineRule="auto"/>
        <w:rPr>
          <w:rFonts w:ascii="Arial" w:hAnsi="Arial" w:cs="Arial"/>
        </w:rPr>
      </w:pPr>
      <w:r w:rsidRPr="0056136B">
        <w:rPr>
          <w:rFonts w:ascii="Arial" w:hAnsi="Arial" w:cs="Arial"/>
        </w:rPr>
        <w:t>La Contratista construirá los campamentos móviles e instalará en las mismas las oficinas que necesite para la ejecución de las obras, debiendo ajustarse a las disposiciones vigentes sobre alojamiento del personal y deberá mantenerlos en condiciones higiénicas.</w:t>
      </w:r>
    </w:p>
    <w:p w14:paraId="69B267A6" w14:textId="77777777" w:rsidR="0094680E" w:rsidRPr="0056136B" w:rsidRDefault="0094680E" w:rsidP="0094680E">
      <w:pPr>
        <w:spacing w:line="221" w:lineRule="exact"/>
        <w:rPr>
          <w:rFonts w:ascii="Arial" w:hAnsi="Arial" w:cs="Arial"/>
        </w:rPr>
      </w:pPr>
    </w:p>
    <w:p w14:paraId="6D1B9A62" w14:textId="2F462419" w:rsidR="007C6152" w:rsidRPr="0056136B" w:rsidRDefault="0094680E" w:rsidP="0094680E">
      <w:pPr>
        <w:spacing w:line="270" w:lineRule="auto"/>
        <w:rPr>
          <w:rFonts w:ascii="Arial" w:hAnsi="Arial" w:cs="Arial"/>
        </w:rPr>
      </w:pPr>
      <w:r w:rsidRPr="0056136B">
        <w:rPr>
          <w:rFonts w:ascii="Arial" w:hAnsi="Arial" w:cs="Arial"/>
        </w:rPr>
        <w:t>La Contratista deberá hacer todos los arreglos y trasportar el equipo y demás elementos necesarios al lugar del trabajo con suficiente antelación al comienzo de cualquier operación a fin de asegurar la conclusión de la misma dentro de los plazos previstos.</w:t>
      </w:r>
    </w:p>
    <w:p w14:paraId="20BCA8DF" w14:textId="77777777" w:rsidR="0094680E" w:rsidRPr="0056136B" w:rsidRDefault="0094680E" w:rsidP="0094680E">
      <w:pPr>
        <w:spacing w:line="221" w:lineRule="exact"/>
        <w:rPr>
          <w:rFonts w:ascii="Arial" w:hAnsi="Arial" w:cs="Arial"/>
        </w:rPr>
      </w:pPr>
    </w:p>
    <w:p w14:paraId="00A72897" w14:textId="77777777" w:rsidR="0094680E" w:rsidRPr="0056136B" w:rsidRDefault="0094680E" w:rsidP="0094680E">
      <w:pPr>
        <w:spacing w:line="270" w:lineRule="auto"/>
        <w:rPr>
          <w:rFonts w:ascii="Arial" w:hAnsi="Arial" w:cs="Arial"/>
        </w:rPr>
      </w:pPr>
      <w:r w:rsidRPr="0056136B">
        <w:rPr>
          <w:rFonts w:ascii="Arial" w:hAnsi="Arial" w:cs="Arial"/>
          <w:u w:val="single"/>
        </w:rPr>
        <w:t>Forma de pago:</w:t>
      </w:r>
      <w:r w:rsidRPr="0056136B">
        <w:rPr>
          <w:rFonts w:ascii="Arial" w:hAnsi="Arial" w:cs="Arial"/>
        </w:rPr>
        <w:t xml:space="preserve"> La oferta deberá incluir un precio global por cada Lote por este ítem que no excederá del tres por ciento (3%) del monto de la misma, determinado por el monto de la totalidad de los ítems ofertados con exclusión del presente ítem.</w:t>
      </w:r>
    </w:p>
    <w:p w14:paraId="27CCD776" w14:textId="77777777" w:rsidR="0094680E" w:rsidRPr="0056136B" w:rsidRDefault="0094680E" w:rsidP="0094680E">
      <w:pPr>
        <w:spacing w:line="221" w:lineRule="exact"/>
        <w:rPr>
          <w:rFonts w:ascii="Arial" w:hAnsi="Arial" w:cs="Arial"/>
        </w:rPr>
      </w:pPr>
    </w:p>
    <w:p w14:paraId="7872A2F4" w14:textId="77777777" w:rsidR="0094680E" w:rsidRPr="0056136B" w:rsidRDefault="0094680E" w:rsidP="0094680E">
      <w:pPr>
        <w:spacing w:line="272" w:lineRule="auto"/>
        <w:rPr>
          <w:rFonts w:ascii="Arial" w:hAnsi="Arial" w:cs="Arial"/>
        </w:rPr>
      </w:pPr>
      <w:r w:rsidRPr="0056136B">
        <w:rPr>
          <w:rFonts w:ascii="Arial" w:hAnsi="Arial" w:cs="Arial"/>
        </w:rPr>
        <w:t>Deberá incluir compensación total por la mano de obra, equipos, materiales, trasporte e imprevistos necesarios para efectuar la movilización del equipo y personal de la Contratista, construir campamentos, provisión de vivienda y oficina para el personal y otras instalaciones necesarias para la correcta ejecución de los trabajos contratados.</w:t>
      </w:r>
    </w:p>
    <w:p w14:paraId="60E27538" w14:textId="77777777" w:rsidR="0094680E" w:rsidRPr="0056136B" w:rsidRDefault="0094680E" w:rsidP="0094680E">
      <w:pPr>
        <w:spacing w:line="218" w:lineRule="exact"/>
        <w:rPr>
          <w:rFonts w:ascii="Arial" w:hAnsi="Arial" w:cs="Arial"/>
        </w:rPr>
      </w:pPr>
    </w:p>
    <w:p w14:paraId="6AB7D044" w14:textId="77777777" w:rsidR="0094680E" w:rsidRPr="0056136B" w:rsidRDefault="0094680E" w:rsidP="0094680E">
      <w:pPr>
        <w:spacing w:line="272" w:lineRule="auto"/>
        <w:rPr>
          <w:rFonts w:ascii="Arial" w:hAnsi="Arial" w:cs="Arial"/>
        </w:rPr>
      </w:pPr>
      <w:r w:rsidRPr="0056136B">
        <w:rPr>
          <w:rFonts w:ascii="Arial" w:hAnsi="Arial" w:cs="Arial"/>
        </w:rPr>
        <w:t>El pago por este ítem será del cien por ciento (100%) de una sola vez, cuando la Contratista haya completado los campamentos de la empresa y cuente en zona de obras con el equipo y personal mínimo necesario, que a criterio de la Fiscalización sea suficiente para iniciar los trabajos previstos en el contrato.</w:t>
      </w:r>
    </w:p>
    <w:p w14:paraId="28BDA243" w14:textId="77777777" w:rsidR="0094680E" w:rsidRPr="0056136B" w:rsidRDefault="0094680E" w:rsidP="0094680E">
      <w:pPr>
        <w:spacing w:line="272" w:lineRule="auto"/>
        <w:rPr>
          <w:rFonts w:ascii="Arial" w:hAnsi="Arial" w:cs="Arial"/>
        </w:rPr>
      </w:pPr>
    </w:p>
    <w:p w14:paraId="0E06AADA" w14:textId="77777777" w:rsidR="0094680E" w:rsidRPr="0056136B" w:rsidRDefault="0094680E" w:rsidP="0094680E">
      <w:pPr>
        <w:spacing w:line="272" w:lineRule="auto"/>
        <w:rPr>
          <w:rFonts w:ascii="Arial" w:hAnsi="Arial" w:cs="Arial"/>
        </w:rPr>
      </w:pPr>
    </w:p>
    <w:p w14:paraId="30D51DC0" w14:textId="77777777" w:rsidR="0094680E" w:rsidRPr="0056136B" w:rsidRDefault="0094680E" w:rsidP="0094680E">
      <w:pPr>
        <w:spacing w:line="0" w:lineRule="atLeast"/>
        <w:rPr>
          <w:rFonts w:ascii="Arial" w:hAnsi="Arial" w:cs="Arial"/>
          <w:b/>
        </w:rPr>
      </w:pPr>
      <w:r w:rsidRPr="0056136B">
        <w:rPr>
          <w:rFonts w:ascii="Arial" w:hAnsi="Arial" w:cs="Arial"/>
          <w:b/>
        </w:rPr>
        <w:t>ITEM N° 1. LOTE 1 – TRABAJOS EN EL CANAL PARAGUAYO EXISTENTE</w:t>
      </w:r>
    </w:p>
    <w:p w14:paraId="7AE31D32" w14:textId="77777777" w:rsidR="0094680E" w:rsidRPr="0056136B" w:rsidRDefault="0094680E" w:rsidP="0094680E">
      <w:pPr>
        <w:spacing w:line="240" w:lineRule="exact"/>
        <w:rPr>
          <w:rFonts w:ascii="Arial" w:hAnsi="Arial" w:cs="Arial"/>
        </w:rPr>
      </w:pPr>
    </w:p>
    <w:p w14:paraId="75E40E2F" w14:textId="77777777" w:rsidR="0094680E" w:rsidRPr="0056136B" w:rsidRDefault="0094680E" w:rsidP="0094680E">
      <w:pPr>
        <w:tabs>
          <w:tab w:val="left" w:pos="1460"/>
        </w:tabs>
        <w:spacing w:line="0" w:lineRule="atLeast"/>
        <w:rPr>
          <w:rFonts w:ascii="Arial" w:hAnsi="Arial" w:cs="Arial"/>
          <w:b/>
        </w:rPr>
      </w:pPr>
      <w:r w:rsidRPr="0056136B">
        <w:rPr>
          <w:rFonts w:ascii="Arial" w:hAnsi="Arial" w:cs="Arial"/>
          <w:b/>
          <w:u w:val="single"/>
        </w:rPr>
        <w:t>Ítem 1. 1.</w:t>
      </w:r>
      <w:r w:rsidRPr="0056136B">
        <w:rPr>
          <w:rFonts w:ascii="Arial" w:hAnsi="Arial" w:cs="Arial"/>
        </w:rPr>
        <w:tab/>
      </w:r>
      <w:r w:rsidRPr="0056136B">
        <w:rPr>
          <w:rFonts w:ascii="Arial" w:hAnsi="Arial" w:cs="Arial"/>
          <w:b/>
        </w:rPr>
        <w:t xml:space="preserve">REMOCIÓN DE SEDIMENTOS DEL CANAL,  </w:t>
      </w:r>
    </w:p>
    <w:p w14:paraId="49010734" w14:textId="77777777" w:rsidR="0094680E" w:rsidRPr="0056136B" w:rsidRDefault="0094680E" w:rsidP="0094680E">
      <w:pPr>
        <w:spacing w:line="240" w:lineRule="exact"/>
        <w:rPr>
          <w:rFonts w:ascii="Arial" w:hAnsi="Arial" w:cs="Arial"/>
        </w:rPr>
      </w:pPr>
    </w:p>
    <w:p w14:paraId="477E1F8C" w14:textId="77777777" w:rsidR="0094680E" w:rsidRPr="0056136B" w:rsidRDefault="0094680E" w:rsidP="0094680E">
      <w:pPr>
        <w:tabs>
          <w:tab w:val="left" w:pos="700"/>
        </w:tabs>
        <w:spacing w:line="239" w:lineRule="auto"/>
        <w:ind w:left="360"/>
        <w:rPr>
          <w:rFonts w:ascii="Arial" w:hAnsi="Arial" w:cs="Arial"/>
          <w:b/>
          <w:sz w:val="23"/>
        </w:rPr>
      </w:pPr>
      <w:r w:rsidRPr="0056136B">
        <w:rPr>
          <w:rFonts w:ascii="Arial" w:hAnsi="Arial" w:cs="Arial"/>
          <w:b/>
        </w:rPr>
        <w:t>1-</w:t>
      </w:r>
      <w:r w:rsidRPr="0056136B">
        <w:rPr>
          <w:rFonts w:ascii="Arial" w:hAnsi="Arial" w:cs="Arial"/>
        </w:rPr>
        <w:tab/>
      </w:r>
      <w:r w:rsidRPr="0056136B">
        <w:rPr>
          <w:rFonts w:ascii="Arial" w:hAnsi="Arial" w:cs="Arial"/>
          <w:b/>
          <w:sz w:val="23"/>
        </w:rPr>
        <w:t>Objetivo</w:t>
      </w:r>
    </w:p>
    <w:p w14:paraId="4C8D068A" w14:textId="77777777" w:rsidR="0094680E" w:rsidRPr="0056136B" w:rsidRDefault="0094680E" w:rsidP="0094680E">
      <w:pPr>
        <w:spacing w:line="10" w:lineRule="exact"/>
        <w:rPr>
          <w:rFonts w:ascii="Arial" w:hAnsi="Arial" w:cs="Arial"/>
        </w:rPr>
      </w:pPr>
    </w:p>
    <w:p w14:paraId="5940BD50" w14:textId="77777777" w:rsidR="0094680E" w:rsidRPr="0056136B" w:rsidRDefault="0094680E" w:rsidP="0094680E">
      <w:pPr>
        <w:spacing w:line="270" w:lineRule="auto"/>
        <w:rPr>
          <w:rFonts w:ascii="Arial" w:hAnsi="Arial" w:cs="Arial"/>
        </w:rPr>
      </w:pPr>
      <w:r w:rsidRPr="0056136B">
        <w:rPr>
          <w:rFonts w:ascii="Arial" w:hAnsi="Arial" w:cs="Arial"/>
        </w:rPr>
        <w:t>El trabajo del presente ítem tiene como objetivo acondicionar el canal paraguayo EXISTENTE unos 50 km en total, desde la obra de toma en la embocadura hasta el cauce San Antonio, de manera a mejorar las actuales condiciones de escurrimiento de las aguas.</w:t>
      </w:r>
    </w:p>
    <w:p w14:paraId="23AB9675" w14:textId="77777777" w:rsidR="0094680E" w:rsidRPr="0056136B" w:rsidRDefault="0094680E" w:rsidP="0094680E">
      <w:pPr>
        <w:spacing w:line="139" w:lineRule="exact"/>
        <w:rPr>
          <w:rFonts w:ascii="Arial" w:hAnsi="Arial" w:cs="Arial"/>
        </w:rPr>
      </w:pPr>
    </w:p>
    <w:p w14:paraId="08B7CBAB" w14:textId="77777777" w:rsidR="0094680E" w:rsidRPr="0056136B" w:rsidRDefault="0094680E" w:rsidP="0094680E">
      <w:pPr>
        <w:spacing w:line="274" w:lineRule="exact"/>
        <w:rPr>
          <w:rFonts w:ascii="Arial" w:hAnsi="Arial" w:cs="Arial"/>
        </w:rPr>
      </w:pPr>
      <w:bookmarkStart w:id="385" w:name="page21"/>
      <w:bookmarkEnd w:id="385"/>
    </w:p>
    <w:p w14:paraId="0E0D0557" w14:textId="77777777" w:rsidR="0094680E" w:rsidRPr="0056136B" w:rsidRDefault="0094680E" w:rsidP="0094680E">
      <w:pPr>
        <w:tabs>
          <w:tab w:val="left" w:pos="700"/>
        </w:tabs>
        <w:spacing w:line="239" w:lineRule="auto"/>
        <w:ind w:left="360"/>
        <w:rPr>
          <w:rFonts w:ascii="Arial" w:hAnsi="Arial" w:cs="Arial"/>
          <w:b/>
          <w:sz w:val="23"/>
        </w:rPr>
      </w:pPr>
      <w:r w:rsidRPr="0056136B">
        <w:rPr>
          <w:rFonts w:ascii="Arial" w:hAnsi="Arial" w:cs="Arial"/>
          <w:b/>
        </w:rPr>
        <w:t>2-</w:t>
      </w:r>
      <w:r w:rsidRPr="0056136B">
        <w:rPr>
          <w:rFonts w:ascii="Arial" w:hAnsi="Arial" w:cs="Arial"/>
        </w:rPr>
        <w:tab/>
      </w:r>
      <w:r w:rsidRPr="0056136B">
        <w:rPr>
          <w:rFonts w:ascii="Arial" w:hAnsi="Arial" w:cs="Arial"/>
          <w:b/>
          <w:sz w:val="23"/>
        </w:rPr>
        <w:t>Descripción</w:t>
      </w:r>
    </w:p>
    <w:p w14:paraId="24928026" w14:textId="77777777" w:rsidR="0094680E" w:rsidRPr="0056136B" w:rsidRDefault="0094680E" w:rsidP="0094680E">
      <w:pPr>
        <w:tabs>
          <w:tab w:val="left" w:pos="700"/>
        </w:tabs>
        <w:spacing w:line="239" w:lineRule="auto"/>
        <w:ind w:left="360"/>
        <w:rPr>
          <w:rFonts w:ascii="Arial" w:hAnsi="Arial" w:cs="Arial"/>
          <w:b/>
          <w:sz w:val="23"/>
        </w:rPr>
      </w:pPr>
    </w:p>
    <w:p w14:paraId="234AE55C" w14:textId="77777777" w:rsidR="0094680E" w:rsidRPr="0056136B" w:rsidRDefault="0094680E" w:rsidP="0094680E">
      <w:pPr>
        <w:spacing w:line="10" w:lineRule="exact"/>
        <w:rPr>
          <w:rFonts w:ascii="Arial" w:hAnsi="Arial" w:cs="Arial"/>
        </w:rPr>
      </w:pPr>
    </w:p>
    <w:p w14:paraId="0B4DACB4" w14:textId="77777777" w:rsidR="0094680E" w:rsidRPr="0056136B" w:rsidRDefault="0094680E" w:rsidP="00324438">
      <w:pPr>
        <w:pStyle w:val="Prrafodelista"/>
        <w:numPr>
          <w:ilvl w:val="1"/>
          <w:numId w:val="30"/>
        </w:numPr>
        <w:spacing w:line="273" w:lineRule="auto"/>
        <w:ind w:left="405" w:right="461" w:hanging="405"/>
        <w:jc w:val="both"/>
        <w:rPr>
          <w:rFonts w:ascii="Arial" w:hAnsi="Arial" w:cs="Arial"/>
          <w:sz w:val="24"/>
        </w:rPr>
      </w:pPr>
      <w:r w:rsidRPr="0056136B">
        <w:rPr>
          <w:rFonts w:ascii="Arial" w:hAnsi="Arial" w:cs="Arial"/>
          <w:b/>
          <w:sz w:val="24"/>
        </w:rPr>
        <w:t xml:space="preserve">Construcción de la Toma, hasta 5 km desde el Cauce principal del Rio Pilcomayo, </w:t>
      </w:r>
      <w:r w:rsidRPr="0056136B">
        <w:rPr>
          <w:rFonts w:ascii="Arial" w:hAnsi="Arial" w:cs="Arial"/>
          <w:sz w:val="24"/>
        </w:rPr>
        <w:t>consiste en la construcción de un canal de 20 a 40 m. de ancho de solera y profundidad variable, según indique la fiscalización, con talud de excavación 1H: 1V como mínimo, a lo largo de 5 km.</w:t>
      </w:r>
    </w:p>
    <w:p w14:paraId="3DE7244C" w14:textId="77777777" w:rsidR="0094680E" w:rsidRPr="0056136B" w:rsidRDefault="0094680E" w:rsidP="0094680E">
      <w:pPr>
        <w:pStyle w:val="Prrafodelista"/>
        <w:spacing w:line="273" w:lineRule="auto"/>
        <w:ind w:left="405" w:right="461"/>
        <w:jc w:val="both"/>
        <w:rPr>
          <w:rFonts w:ascii="Arial" w:hAnsi="Arial" w:cs="Arial"/>
          <w:sz w:val="24"/>
        </w:rPr>
      </w:pPr>
      <w:r w:rsidRPr="0056136B">
        <w:rPr>
          <w:rFonts w:ascii="Arial" w:hAnsi="Arial" w:cs="Arial"/>
          <w:b/>
          <w:sz w:val="24"/>
        </w:rPr>
        <w:t xml:space="preserve"> Los </w:t>
      </w:r>
      <w:r w:rsidRPr="0056136B">
        <w:rPr>
          <w:rFonts w:ascii="Arial" w:hAnsi="Arial" w:cs="Arial"/>
          <w:sz w:val="24"/>
        </w:rPr>
        <w:t>trabajos consisten en retirar del cauce todo material depositado o acumulado luego del tránsito</w:t>
      </w:r>
      <w:r w:rsidRPr="0056136B">
        <w:rPr>
          <w:rFonts w:ascii="Arial" w:hAnsi="Arial" w:cs="Arial"/>
          <w:b/>
          <w:sz w:val="24"/>
        </w:rPr>
        <w:t xml:space="preserve"> </w:t>
      </w:r>
      <w:r w:rsidRPr="0056136B">
        <w:rPr>
          <w:rFonts w:ascii="Arial" w:hAnsi="Arial" w:cs="Arial"/>
          <w:sz w:val="24"/>
        </w:rPr>
        <w:t xml:space="preserve">del agua en el cauce, y excavar un canal de hasta 40 metros de solera despejando todo el material suelto y consolidado, justo en la conexión del Rio Pilcomayo y el Canal artificial, los costos que implican todo el volumen que requiera ser retirado del canal existente en la toma, sean estos materiales húmedos o secos, deberán contemplar en sus precios unitarios, la profundidad  de la excavación serán definidas por la firma fiscalizadora, luego del levantamiento topográfico detallado. </w:t>
      </w:r>
    </w:p>
    <w:p w14:paraId="67684635" w14:textId="77777777" w:rsidR="0094680E" w:rsidRPr="0056136B" w:rsidRDefault="0094680E" w:rsidP="0094680E">
      <w:pPr>
        <w:spacing w:line="273" w:lineRule="auto"/>
        <w:rPr>
          <w:rFonts w:ascii="Arial" w:hAnsi="Arial" w:cs="Arial"/>
        </w:rPr>
      </w:pPr>
    </w:p>
    <w:p w14:paraId="265A4DDA" w14:textId="0ACEA913" w:rsidR="0094680E" w:rsidRPr="0056136B" w:rsidRDefault="0094680E" w:rsidP="0094680E">
      <w:pPr>
        <w:spacing w:line="273" w:lineRule="auto"/>
        <w:ind w:right="461"/>
        <w:rPr>
          <w:rFonts w:ascii="Arial" w:hAnsi="Arial" w:cs="Arial"/>
        </w:rPr>
      </w:pPr>
      <w:r>
        <w:rPr>
          <w:rFonts w:ascii="Arial" w:hAnsi="Arial" w:cs="Arial"/>
        </w:rPr>
        <w:t xml:space="preserve">b. </w:t>
      </w:r>
      <w:r w:rsidRPr="0056136B">
        <w:rPr>
          <w:rFonts w:ascii="Arial" w:hAnsi="Arial" w:cs="Arial"/>
        </w:rPr>
        <w:t xml:space="preserve"> </w:t>
      </w:r>
      <w:r w:rsidRPr="0056136B">
        <w:rPr>
          <w:rFonts w:ascii="Arial" w:hAnsi="Arial" w:cs="Arial"/>
          <w:b/>
        </w:rPr>
        <w:t xml:space="preserve">Remoción de sedimentos del canal existente. </w:t>
      </w:r>
      <w:r w:rsidRPr="0056136B">
        <w:rPr>
          <w:rFonts w:ascii="Arial" w:hAnsi="Arial" w:cs="Arial"/>
        </w:rPr>
        <w:t xml:space="preserve"> Se deberá remover todos los sedimentos que se encuentra en el cauce del Canal artificial, desde Embocadura hasta San Antonio, en los tramos que sean indicados por Orden de Servicios, por la firma fiscalizadora. El material resultante deberá ser retirado y esparcido</w:t>
      </w:r>
      <w:r w:rsidR="00520B03">
        <w:rPr>
          <w:rFonts w:ascii="Arial" w:hAnsi="Arial" w:cs="Arial"/>
        </w:rPr>
        <w:t>, a suficiente distancia del canal, de modo a no interferir en el movimiento de máquinas,</w:t>
      </w:r>
      <w:r w:rsidRPr="0056136B">
        <w:rPr>
          <w:rFonts w:ascii="Arial" w:hAnsi="Arial" w:cs="Arial"/>
        </w:rPr>
        <w:t xml:space="preserve"> por la proximidad de la excavación a la barranca del </w:t>
      </w:r>
      <w:r w:rsidR="00520B03">
        <w:rPr>
          <w:rFonts w:ascii="Arial" w:hAnsi="Arial" w:cs="Arial"/>
        </w:rPr>
        <w:t>canal</w:t>
      </w:r>
      <w:r w:rsidRPr="0056136B">
        <w:rPr>
          <w:rFonts w:ascii="Arial" w:hAnsi="Arial" w:cs="Arial"/>
        </w:rPr>
        <w:t xml:space="preserve">, el material resultante deberá ser depositado sobre la barranca del </w:t>
      </w:r>
      <w:r w:rsidR="00520B03">
        <w:rPr>
          <w:rFonts w:ascii="Arial" w:hAnsi="Arial" w:cs="Arial"/>
        </w:rPr>
        <w:t>canal</w:t>
      </w:r>
      <w:r w:rsidRPr="0056136B">
        <w:rPr>
          <w:rFonts w:ascii="Arial" w:hAnsi="Arial" w:cs="Arial"/>
        </w:rPr>
        <w:t xml:space="preserve"> y esparcido a una distancia </w:t>
      </w:r>
      <w:r w:rsidR="00520B03">
        <w:rPr>
          <w:rFonts w:ascii="Arial" w:hAnsi="Arial" w:cs="Arial"/>
        </w:rPr>
        <w:t>suficiente</w:t>
      </w:r>
      <w:r w:rsidRPr="0056136B">
        <w:rPr>
          <w:rFonts w:ascii="Arial" w:hAnsi="Arial" w:cs="Arial"/>
        </w:rPr>
        <w:t>., dejando una franja de 15 metros de ancho a su nivel original en la margen izquierda en condiciones de tránsito de vehículos. No se permitirá acumular material producto de la remoción de sedimentos en áreas de flujo de agua, se deberá despejar todo sedimento acu</w:t>
      </w:r>
      <w:r w:rsidR="00520B03">
        <w:rPr>
          <w:rFonts w:ascii="Arial" w:hAnsi="Arial" w:cs="Arial"/>
        </w:rPr>
        <w:t>mu</w:t>
      </w:r>
      <w:r w:rsidRPr="0056136B">
        <w:rPr>
          <w:rFonts w:ascii="Arial" w:hAnsi="Arial" w:cs="Arial"/>
        </w:rPr>
        <w:t>lado en el rastro del recorrido del agua en todo el canal existente, respetar la morfología del flujo en el proceso de remoción de sedimentos.</w:t>
      </w:r>
    </w:p>
    <w:p w14:paraId="71695B91" w14:textId="77777777" w:rsidR="0094680E" w:rsidRPr="0056136B" w:rsidRDefault="0094680E" w:rsidP="0094680E">
      <w:pPr>
        <w:spacing w:line="219" w:lineRule="exact"/>
        <w:rPr>
          <w:rFonts w:ascii="Arial" w:hAnsi="Arial" w:cs="Arial"/>
        </w:rPr>
      </w:pPr>
    </w:p>
    <w:p w14:paraId="71EAAC6E" w14:textId="77777777" w:rsidR="0094680E" w:rsidRPr="0056136B" w:rsidRDefault="0094680E" w:rsidP="0094680E">
      <w:pPr>
        <w:spacing w:line="273" w:lineRule="auto"/>
        <w:ind w:right="461"/>
        <w:rPr>
          <w:rFonts w:ascii="Arial" w:hAnsi="Arial" w:cs="Arial"/>
        </w:rPr>
      </w:pPr>
      <w:r w:rsidRPr="0056136B">
        <w:rPr>
          <w:rFonts w:ascii="Arial" w:hAnsi="Arial" w:cs="Arial"/>
        </w:rPr>
        <w:t>Donde la altura de la barranca en zonas donde se hará la intervención es mayor de 2,5 m., la contratista deberá prever la construcción de una plataforma (Berma) de 5 metros de ancho con una altura variable en función de la profundidad del canal, desde la cual se procederá al retiro del material y depositarlo sobre la barranca existente. El costo de estos trabajos adicionales debe ser contemplado en el precio unitario del ítem.</w:t>
      </w:r>
    </w:p>
    <w:p w14:paraId="52E5E162" w14:textId="77777777" w:rsidR="0094680E" w:rsidRPr="0056136B" w:rsidRDefault="0094680E" w:rsidP="0094680E">
      <w:pPr>
        <w:spacing w:line="219" w:lineRule="exact"/>
        <w:rPr>
          <w:rFonts w:ascii="Arial" w:hAnsi="Arial" w:cs="Arial"/>
        </w:rPr>
      </w:pPr>
    </w:p>
    <w:p w14:paraId="58045C52" w14:textId="77777777" w:rsidR="0094680E" w:rsidRPr="0056136B" w:rsidRDefault="0094680E" w:rsidP="0094680E">
      <w:pPr>
        <w:spacing w:line="264" w:lineRule="auto"/>
        <w:ind w:right="461"/>
        <w:rPr>
          <w:rFonts w:ascii="Arial" w:hAnsi="Arial" w:cs="Arial"/>
        </w:rPr>
      </w:pPr>
      <w:r w:rsidRPr="0056136B">
        <w:rPr>
          <w:rFonts w:ascii="Arial" w:hAnsi="Arial" w:cs="Arial"/>
        </w:rPr>
        <w:t>El contratista deberá evaluar los accesos posibles y destinar los recursos necesarios para las aperturas, si es necesario y/o el mantenimiento, durante el periodo de ejecución de la obra, de los caminos utilizados.</w:t>
      </w:r>
    </w:p>
    <w:p w14:paraId="3A5688F6" w14:textId="77777777" w:rsidR="0094680E" w:rsidRPr="0056136B" w:rsidRDefault="0094680E" w:rsidP="0094680E">
      <w:pPr>
        <w:spacing w:line="240" w:lineRule="exact"/>
        <w:rPr>
          <w:rFonts w:ascii="Arial" w:hAnsi="Arial" w:cs="Arial"/>
        </w:rPr>
      </w:pPr>
    </w:p>
    <w:p w14:paraId="24D110AC" w14:textId="77777777" w:rsidR="0094680E" w:rsidRPr="0056136B" w:rsidRDefault="0094680E" w:rsidP="0094680E">
      <w:pPr>
        <w:spacing w:line="276" w:lineRule="auto"/>
        <w:rPr>
          <w:rFonts w:ascii="Arial" w:hAnsi="Arial" w:cs="Arial"/>
        </w:rPr>
      </w:pPr>
      <w:r w:rsidRPr="0056136B">
        <w:rPr>
          <w:rFonts w:ascii="Arial" w:hAnsi="Arial" w:cs="Arial"/>
          <w:b/>
          <w:u w:val="single"/>
        </w:rPr>
        <w:t>Movimiento de suelo estimado:</w:t>
      </w:r>
      <w:r w:rsidRPr="0056136B">
        <w:rPr>
          <w:rFonts w:ascii="Arial" w:hAnsi="Arial" w:cs="Arial"/>
          <w:b/>
        </w:rPr>
        <w:t xml:space="preserve"> </w:t>
      </w:r>
      <w:r w:rsidRPr="0056136B">
        <w:rPr>
          <w:rFonts w:ascii="Arial" w:hAnsi="Arial" w:cs="Arial"/>
        </w:rPr>
        <w:t>2.000.000 m3 (dos millones metros cúbicos)</w:t>
      </w:r>
    </w:p>
    <w:p w14:paraId="03795F05" w14:textId="77777777" w:rsidR="0094680E" w:rsidRPr="0056136B" w:rsidRDefault="0094680E" w:rsidP="0094680E">
      <w:pPr>
        <w:spacing w:line="276" w:lineRule="auto"/>
        <w:rPr>
          <w:rFonts w:ascii="Arial" w:hAnsi="Arial" w:cs="Arial"/>
        </w:rPr>
      </w:pPr>
    </w:p>
    <w:p w14:paraId="623EEFB2" w14:textId="77777777" w:rsidR="0094680E" w:rsidRPr="0056136B" w:rsidRDefault="0094680E" w:rsidP="0094680E">
      <w:pPr>
        <w:spacing w:line="276" w:lineRule="auto"/>
        <w:rPr>
          <w:rFonts w:ascii="Arial" w:hAnsi="Arial" w:cs="Arial"/>
        </w:rPr>
      </w:pPr>
      <w:r w:rsidRPr="0056136B">
        <w:rPr>
          <w:rFonts w:ascii="Arial" w:hAnsi="Arial" w:cs="Arial"/>
        </w:rPr>
        <w:t>Esta cifra es meramente estimativa y no compromete a ninguna de las partes a su fiel cumplimiento, los volúmenes reales serán definidos por la firma fiscalizadora según ordenes de servicios para cada caso, las cantidades pueden ser ajustadas de acuerdo a las necesidades y las ordenes emitidas hasta cubrir los montos previstos.</w:t>
      </w:r>
    </w:p>
    <w:p w14:paraId="237E784D" w14:textId="77777777" w:rsidR="0094680E" w:rsidRPr="0056136B" w:rsidRDefault="0094680E" w:rsidP="0094680E">
      <w:pPr>
        <w:spacing w:line="276" w:lineRule="auto"/>
        <w:rPr>
          <w:rFonts w:ascii="Arial" w:hAnsi="Arial" w:cs="Arial"/>
        </w:rPr>
      </w:pPr>
    </w:p>
    <w:p w14:paraId="45D9E662" w14:textId="2B2FCC91" w:rsidR="0094680E" w:rsidRPr="0056136B" w:rsidRDefault="0094680E" w:rsidP="0094680E">
      <w:pPr>
        <w:spacing w:line="276" w:lineRule="auto"/>
        <w:rPr>
          <w:rFonts w:ascii="Arial" w:hAnsi="Arial" w:cs="Arial"/>
        </w:rPr>
      </w:pPr>
      <w:r>
        <w:rPr>
          <w:rFonts w:ascii="Arial" w:hAnsi="Arial" w:cs="Arial"/>
        </w:rPr>
        <w:t xml:space="preserve">c. </w:t>
      </w:r>
      <w:r w:rsidRPr="0056136B">
        <w:rPr>
          <w:rFonts w:ascii="Arial" w:hAnsi="Arial" w:cs="Arial"/>
        </w:rPr>
        <w:t xml:space="preserve"> </w:t>
      </w:r>
      <w:r w:rsidRPr="0056136B">
        <w:rPr>
          <w:rFonts w:ascii="Arial" w:hAnsi="Arial" w:cs="Arial"/>
          <w:b/>
        </w:rPr>
        <w:t>Rectificación/corrección de Meandros,</w:t>
      </w:r>
      <w:r w:rsidRPr="0056136B">
        <w:rPr>
          <w:rFonts w:ascii="Arial" w:hAnsi="Arial" w:cs="Arial"/>
        </w:rPr>
        <w:t xml:space="preserve"> la corrección de meandros y el control de erosión, con colocación </w:t>
      </w:r>
      <w:r w:rsidR="007305DA" w:rsidRPr="0056136B">
        <w:rPr>
          <w:rFonts w:ascii="Arial" w:hAnsi="Arial" w:cs="Arial"/>
        </w:rPr>
        <w:t>de diques</w:t>
      </w:r>
      <w:r w:rsidR="007305DA">
        <w:rPr>
          <w:rFonts w:ascii="Arial" w:hAnsi="Arial" w:cs="Arial"/>
        </w:rPr>
        <w:t>,</w:t>
      </w:r>
      <w:r w:rsidR="007305DA" w:rsidRPr="0056136B">
        <w:rPr>
          <w:rFonts w:ascii="Arial" w:hAnsi="Arial" w:cs="Arial"/>
        </w:rPr>
        <w:t xml:space="preserve"> </w:t>
      </w:r>
      <w:r w:rsidR="007305DA">
        <w:rPr>
          <w:rFonts w:ascii="Arial" w:hAnsi="Arial" w:cs="Arial"/>
        </w:rPr>
        <w:t>formados por paneles interconectados, ó moldes prefabricados</w:t>
      </w:r>
      <w:r w:rsidR="007305DA" w:rsidRPr="0056136B">
        <w:rPr>
          <w:rFonts w:ascii="Arial" w:hAnsi="Arial" w:cs="Arial"/>
        </w:rPr>
        <w:t xml:space="preserve">, medidos en volumen, la rectificación y corrección de meandros, se harán a través de la construcción de </w:t>
      </w:r>
      <w:r w:rsidR="007305DA">
        <w:rPr>
          <w:rFonts w:ascii="Arial" w:hAnsi="Arial" w:cs="Arial"/>
        </w:rPr>
        <w:t>e</w:t>
      </w:r>
      <w:r w:rsidR="007305DA" w:rsidRPr="0056136B">
        <w:rPr>
          <w:rFonts w:ascii="Arial" w:hAnsi="Arial" w:cs="Arial"/>
        </w:rPr>
        <w:t>spigones, estos espigones</w:t>
      </w:r>
      <w:r w:rsidR="00D60388" w:rsidRPr="00D60388">
        <w:rPr>
          <w:rFonts w:ascii="Arial" w:hAnsi="Arial" w:cs="Arial"/>
        </w:rPr>
        <w:t xml:space="preserve"> </w:t>
      </w:r>
      <w:r w:rsidR="00D60388" w:rsidRPr="0056136B">
        <w:rPr>
          <w:rFonts w:ascii="Arial" w:hAnsi="Arial" w:cs="Arial"/>
        </w:rPr>
        <w:t xml:space="preserve">podrán ser construidos de </w:t>
      </w:r>
      <w:r w:rsidR="00D60388">
        <w:rPr>
          <w:rFonts w:ascii="Arial" w:hAnsi="Arial" w:cs="Arial"/>
        </w:rPr>
        <w:t>paneles ó moldes prefabricados, interconectados entre sí</w:t>
      </w:r>
      <w:r w:rsidR="00D60388" w:rsidRPr="0056136B">
        <w:rPr>
          <w:rFonts w:ascii="Arial" w:hAnsi="Arial" w:cs="Arial"/>
        </w:rPr>
        <w:t>, y serán distribuidos de acuerdo a la amplitud y el grado de desarrollo de cada meandro critico</w:t>
      </w:r>
      <w:r w:rsidR="00D60388">
        <w:rPr>
          <w:rFonts w:ascii="Arial" w:hAnsi="Arial" w:cs="Arial"/>
        </w:rPr>
        <w:t>.</w:t>
      </w:r>
      <w:r w:rsidR="007305DA" w:rsidRPr="0056136B">
        <w:rPr>
          <w:rFonts w:ascii="Arial" w:hAnsi="Arial" w:cs="Arial"/>
        </w:rPr>
        <w:t xml:space="preserve"> </w:t>
      </w:r>
      <w:r w:rsidRPr="0056136B">
        <w:rPr>
          <w:rFonts w:ascii="Arial" w:hAnsi="Arial" w:cs="Arial"/>
          <w:szCs w:val="24"/>
          <w:lang w:val="es-ES" w:eastAsia="es-EC"/>
        </w:rPr>
        <w:t xml:space="preserve">Estas estructuras son elementos laterales que tratan de proteger la orilla y al mismo tiempo desviar la corriente donde a su vez se depositan los sedimentos y servirá para </w:t>
      </w:r>
      <w:r w:rsidRPr="0056136B">
        <w:rPr>
          <w:rFonts w:ascii="Arial" w:hAnsi="Arial" w:cs="Arial"/>
        </w:rPr>
        <w:t>corregir los meandros más pronunciados identificados en el tramo desde Embocadura hasta San Antonio y en aquellas más pronunciadas a través de la construcción de Espigones direccionados de acuerdo a las características de las curvas y el ancho estable del rio, o del canal artificial en este caso, la longitud y la cresta de los espigones y el espaciamiento entre espigones determina las condiciones de flujo requeridas para cada caso. La firma fiscalizadora definirá las características de los espigones en cada caso particular teniendo en cuenta el ancho, la curvatura, la pendiente de la corona, el ángulo de orientación respecto a la orilla y el flujo y la pendiente del canal en el tramo, producto de la topografía detallada del tramo a corregir. Es importante resaltar que los tres primeros espigones de aguas arriba en cada meandro deben tener longitud variable, y el primero debe ser de menor longitud posible.</w:t>
      </w:r>
    </w:p>
    <w:p w14:paraId="5A698675" w14:textId="77777777" w:rsidR="0094680E" w:rsidRPr="0056136B" w:rsidRDefault="0094680E" w:rsidP="0094680E">
      <w:pPr>
        <w:spacing w:line="0" w:lineRule="atLeast"/>
        <w:rPr>
          <w:rFonts w:ascii="Arial" w:hAnsi="Arial" w:cs="Arial"/>
        </w:rPr>
      </w:pPr>
    </w:p>
    <w:p w14:paraId="1D580CAD" w14:textId="77777777" w:rsidR="0094680E" w:rsidRPr="0056136B" w:rsidRDefault="0094680E" w:rsidP="0094680E">
      <w:pPr>
        <w:spacing w:line="242" w:lineRule="exact"/>
        <w:rPr>
          <w:rFonts w:ascii="Arial" w:hAnsi="Arial" w:cs="Arial"/>
        </w:rPr>
      </w:pPr>
    </w:p>
    <w:p w14:paraId="55EAF7FA" w14:textId="77777777" w:rsidR="0094680E" w:rsidRPr="0056136B" w:rsidRDefault="0094680E" w:rsidP="0094680E">
      <w:pPr>
        <w:tabs>
          <w:tab w:val="left" w:pos="700"/>
        </w:tabs>
        <w:spacing w:line="239" w:lineRule="auto"/>
        <w:ind w:left="360"/>
        <w:rPr>
          <w:rFonts w:ascii="Arial" w:hAnsi="Arial" w:cs="Arial"/>
          <w:b/>
          <w:sz w:val="23"/>
        </w:rPr>
      </w:pPr>
      <w:r w:rsidRPr="0056136B">
        <w:rPr>
          <w:rFonts w:ascii="Arial" w:hAnsi="Arial" w:cs="Arial"/>
          <w:b/>
        </w:rPr>
        <w:t>3-</w:t>
      </w:r>
      <w:r w:rsidRPr="0056136B">
        <w:rPr>
          <w:rFonts w:ascii="Arial" w:hAnsi="Arial" w:cs="Arial"/>
        </w:rPr>
        <w:tab/>
      </w:r>
      <w:r w:rsidRPr="0056136B">
        <w:rPr>
          <w:rFonts w:ascii="Arial" w:hAnsi="Arial" w:cs="Arial"/>
          <w:b/>
          <w:sz w:val="23"/>
        </w:rPr>
        <w:t>Preservación del medio ambiente</w:t>
      </w:r>
    </w:p>
    <w:p w14:paraId="32381554" w14:textId="77777777" w:rsidR="0094680E" w:rsidRPr="0056136B" w:rsidRDefault="0094680E" w:rsidP="0094680E">
      <w:pPr>
        <w:spacing w:line="329" w:lineRule="exact"/>
        <w:rPr>
          <w:rFonts w:ascii="Arial" w:hAnsi="Arial" w:cs="Arial"/>
        </w:rPr>
      </w:pPr>
    </w:p>
    <w:p w14:paraId="2C96F363" w14:textId="77777777" w:rsidR="0094680E" w:rsidRPr="0056136B" w:rsidRDefault="0094680E" w:rsidP="0094680E">
      <w:pPr>
        <w:spacing w:line="264" w:lineRule="auto"/>
        <w:rPr>
          <w:rFonts w:ascii="Arial" w:hAnsi="Arial" w:cs="Arial"/>
        </w:rPr>
      </w:pPr>
      <w:r w:rsidRPr="0056136B">
        <w:rPr>
          <w:rFonts w:ascii="Arial" w:hAnsi="Arial" w:cs="Arial"/>
        </w:rPr>
        <w:t>A los efectos de disminuir el impacto ambiental producido como consecuencia de la ejecución de éste ítem, el Contratista deberá tener en cuenta los siguientes puntos:</w:t>
      </w:r>
    </w:p>
    <w:p w14:paraId="3603D576" w14:textId="77777777" w:rsidR="0094680E" w:rsidRPr="0056136B" w:rsidRDefault="0094680E" w:rsidP="0094680E">
      <w:pPr>
        <w:spacing w:line="228" w:lineRule="exact"/>
        <w:rPr>
          <w:rFonts w:ascii="Arial" w:hAnsi="Arial" w:cs="Arial"/>
        </w:rPr>
      </w:pPr>
    </w:p>
    <w:p w14:paraId="4C20E80F" w14:textId="77777777" w:rsidR="0094680E" w:rsidRPr="0056136B" w:rsidRDefault="0094680E" w:rsidP="0094680E">
      <w:pPr>
        <w:spacing w:line="270" w:lineRule="auto"/>
        <w:rPr>
          <w:rFonts w:ascii="Arial" w:hAnsi="Arial" w:cs="Arial"/>
        </w:rPr>
      </w:pPr>
      <w:r w:rsidRPr="0056136B">
        <w:rPr>
          <w:rFonts w:ascii="Arial" w:hAnsi="Arial" w:cs="Arial"/>
        </w:rPr>
        <w:t>Deberá tomar la precaución razonable para evitar la contaminación de ríos, arroyos, lagunas o embalses. Poluyentes o contaminantes, como combustibles, lubricantes, aguas servidas, pinturas y otros desperdicios dañinos no serán vertidos en o a lo largo de ríos, arroyos, lagunas o embalses.</w:t>
      </w:r>
    </w:p>
    <w:p w14:paraId="25735946" w14:textId="77777777" w:rsidR="0094680E" w:rsidRPr="0056136B" w:rsidRDefault="0094680E" w:rsidP="0094680E">
      <w:pPr>
        <w:spacing w:line="221" w:lineRule="exact"/>
        <w:rPr>
          <w:rFonts w:ascii="Arial" w:hAnsi="Arial" w:cs="Arial"/>
        </w:rPr>
      </w:pPr>
    </w:p>
    <w:p w14:paraId="55349364" w14:textId="77777777" w:rsidR="0094680E" w:rsidRPr="0056136B" w:rsidRDefault="0094680E" w:rsidP="0094680E">
      <w:pPr>
        <w:spacing w:line="270" w:lineRule="auto"/>
        <w:rPr>
          <w:rFonts w:ascii="Arial" w:hAnsi="Arial" w:cs="Arial"/>
        </w:rPr>
      </w:pPr>
      <w:r w:rsidRPr="0056136B">
        <w:rPr>
          <w:rFonts w:ascii="Arial" w:hAnsi="Arial" w:cs="Arial"/>
        </w:rPr>
        <w:t>Los materiales provenientes de este ítem deberán ser depositados en zonas aprobadas, que estén en cotas superiores al nivel máximo de las aguas registradas, de tal manera que se impida el retorno de materiales sólidos o en suspensión a las vías acuáticas.</w:t>
      </w:r>
    </w:p>
    <w:p w14:paraId="5D074FAC" w14:textId="77777777" w:rsidR="0094680E" w:rsidRPr="0056136B" w:rsidRDefault="0094680E" w:rsidP="0094680E">
      <w:pPr>
        <w:spacing w:line="221" w:lineRule="exact"/>
        <w:rPr>
          <w:rFonts w:ascii="Arial" w:hAnsi="Arial" w:cs="Arial"/>
        </w:rPr>
      </w:pPr>
    </w:p>
    <w:p w14:paraId="7C886C59" w14:textId="290CB95B" w:rsidR="0094680E" w:rsidRPr="0056136B" w:rsidRDefault="0094680E" w:rsidP="0094680E">
      <w:pPr>
        <w:spacing w:line="265" w:lineRule="auto"/>
        <w:rPr>
          <w:rFonts w:ascii="Arial" w:hAnsi="Arial" w:cs="Arial"/>
        </w:rPr>
      </w:pPr>
      <w:r w:rsidRPr="0056136B">
        <w:rPr>
          <w:rFonts w:ascii="Arial" w:hAnsi="Arial" w:cs="Arial"/>
        </w:rPr>
        <w:t xml:space="preserve">Además, se tendrá en cuenta todo lo </w:t>
      </w:r>
      <w:del w:id="386" w:author="admin" w:date="2017-06-13T08:34:00Z">
        <w:r w:rsidRPr="0056136B" w:rsidDel="00453BE4">
          <w:rPr>
            <w:rFonts w:ascii="Arial" w:hAnsi="Arial" w:cs="Arial"/>
          </w:rPr>
          <w:delText>estipulado en la Licencia Ambiental</w:delText>
        </w:r>
      </w:del>
      <w:ins w:id="387" w:author="admin" w:date="2017-06-13T08:34:00Z">
        <w:r w:rsidR="00453BE4">
          <w:rPr>
            <w:rFonts w:ascii="Arial" w:hAnsi="Arial" w:cs="Arial"/>
          </w:rPr>
          <w:t>resultante del Estudio de Impacto Ambiental</w:t>
        </w:r>
      </w:ins>
      <w:r w:rsidRPr="0056136B">
        <w:rPr>
          <w:rFonts w:ascii="Arial" w:hAnsi="Arial" w:cs="Arial"/>
        </w:rPr>
        <w:t xml:space="preserve"> </w:t>
      </w:r>
      <w:del w:id="388" w:author="admin" w:date="2017-06-13T08:34:00Z">
        <w:r w:rsidRPr="0056136B" w:rsidDel="00453BE4">
          <w:rPr>
            <w:rFonts w:ascii="Arial" w:hAnsi="Arial" w:cs="Arial"/>
          </w:rPr>
          <w:delText>vigente</w:delText>
        </w:r>
      </w:del>
      <w:r w:rsidRPr="0056136B">
        <w:rPr>
          <w:rFonts w:ascii="Arial" w:hAnsi="Arial" w:cs="Arial"/>
        </w:rPr>
        <w:t xml:space="preserve"> aprobad</w:t>
      </w:r>
      <w:ins w:id="389" w:author="admin" w:date="2017-06-13T08:34:00Z">
        <w:r w:rsidR="00453BE4">
          <w:rPr>
            <w:rFonts w:ascii="Arial" w:hAnsi="Arial" w:cs="Arial"/>
          </w:rPr>
          <w:t>o</w:t>
        </w:r>
      </w:ins>
      <w:del w:id="390" w:author="admin" w:date="2017-06-13T08:34:00Z">
        <w:r w:rsidRPr="0056136B" w:rsidDel="00453BE4">
          <w:rPr>
            <w:rFonts w:ascii="Arial" w:hAnsi="Arial" w:cs="Arial"/>
          </w:rPr>
          <w:delText>a</w:delText>
        </w:r>
      </w:del>
      <w:r w:rsidRPr="0056136B">
        <w:rPr>
          <w:rFonts w:ascii="Arial" w:hAnsi="Arial" w:cs="Arial"/>
        </w:rPr>
        <w:t xml:space="preserve"> por la SEAM y lo establecido en las ETAGs, cuyo ejemplar acompaña el contrato.</w:t>
      </w:r>
    </w:p>
    <w:p w14:paraId="18B17DA2" w14:textId="77777777" w:rsidR="0094680E" w:rsidRPr="0056136B" w:rsidRDefault="0094680E" w:rsidP="0094680E">
      <w:pPr>
        <w:spacing w:line="217" w:lineRule="exact"/>
        <w:rPr>
          <w:rFonts w:ascii="Arial" w:hAnsi="Arial" w:cs="Arial"/>
        </w:rPr>
      </w:pPr>
    </w:p>
    <w:p w14:paraId="6C2D6785" w14:textId="77777777" w:rsidR="0094680E" w:rsidRPr="0056136B" w:rsidRDefault="0094680E" w:rsidP="0094680E">
      <w:pPr>
        <w:tabs>
          <w:tab w:val="left" w:pos="700"/>
        </w:tabs>
        <w:spacing w:line="0" w:lineRule="atLeast"/>
        <w:ind w:left="360"/>
        <w:rPr>
          <w:rFonts w:ascii="Arial" w:hAnsi="Arial" w:cs="Arial"/>
          <w:b/>
          <w:sz w:val="23"/>
        </w:rPr>
      </w:pPr>
      <w:r w:rsidRPr="0056136B">
        <w:rPr>
          <w:rFonts w:ascii="Arial" w:hAnsi="Arial" w:cs="Arial"/>
          <w:b/>
        </w:rPr>
        <w:t>4.</w:t>
      </w:r>
      <w:r w:rsidRPr="0056136B">
        <w:rPr>
          <w:rFonts w:ascii="Arial" w:hAnsi="Arial" w:cs="Arial"/>
        </w:rPr>
        <w:tab/>
      </w:r>
      <w:r w:rsidRPr="0056136B">
        <w:rPr>
          <w:rFonts w:ascii="Arial" w:hAnsi="Arial" w:cs="Arial"/>
          <w:b/>
          <w:sz w:val="23"/>
        </w:rPr>
        <w:t>Equipos</w:t>
      </w:r>
    </w:p>
    <w:p w14:paraId="24E957F2" w14:textId="77777777" w:rsidR="0094680E" w:rsidRPr="0056136B" w:rsidRDefault="0094680E" w:rsidP="0094680E">
      <w:pPr>
        <w:spacing w:line="279" w:lineRule="exact"/>
        <w:rPr>
          <w:rFonts w:ascii="Arial" w:hAnsi="Arial" w:cs="Arial"/>
        </w:rPr>
      </w:pPr>
    </w:p>
    <w:p w14:paraId="26DFB7DB" w14:textId="77777777" w:rsidR="0094680E" w:rsidRPr="0056136B" w:rsidRDefault="0094680E" w:rsidP="0094680E">
      <w:pPr>
        <w:spacing w:line="236" w:lineRule="auto"/>
        <w:ind w:right="180"/>
        <w:rPr>
          <w:rFonts w:ascii="Arial" w:hAnsi="Arial" w:cs="Arial"/>
        </w:rPr>
      </w:pPr>
      <w:r w:rsidRPr="0056136B">
        <w:rPr>
          <w:rFonts w:ascii="Arial" w:hAnsi="Arial" w:cs="Arial"/>
        </w:rPr>
        <w:t>Los equipos necesarios para la realización del presente ítem son: excavadora hidráulica convencional y/o anfibia, motosierra, retroexcavadora, tractor a orugas con cuchilla frontal (topadora), tractor con traílla, o cualquier otra combinación de equipos que pueda cumplir con el trabajo solicitado.</w:t>
      </w:r>
    </w:p>
    <w:p w14:paraId="6F9D1756" w14:textId="77777777" w:rsidR="0094680E" w:rsidRPr="0056136B" w:rsidRDefault="0094680E" w:rsidP="0094680E">
      <w:pPr>
        <w:spacing w:line="290" w:lineRule="exact"/>
        <w:rPr>
          <w:rFonts w:ascii="Arial" w:hAnsi="Arial" w:cs="Arial"/>
        </w:rPr>
      </w:pPr>
    </w:p>
    <w:p w14:paraId="789522B8" w14:textId="77777777" w:rsidR="0094680E" w:rsidRPr="0056136B" w:rsidRDefault="0094680E" w:rsidP="0094680E">
      <w:pPr>
        <w:spacing w:line="236" w:lineRule="auto"/>
        <w:ind w:right="180"/>
        <w:rPr>
          <w:rFonts w:ascii="Arial" w:hAnsi="Arial" w:cs="Arial"/>
        </w:rPr>
      </w:pPr>
      <w:r w:rsidRPr="0056136B">
        <w:rPr>
          <w:rFonts w:ascii="Arial" w:hAnsi="Arial" w:cs="Arial"/>
        </w:rPr>
        <w:t xml:space="preserve">Todos los equipos a ser utilizados deberán ser previamente puestos a consideración de </w:t>
      </w:r>
      <w:r w:rsidRPr="0056136B">
        <w:rPr>
          <w:rFonts w:ascii="Arial" w:hAnsi="Arial" w:cs="Arial"/>
        </w:rPr>
        <w:lastRenderedPageBreak/>
        <w:t>la Fiscalización de la obra y aprobados por ésta. Cuando los equipos no reúnen las condiciones mínimas, la Fiscalización podrá exigir el retiro y cambio de los mismos</w:t>
      </w:r>
    </w:p>
    <w:p w14:paraId="0C61DD04" w14:textId="77777777" w:rsidR="0094680E" w:rsidRPr="0056136B" w:rsidRDefault="0094680E" w:rsidP="0094680E">
      <w:pPr>
        <w:spacing w:line="287" w:lineRule="exact"/>
        <w:rPr>
          <w:rFonts w:ascii="Arial" w:hAnsi="Arial" w:cs="Arial"/>
        </w:rPr>
      </w:pPr>
    </w:p>
    <w:p w14:paraId="216892C9" w14:textId="77777777" w:rsidR="0094680E" w:rsidRPr="0056136B" w:rsidRDefault="0094680E" w:rsidP="00324438">
      <w:pPr>
        <w:widowControl/>
        <w:numPr>
          <w:ilvl w:val="0"/>
          <w:numId w:val="31"/>
        </w:numPr>
        <w:tabs>
          <w:tab w:val="left" w:pos="1120"/>
        </w:tabs>
        <w:adjustRightInd/>
        <w:spacing w:line="0" w:lineRule="atLeast"/>
        <w:ind w:left="1352" w:hanging="1068"/>
        <w:textAlignment w:val="auto"/>
        <w:rPr>
          <w:rFonts w:ascii="Arial" w:hAnsi="Arial" w:cs="Arial"/>
          <w:b/>
        </w:rPr>
      </w:pPr>
      <w:r w:rsidRPr="0056136B">
        <w:rPr>
          <w:rFonts w:ascii="Arial" w:hAnsi="Arial" w:cs="Arial"/>
          <w:b/>
        </w:rPr>
        <w:t>Método de Medición:</w:t>
      </w:r>
    </w:p>
    <w:p w14:paraId="43D3E291" w14:textId="77777777" w:rsidR="0094680E" w:rsidRPr="0056136B" w:rsidRDefault="0094680E" w:rsidP="0094680E">
      <w:pPr>
        <w:spacing w:line="207" w:lineRule="exact"/>
        <w:rPr>
          <w:rFonts w:ascii="Arial" w:hAnsi="Arial" w:cs="Arial"/>
        </w:rPr>
      </w:pPr>
    </w:p>
    <w:p w14:paraId="32A79B56" w14:textId="77777777" w:rsidR="0094680E" w:rsidRPr="0056136B" w:rsidRDefault="0094680E" w:rsidP="0094680E">
      <w:pPr>
        <w:spacing w:line="234" w:lineRule="auto"/>
        <w:ind w:left="140" w:right="180"/>
        <w:rPr>
          <w:rFonts w:ascii="Arial" w:hAnsi="Arial" w:cs="Arial"/>
        </w:rPr>
      </w:pPr>
      <w:r w:rsidRPr="0056136B">
        <w:rPr>
          <w:rFonts w:ascii="Arial" w:hAnsi="Arial" w:cs="Arial"/>
        </w:rPr>
        <w:t>El volumen a ser pagado será el número de metros cúbicos, computado por el método del promedio de las áreas geométricas extremas.</w:t>
      </w:r>
    </w:p>
    <w:p w14:paraId="62FEF0BB" w14:textId="77777777" w:rsidR="0094680E" w:rsidRPr="0056136B" w:rsidRDefault="0094680E" w:rsidP="0094680E">
      <w:pPr>
        <w:spacing w:line="290" w:lineRule="exact"/>
        <w:rPr>
          <w:rFonts w:ascii="Arial" w:hAnsi="Arial" w:cs="Arial"/>
        </w:rPr>
      </w:pPr>
    </w:p>
    <w:p w14:paraId="69662281" w14:textId="77777777" w:rsidR="0094680E" w:rsidRPr="0056136B" w:rsidRDefault="0094680E" w:rsidP="0094680E">
      <w:pPr>
        <w:spacing w:line="237" w:lineRule="auto"/>
        <w:ind w:left="140" w:right="180"/>
        <w:rPr>
          <w:rFonts w:ascii="Arial" w:hAnsi="Arial" w:cs="Arial"/>
        </w:rPr>
      </w:pPr>
      <w:r w:rsidRPr="0056136B">
        <w:rPr>
          <w:rFonts w:ascii="Arial" w:hAnsi="Arial" w:cs="Arial"/>
        </w:rPr>
        <w:t>La medición de los trabajos por el cual será pagado este ítem será por metros cúbicos movidos computados por la diferencia entre el volumen anterior a los trabajos, determinado por el “relevamiento previo”, y el volumen determinado por el relevamiento planialtimétrico al final de los trabajos y aprobados por la Fiscalización de la Obra.</w:t>
      </w:r>
    </w:p>
    <w:p w14:paraId="0E469046" w14:textId="77777777" w:rsidR="0094680E" w:rsidRPr="0056136B" w:rsidRDefault="0094680E" w:rsidP="0094680E">
      <w:pPr>
        <w:spacing w:line="237" w:lineRule="auto"/>
        <w:ind w:left="140" w:right="180"/>
        <w:rPr>
          <w:rFonts w:ascii="Arial" w:hAnsi="Arial" w:cs="Arial"/>
        </w:rPr>
      </w:pPr>
    </w:p>
    <w:p w14:paraId="44198600" w14:textId="77777777" w:rsidR="0094680E" w:rsidRPr="0056136B" w:rsidRDefault="0094680E" w:rsidP="0094680E">
      <w:pPr>
        <w:spacing w:line="237" w:lineRule="auto"/>
        <w:ind w:left="140" w:right="180"/>
        <w:rPr>
          <w:rFonts w:ascii="Arial" w:hAnsi="Arial" w:cs="Arial"/>
        </w:rPr>
      </w:pPr>
      <w:r w:rsidRPr="0056136B">
        <w:rPr>
          <w:rFonts w:ascii="Arial" w:hAnsi="Arial" w:cs="Arial"/>
        </w:rPr>
        <w:t>Las áreas geométricas son las calculadas de secciones transversales tomadas a partir de las dimensiones y cotas del terreno que fueron medidas por el Contratista, con acompañamiento de la Fiscalización, en ocasión del relevamiento antes del inicio de los trabajos, las cuales serán consideradas como “relevamiento previo”, y las correspondientes secciones medidas al final de los trabajos.</w:t>
      </w:r>
    </w:p>
    <w:p w14:paraId="22368D29" w14:textId="77777777" w:rsidR="0094680E" w:rsidRPr="0056136B" w:rsidRDefault="0094680E" w:rsidP="0094680E">
      <w:pPr>
        <w:spacing w:line="237" w:lineRule="auto"/>
        <w:ind w:left="140" w:right="180"/>
        <w:rPr>
          <w:rFonts w:ascii="Arial" w:hAnsi="Arial" w:cs="Arial"/>
        </w:rPr>
      </w:pPr>
    </w:p>
    <w:p w14:paraId="21D22B99" w14:textId="77777777" w:rsidR="0094680E" w:rsidRPr="0056136B" w:rsidRDefault="0094680E" w:rsidP="0094680E">
      <w:pPr>
        <w:spacing w:line="237" w:lineRule="auto"/>
        <w:ind w:left="140" w:right="180"/>
        <w:rPr>
          <w:rFonts w:ascii="Arial" w:hAnsi="Arial" w:cs="Arial"/>
        </w:rPr>
      </w:pPr>
      <w:r w:rsidRPr="0056136B">
        <w:rPr>
          <w:rFonts w:ascii="Arial" w:hAnsi="Arial" w:cs="Arial"/>
        </w:rPr>
        <w:t>La Firma Fiscalizadora de la Obra, designada por el MOPC, podrá decidir, o el Contratista podrá solicitar, una revisión de los cálculos en que se basen las mediciones, mediante notificación escrita a la otra parte, cuando se comprueba la existencia de errores en el “relevamiento previo”, o en los cálculos originales relativos a un área cualquiera determinada que causen o acusen una diferencia entre el cálculo revisado y el cálculo original.</w:t>
      </w:r>
    </w:p>
    <w:p w14:paraId="16DF4DEC" w14:textId="77777777" w:rsidR="0094680E" w:rsidRPr="0056136B" w:rsidRDefault="0094680E" w:rsidP="0094680E">
      <w:pPr>
        <w:spacing w:line="237" w:lineRule="auto"/>
        <w:ind w:left="140" w:right="180"/>
        <w:rPr>
          <w:rFonts w:ascii="Arial" w:hAnsi="Arial" w:cs="Arial"/>
        </w:rPr>
      </w:pPr>
    </w:p>
    <w:p w14:paraId="0FBD1933" w14:textId="77777777" w:rsidR="0094680E" w:rsidRPr="0056136B" w:rsidRDefault="0094680E" w:rsidP="0094680E">
      <w:pPr>
        <w:spacing w:line="211" w:lineRule="exact"/>
        <w:rPr>
          <w:rFonts w:ascii="Arial" w:hAnsi="Arial" w:cs="Arial"/>
        </w:rPr>
      </w:pPr>
      <w:bookmarkStart w:id="391" w:name="page22"/>
      <w:bookmarkEnd w:id="391"/>
    </w:p>
    <w:p w14:paraId="647C716C" w14:textId="77777777" w:rsidR="0094680E" w:rsidRPr="0056136B" w:rsidRDefault="0094680E" w:rsidP="0094680E">
      <w:pPr>
        <w:tabs>
          <w:tab w:val="left" w:pos="820"/>
        </w:tabs>
        <w:spacing w:line="276" w:lineRule="auto"/>
        <w:ind w:left="140" w:right="461"/>
        <w:rPr>
          <w:rFonts w:ascii="Arial" w:hAnsi="Arial" w:cs="Arial"/>
          <w:b/>
          <w:sz w:val="23"/>
        </w:rPr>
      </w:pPr>
      <w:r w:rsidRPr="0056136B">
        <w:rPr>
          <w:rFonts w:ascii="Arial" w:hAnsi="Arial" w:cs="Arial"/>
          <w:b/>
        </w:rPr>
        <w:t>6-</w:t>
      </w:r>
      <w:r w:rsidRPr="0056136B">
        <w:rPr>
          <w:rFonts w:ascii="Arial" w:hAnsi="Arial" w:cs="Arial"/>
        </w:rPr>
        <w:tab/>
      </w:r>
      <w:r w:rsidRPr="0056136B">
        <w:rPr>
          <w:rFonts w:ascii="Arial" w:hAnsi="Arial" w:cs="Arial"/>
          <w:b/>
          <w:sz w:val="23"/>
        </w:rPr>
        <w:t>Forma de Pago</w:t>
      </w:r>
    </w:p>
    <w:p w14:paraId="15182968" w14:textId="77777777" w:rsidR="0094680E" w:rsidRPr="0056136B" w:rsidRDefault="0094680E" w:rsidP="0094680E">
      <w:pPr>
        <w:spacing w:line="276" w:lineRule="auto"/>
        <w:ind w:right="461"/>
        <w:rPr>
          <w:rFonts w:ascii="Arial" w:hAnsi="Arial" w:cs="Arial"/>
        </w:rPr>
      </w:pPr>
    </w:p>
    <w:p w14:paraId="5AF94735" w14:textId="03DF16C9" w:rsidR="0094680E" w:rsidRPr="0056136B" w:rsidRDefault="0094680E" w:rsidP="0094680E">
      <w:pPr>
        <w:spacing w:line="276" w:lineRule="auto"/>
        <w:ind w:left="140" w:right="461"/>
        <w:rPr>
          <w:rFonts w:ascii="Arial" w:hAnsi="Arial" w:cs="Arial"/>
        </w:rPr>
      </w:pPr>
      <w:r w:rsidRPr="0056136B">
        <w:rPr>
          <w:rFonts w:ascii="Arial" w:hAnsi="Arial" w:cs="Arial"/>
        </w:rPr>
        <w:t xml:space="preserve">Las cantidades determinadas conforme al método de medición descrito más arriba serán pagadas a los precios unitarios contenidos bajo el </w:t>
      </w:r>
      <w:r>
        <w:rPr>
          <w:rFonts w:ascii="Arial" w:hAnsi="Arial" w:cs="Arial"/>
          <w:b/>
        </w:rPr>
        <w:t>Ítem 1.2.a</w:t>
      </w:r>
      <w:r w:rsidRPr="0056136B">
        <w:rPr>
          <w:rFonts w:ascii="Arial" w:hAnsi="Arial" w:cs="Arial"/>
          <w:b/>
        </w:rPr>
        <w:t xml:space="preserve"> Construcción y mejoramiento del canal de la Toma de agua medidos en m3;</w:t>
      </w:r>
      <w:r w:rsidRPr="0056136B">
        <w:rPr>
          <w:rFonts w:ascii="Arial" w:hAnsi="Arial" w:cs="Arial"/>
        </w:rPr>
        <w:t xml:space="preserve"> </w:t>
      </w:r>
      <w:del w:id="392" w:author="Jorge Agustin Fernandez Pereira" w:date="2017-06-13T12:51:00Z">
        <w:r w:rsidRPr="0056136B" w:rsidDel="007E4F6C">
          <w:rPr>
            <w:rFonts w:ascii="Arial" w:hAnsi="Arial" w:cs="Arial"/>
          </w:rPr>
          <w:delText xml:space="preserve"> </w:delText>
        </w:r>
      </w:del>
      <w:r>
        <w:rPr>
          <w:rFonts w:ascii="Arial" w:hAnsi="Arial" w:cs="Arial"/>
          <w:b/>
        </w:rPr>
        <w:t>Ítem 1.2.b</w:t>
      </w:r>
      <w:r w:rsidRPr="0056136B">
        <w:rPr>
          <w:rFonts w:ascii="Arial" w:hAnsi="Arial" w:cs="Arial"/>
        </w:rPr>
        <w:t xml:space="preserve"> “</w:t>
      </w:r>
      <w:r w:rsidRPr="0056136B">
        <w:rPr>
          <w:rFonts w:ascii="Arial" w:hAnsi="Arial" w:cs="Arial"/>
          <w:b/>
        </w:rPr>
        <w:t>Remoción de sedimentos del canal existente” medidos en m3; e</w:t>
      </w:r>
      <w:r w:rsidRPr="0056136B">
        <w:rPr>
          <w:rFonts w:ascii="Arial" w:hAnsi="Arial" w:cs="Arial"/>
        </w:rPr>
        <w:t xml:space="preserve">  </w:t>
      </w:r>
      <w:r>
        <w:rPr>
          <w:rFonts w:ascii="Arial" w:hAnsi="Arial" w:cs="Arial"/>
          <w:b/>
        </w:rPr>
        <w:t>Ítem 1.2.c</w:t>
      </w:r>
      <w:r w:rsidRPr="0056136B">
        <w:rPr>
          <w:rFonts w:ascii="Arial" w:hAnsi="Arial" w:cs="Arial"/>
          <w:b/>
        </w:rPr>
        <w:t xml:space="preserve"> Rectificación/corrección de Meandros, </w:t>
      </w:r>
      <w:r w:rsidRPr="0056136B">
        <w:rPr>
          <w:rFonts w:ascii="Arial" w:hAnsi="Arial" w:cs="Arial"/>
        </w:rPr>
        <w:t>medidos en  m3 de espigones</w:t>
      </w:r>
      <w:r w:rsidRPr="0056136B">
        <w:rPr>
          <w:rFonts w:ascii="Arial" w:hAnsi="Arial" w:cs="Arial"/>
          <w:b/>
        </w:rPr>
        <w:t>.</w:t>
      </w:r>
      <w:r w:rsidRPr="0056136B">
        <w:rPr>
          <w:rFonts w:ascii="Arial" w:hAnsi="Arial" w:cs="Arial"/>
        </w:rPr>
        <w:t xml:space="preserve"> Estos precios y pagos constituirán compensación completa por el suministro, de toda la planta de trabajo, mano de obra, equipos, transporte, vigilancia e imprevistos y todos aquellos trabajos inherentes para dar por completado el ítem.</w:t>
      </w:r>
    </w:p>
    <w:p w14:paraId="282DA096" w14:textId="328B6276" w:rsidR="0094680E" w:rsidRDefault="0094680E" w:rsidP="0094680E">
      <w:pPr>
        <w:spacing w:line="276" w:lineRule="auto"/>
        <w:ind w:right="461"/>
        <w:rPr>
          <w:ins w:id="393" w:author="Juan" w:date="2017-06-13T09:19:00Z"/>
          <w:rFonts w:ascii="Arial" w:hAnsi="Arial" w:cs="Arial"/>
        </w:rPr>
      </w:pPr>
    </w:p>
    <w:p w14:paraId="20D4A7B9" w14:textId="0CC0573B" w:rsidR="00E50147" w:rsidRPr="0056136B" w:rsidRDefault="00E50147" w:rsidP="00E50147">
      <w:pPr>
        <w:spacing w:line="276" w:lineRule="auto"/>
        <w:rPr>
          <w:ins w:id="394" w:author="Juan" w:date="2017-06-13T09:19:00Z"/>
          <w:rFonts w:ascii="Arial" w:hAnsi="Arial" w:cs="Arial"/>
          <w:b/>
          <w:szCs w:val="24"/>
        </w:rPr>
      </w:pPr>
      <w:ins w:id="395" w:author="Juan" w:date="2017-06-13T09:19:00Z">
        <w:r w:rsidRPr="0056136B">
          <w:rPr>
            <w:rFonts w:ascii="Arial" w:hAnsi="Arial" w:cs="Arial"/>
            <w:b/>
            <w:szCs w:val="24"/>
            <w:u w:val="single"/>
          </w:rPr>
          <w:t xml:space="preserve">ITEM Nº </w:t>
        </w:r>
        <w:r>
          <w:rPr>
            <w:rFonts w:ascii="Arial" w:hAnsi="Arial" w:cs="Arial"/>
            <w:b/>
            <w:szCs w:val="24"/>
            <w:u w:val="single"/>
          </w:rPr>
          <w:t>1.2</w:t>
        </w:r>
        <w:r w:rsidRPr="0056136B">
          <w:rPr>
            <w:rFonts w:ascii="Arial" w:hAnsi="Arial" w:cs="Arial"/>
            <w:b/>
            <w:szCs w:val="24"/>
          </w:rPr>
          <w:t xml:space="preserve"> </w:t>
        </w:r>
        <w:r w:rsidR="004940D9">
          <w:rPr>
            <w:rFonts w:ascii="Arial" w:hAnsi="Arial" w:cs="Arial"/>
            <w:b/>
            <w:szCs w:val="24"/>
          </w:rPr>
          <w:t>ASPECTOS AMBIENTALES Y SOCIALES</w:t>
        </w:r>
      </w:ins>
    </w:p>
    <w:p w14:paraId="19331AFB" w14:textId="78CB2A99" w:rsidR="00E50147" w:rsidRDefault="00E50147" w:rsidP="00E50147">
      <w:pPr>
        <w:spacing w:line="271" w:lineRule="auto"/>
        <w:rPr>
          <w:ins w:id="396" w:author="Juan" w:date="2017-06-13T09:19:00Z"/>
          <w:rFonts w:ascii="Arial" w:hAnsi="Arial" w:cs="Arial"/>
        </w:rPr>
      </w:pPr>
      <w:ins w:id="397" w:author="Juan" w:date="2017-06-13T09:19:00Z">
        <w:r w:rsidRPr="0056136B">
          <w:rPr>
            <w:rFonts w:ascii="Arial" w:hAnsi="Arial" w:cs="Arial"/>
          </w:rPr>
          <w:t>La Contratista</w:t>
        </w:r>
        <w:r w:rsidR="007C6152">
          <w:rPr>
            <w:rFonts w:ascii="Arial" w:hAnsi="Arial" w:cs="Arial"/>
          </w:rPr>
          <w:t xml:space="preserve"> </w:t>
        </w:r>
        <w:r>
          <w:rPr>
            <w:rFonts w:ascii="Arial" w:hAnsi="Arial" w:cs="Arial"/>
          </w:rPr>
          <w:t>se encargará de la elaboración del Estudio de Impacto Ambiental Preliminar conforme lo establece la Ley 294/93 de Evaluación de Impacto Ambiental con sus decretos reglamentarios. Deberá presentar a la Secretaría del Ambiente y gestionar hasta la obtención de la Declaración de Impacto Ambiental.</w:t>
        </w:r>
      </w:ins>
      <w:ins w:id="398" w:author="Juan" w:date="2017-06-13T09:25:00Z">
        <w:r w:rsidR="007C6152">
          <w:rPr>
            <w:rFonts w:ascii="Arial" w:hAnsi="Arial" w:cs="Arial"/>
          </w:rPr>
          <w:t xml:space="preserve"> Sólo una vez obtenida la DIA, la contratista podrá dar inicio a los ítems de obra, por lo que se debe prever en el cro</w:t>
        </w:r>
        <w:r w:rsidR="00982D18">
          <w:rPr>
            <w:rFonts w:ascii="Arial" w:hAnsi="Arial" w:cs="Arial"/>
          </w:rPr>
          <w:t xml:space="preserve">nograma de actividades el plazo de 45 </w:t>
        </w:r>
      </w:ins>
      <w:ins w:id="399" w:author="Juan" w:date="2017-06-13T09:49:00Z">
        <w:r w:rsidR="00982D18">
          <w:rPr>
            <w:rFonts w:ascii="Arial" w:hAnsi="Arial" w:cs="Arial"/>
          </w:rPr>
          <w:t>días</w:t>
        </w:r>
      </w:ins>
      <w:ins w:id="400" w:author="Juan" w:date="2017-06-13T09:25:00Z">
        <w:r w:rsidR="00982D18">
          <w:rPr>
            <w:rFonts w:ascii="Arial" w:hAnsi="Arial" w:cs="Arial"/>
          </w:rPr>
          <w:t xml:space="preserve"> </w:t>
        </w:r>
      </w:ins>
      <w:ins w:id="401" w:author="Juan" w:date="2017-06-13T09:49:00Z">
        <w:r w:rsidR="00982D18">
          <w:rPr>
            <w:rFonts w:ascii="Arial" w:hAnsi="Arial" w:cs="Arial"/>
          </w:rPr>
          <w:t>para la obtenci</w:t>
        </w:r>
      </w:ins>
      <w:ins w:id="402" w:author="Juan" w:date="2017-06-13T09:50:00Z">
        <w:r w:rsidR="00982D18">
          <w:rPr>
            <w:rFonts w:ascii="Arial" w:hAnsi="Arial" w:cs="Arial"/>
          </w:rPr>
          <w:t>ón de esta declaración.</w:t>
        </w:r>
      </w:ins>
    </w:p>
    <w:p w14:paraId="589EE08E" w14:textId="77777777" w:rsidR="00E50147" w:rsidRDefault="00E50147" w:rsidP="00E50147">
      <w:pPr>
        <w:spacing w:line="271" w:lineRule="auto"/>
        <w:rPr>
          <w:ins w:id="403" w:author="Juan" w:date="2017-06-13T09:19:00Z"/>
          <w:rFonts w:ascii="Arial" w:hAnsi="Arial" w:cs="Arial"/>
        </w:rPr>
      </w:pPr>
    </w:p>
    <w:p w14:paraId="3885E480" w14:textId="77777777" w:rsidR="00D04842" w:rsidRDefault="00D04842" w:rsidP="00D04842">
      <w:pPr>
        <w:spacing w:line="271" w:lineRule="auto"/>
        <w:rPr>
          <w:ins w:id="404" w:author="Juan" w:date="2017-06-13T10:24:00Z"/>
          <w:rFonts w:ascii="Arial" w:hAnsi="Arial" w:cs="Arial"/>
        </w:rPr>
      </w:pPr>
      <w:ins w:id="405" w:author="Juan" w:date="2017-06-13T10:24:00Z">
        <w:r>
          <w:rPr>
            <w:rFonts w:ascii="Arial" w:hAnsi="Arial" w:cs="Arial"/>
          </w:rPr>
          <w:t xml:space="preserve">El primer borrador de EIAp será entregado a la CNRP en un plazo no mayor a los 10 días calendario, contados una vez firmado el contrato. La CNRP tendrá 10 días calendario para presentar las observaciones y recomendaciones al EIAp, una vez cumplidas estas observaciones y recomendaciones, y sea aprobado el EIAp, la contratista hará entrega a la SEAM del EIAp. </w:t>
        </w:r>
      </w:ins>
    </w:p>
    <w:p w14:paraId="090832F2" w14:textId="77777777" w:rsidR="00E50147" w:rsidRDefault="00E50147" w:rsidP="00E50147">
      <w:pPr>
        <w:spacing w:line="271" w:lineRule="auto"/>
        <w:rPr>
          <w:ins w:id="406" w:author="Juan" w:date="2017-06-13T09:19:00Z"/>
          <w:rFonts w:ascii="Arial" w:hAnsi="Arial" w:cs="Arial"/>
        </w:rPr>
      </w:pPr>
    </w:p>
    <w:p w14:paraId="1A9711CF" w14:textId="77777777" w:rsidR="00E50147" w:rsidRDefault="00E50147" w:rsidP="00E50147">
      <w:pPr>
        <w:spacing w:line="271" w:lineRule="auto"/>
        <w:rPr>
          <w:ins w:id="407" w:author="Juan" w:date="2017-06-13T09:19:00Z"/>
          <w:rFonts w:ascii="Arial" w:hAnsi="Arial" w:cs="Arial"/>
        </w:rPr>
      </w:pPr>
      <w:ins w:id="408" w:author="Juan" w:date="2017-06-13T09:19:00Z">
        <w:r w:rsidRPr="0056136B">
          <w:rPr>
            <w:rFonts w:ascii="Arial" w:hAnsi="Arial" w:cs="Arial"/>
          </w:rPr>
          <w:t>La Contratista</w:t>
        </w:r>
        <w:r>
          <w:rPr>
            <w:rFonts w:ascii="Arial" w:hAnsi="Arial" w:cs="Arial"/>
          </w:rPr>
          <w:t>, en cada lote,</w:t>
        </w:r>
        <w:r w:rsidRPr="0056136B">
          <w:rPr>
            <w:rFonts w:ascii="Arial" w:hAnsi="Arial" w:cs="Arial"/>
          </w:rPr>
          <w:t xml:space="preserve"> </w:t>
        </w:r>
        <w:r>
          <w:rPr>
            <w:rFonts w:ascii="Arial" w:hAnsi="Arial" w:cs="Arial"/>
          </w:rPr>
          <w:t xml:space="preserve">se encargará de la implementación del Plan de Gestión Ambiental resultante del EIAp elaborado y aprobado por la Autoridad de aplicación. </w:t>
        </w:r>
        <w:r>
          <w:rPr>
            <w:rFonts w:ascii="Arial" w:hAnsi="Arial" w:cs="Arial"/>
          </w:rPr>
          <w:lastRenderedPageBreak/>
          <w:t>Además de cualquier otra disposición que la misma disponga.</w:t>
        </w:r>
      </w:ins>
    </w:p>
    <w:p w14:paraId="3092E5E7" w14:textId="77777777" w:rsidR="00E50147" w:rsidRDefault="00E50147" w:rsidP="00E50147">
      <w:pPr>
        <w:spacing w:line="271" w:lineRule="auto"/>
        <w:rPr>
          <w:ins w:id="409" w:author="Juan" w:date="2017-06-13T09:19:00Z"/>
          <w:rFonts w:ascii="Arial" w:hAnsi="Arial" w:cs="Arial"/>
        </w:rPr>
      </w:pPr>
    </w:p>
    <w:p w14:paraId="0E8A8F23" w14:textId="77777777" w:rsidR="00E50147" w:rsidRDefault="00E50147" w:rsidP="00E50147">
      <w:pPr>
        <w:spacing w:line="271" w:lineRule="auto"/>
        <w:rPr>
          <w:ins w:id="410" w:author="Juan" w:date="2017-06-13T09:19:00Z"/>
          <w:rFonts w:ascii="Arial" w:hAnsi="Arial" w:cs="Arial"/>
        </w:rPr>
      </w:pPr>
      <w:ins w:id="411" w:author="Juan" w:date="2017-06-13T09:19:00Z">
        <w:r w:rsidRPr="001519D1">
          <w:rPr>
            <w:rFonts w:ascii="Arial" w:hAnsi="Arial" w:cs="Arial"/>
          </w:rPr>
          <w:t>La obra debe ser ejecutada por el contratista principal y los subcontratistas en su caso, teniendo en cuenta la legislación vigent</w:t>
        </w:r>
        <w:r w:rsidRPr="003D45A8">
          <w:rPr>
            <w:rFonts w:ascii="Arial" w:hAnsi="Arial" w:cs="Arial"/>
          </w:rPr>
          <w:t>e en materia ambiental, y las evaluaciones, licencias, autorizaciones, permisos, según corresponda, con el fin de que la misma cause impacto negativo mínimo directo o indirecto al medio ambiente</w:t>
        </w:r>
      </w:ins>
    </w:p>
    <w:p w14:paraId="74A1D860" w14:textId="77777777" w:rsidR="00E50147" w:rsidRPr="003D45A8" w:rsidRDefault="00E50147" w:rsidP="00E50147">
      <w:pPr>
        <w:spacing w:line="272" w:lineRule="auto"/>
        <w:rPr>
          <w:ins w:id="412" w:author="Juan" w:date="2017-06-13T09:19:00Z"/>
          <w:rFonts w:ascii="Arial" w:hAnsi="Arial" w:cs="Arial"/>
        </w:rPr>
      </w:pPr>
      <w:ins w:id="413" w:author="Juan" w:date="2017-06-13T09:19:00Z">
        <w:r w:rsidRPr="003D45A8">
          <w:rPr>
            <w:rFonts w:ascii="Arial" w:hAnsi="Arial" w:cs="Arial"/>
          </w:rPr>
          <w:t xml:space="preserve">Se entiende por impacto negativo todo el conjunto de alteraciones directas e indirectas provocadas por las actividades humanas sobre el medio físico, biótico, socio-económico, cultural, histórico y antropológico y que resulten costos sociales para el Estado y una disminución de la calidad de vida de la población en la que se va a ejecutar la obra. </w:t>
        </w:r>
      </w:ins>
    </w:p>
    <w:p w14:paraId="7FF6D095" w14:textId="77777777" w:rsidR="00E50147" w:rsidRPr="003D45A8" w:rsidRDefault="00E50147" w:rsidP="00E50147">
      <w:pPr>
        <w:spacing w:line="272" w:lineRule="auto"/>
        <w:rPr>
          <w:ins w:id="414" w:author="Juan" w:date="2017-06-13T09:19:00Z"/>
          <w:rFonts w:ascii="Arial" w:hAnsi="Arial" w:cs="Arial"/>
        </w:rPr>
      </w:pPr>
    </w:p>
    <w:p w14:paraId="3AACF21E" w14:textId="77777777" w:rsidR="00E50147" w:rsidRPr="0056136B" w:rsidRDefault="00E50147" w:rsidP="00E50147">
      <w:pPr>
        <w:spacing w:line="271" w:lineRule="auto"/>
        <w:rPr>
          <w:ins w:id="415" w:author="Juan" w:date="2017-06-13T09:19:00Z"/>
          <w:rFonts w:ascii="Arial" w:hAnsi="Arial" w:cs="Arial"/>
        </w:rPr>
      </w:pPr>
      <w:ins w:id="416" w:author="Juan" w:date="2017-06-13T09:19:00Z">
        <w:r w:rsidRPr="003D45A8">
          <w:rPr>
            <w:rFonts w:ascii="Arial" w:hAnsi="Arial" w:cs="Arial"/>
          </w:rPr>
          <w:t>A los efectos de disminuir el impacto ambiental producido como consecuencia de la ejecución de las actividades, el contratista deberá tener en cuenta los puntos aplicables de las Especificaciones Técnicas Ambientales Generales (ETAGs) vigentes, Especificaciones Técnicas Ambientales Particulares (ETAPs), la Licencia Ambiental y las medidas de mitigación contempladas en el Plan de Gestión Ambiental (PGA) aprobado por la Secretaria del Ambiente (SEAM).</w:t>
        </w:r>
      </w:ins>
    </w:p>
    <w:p w14:paraId="091F2877" w14:textId="0C55F5DE" w:rsidR="00E50147" w:rsidRDefault="00E50147" w:rsidP="00E50147">
      <w:pPr>
        <w:pStyle w:val="Encabezado"/>
        <w:pBdr>
          <w:top w:val="single" w:sz="6" w:space="1" w:color="FFFFFF"/>
          <w:left w:val="single" w:sz="6" w:space="1" w:color="FFFFFF"/>
          <w:bottom w:val="single" w:sz="6" w:space="1" w:color="FFFFFF"/>
          <w:right w:val="single" w:sz="6" w:space="1" w:color="FFFFFF"/>
        </w:pBdr>
        <w:spacing w:line="360" w:lineRule="auto"/>
        <w:rPr>
          <w:ins w:id="417" w:author="Juan" w:date="2017-06-13T09:30:00Z"/>
          <w:rFonts w:ascii="Arial" w:hAnsi="Arial" w:cs="Arial"/>
          <w:sz w:val="22"/>
          <w:szCs w:val="22"/>
        </w:rPr>
      </w:pPr>
    </w:p>
    <w:p w14:paraId="2D6D66BA" w14:textId="43D57091" w:rsidR="004379B7" w:rsidRPr="00385933" w:rsidRDefault="004379B7" w:rsidP="004379B7">
      <w:pPr>
        <w:spacing w:line="272" w:lineRule="auto"/>
        <w:rPr>
          <w:ins w:id="418" w:author="Juan" w:date="2017-06-13T09:30:00Z"/>
          <w:rFonts w:ascii="Arial" w:hAnsi="Arial" w:cs="Arial"/>
        </w:rPr>
      </w:pPr>
      <w:ins w:id="419" w:author="Juan" w:date="2017-06-13T09:30:00Z">
        <w:r>
          <w:rPr>
            <w:rFonts w:ascii="Arial" w:hAnsi="Arial" w:cs="Arial"/>
          </w:rPr>
          <w:t>S</w:t>
        </w:r>
        <w:r w:rsidRPr="00385933">
          <w:rPr>
            <w:rFonts w:ascii="Arial" w:hAnsi="Arial" w:cs="Arial"/>
          </w:rPr>
          <w:t>i el Contratista incurre en algún incumplimiento de sus obligaciones contractuales, incluyendo el incumplimiento de las actividades previstas en las en la presente sección o, en una deficiente presentación en plazo o en forma de las certificaciones mensuales, la Contratante, previa advertencia por escrito, aplicara al Contratista en concepto de  penalización  por  cada  incumplimiento  registrado,  la  cantidad  de  0,01%  del  monto</w:t>
        </w:r>
        <w:r w:rsidR="00B96064">
          <w:rPr>
            <w:rFonts w:ascii="Arial" w:hAnsi="Arial" w:cs="Arial"/>
          </w:rPr>
          <w:t xml:space="preserve"> ofertado en este </w:t>
        </w:r>
      </w:ins>
      <w:ins w:id="420" w:author="Juan" w:date="2017-06-13T10:36:00Z">
        <w:r w:rsidR="00B96064">
          <w:rPr>
            <w:rFonts w:ascii="Arial" w:hAnsi="Arial" w:cs="Arial"/>
          </w:rPr>
          <w:t>ítem</w:t>
        </w:r>
      </w:ins>
      <w:ins w:id="421" w:author="Juan" w:date="2017-06-13T09:30:00Z">
        <w:r w:rsidRPr="00385933">
          <w:rPr>
            <w:rFonts w:ascii="Arial" w:hAnsi="Arial" w:cs="Arial"/>
          </w:rPr>
          <w:t>. El monto penalizado se deducirá en el certificado mensual inmediatamente posterior a la determinación de la penalidad correspondiente.</w:t>
        </w:r>
      </w:ins>
    </w:p>
    <w:p w14:paraId="4C3A8306" w14:textId="77777777" w:rsidR="004379B7" w:rsidRPr="0021323B" w:rsidRDefault="004379B7" w:rsidP="00E50147">
      <w:pPr>
        <w:pStyle w:val="Encabezado"/>
        <w:pBdr>
          <w:top w:val="single" w:sz="6" w:space="1" w:color="FFFFFF"/>
          <w:left w:val="single" w:sz="6" w:space="1" w:color="FFFFFF"/>
          <w:bottom w:val="single" w:sz="6" w:space="1" w:color="FFFFFF"/>
          <w:right w:val="single" w:sz="6" w:space="1" w:color="FFFFFF"/>
        </w:pBdr>
        <w:spacing w:line="360" w:lineRule="auto"/>
        <w:rPr>
          <w:ins w:id="422" w:author="Juan" w:date="2017-06-13T09:19:00Z"/>
          <w:rFonts w:ascii="Arial" w:hAnsi="Arial" w:cs="Arial"/>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E50147" w:rsidRPr="0021323B" w14:paraId="7E00B1D9" w14:textId="77777777" w:rsidTr="004D183D">
        <w:trPr>
          <w:trHeight w:val="717"/>
          <w:ins w:id="423" w:author="Juan" w:date="2017-06-13T09:19:00Z"/>
        </w:trPr>
        <w:tc>
          <w:tcPr>
            <w:tcW w:w="9606" w:type="dxa"/>
            <w:shd w:val="clear" w:color="auto" w:fill="C6D9F1" w:themeFill="text2" w:themeFillTint="33"/>
            <w:vAlign w:val="center"/>
          </w:tcPr>
          <w:p w14:paraId="0B600732" w14:textId="77777777" w:rsidR="00E50147" w:rsidRPr="0021323B" w:rsidRDefault="00E50147" w:rsidP="004D183D">
            <w:pPr>
              <w:pStyle w:val="Encabezado"/>
              <w:spacing w:line="360" w:lineRule="auto"/>
              <w:jc w:val="center"/>
              <w:rPr>
                <w:ins w:id="424" w:author="Juan" w:date="2017-06-13T09:19:00Z"/>
                <w:rFonts w:ascii="Arial" w:hAnsi="Arial" w:cs="Arial"/>
                <w:b/>
                <w:sz w:val="22"/>
                <w:szCs w:val="22"/>
              </w:rPr>
            </w:pPr>
            <w:ins w:id="425" w:author="Juan" w:date="2017-06-13T09:19:00Z">
              <w:r w:rsidRPr="0021323B">
                <w:rPr>
                  <w:rFonts w:ascii="Arial" w:hAnsi="Arial" w:cs="Arial"/>
                  <w:b/>
                  <w:sz w:val="22"/>
                  <w:szCs w:val="22"/>
                </w:rPr>
                <w:t>Descripción</w:t>
              </w:r>
            </w:ins>
          </w:p>
        </w:tc>
      </w:tr>
      <w:tr w:rsidR="00E50147" w:rsidRPr="0021323B" w14:paraId="3A6E2D89" w14:textId="77777777" w:rsidTr="004D183D">
        <w:trPr>
          <w:trHeight w:val="685"/>
          <w:ins w:id="426" w:author="Juan" w:date="2017-06-13T09:19:00Z"/>
        </w:trPr>
        <w:tc>
          <w:tcPr>
            <w:tcW w:w="9606" w:type="dxa"/>
            <w:shd w:val="clear" w:color="auto" w:fill="auto"/>
            <w:vAlign w:val="center"/>
          </w:tcPr>
          <w:p w14:paraId="7BB3C3DF" w14:textId="77777777" w:rsidR="00E50147" w:rsidRPr="0021323B" w:rsidRDefault="00E50147" w:rsidP="004D183D">
            <w:pPr>
              <w:pStyle w:val="Encabezado"/>
              <w:spacing w:line="360" w:lineRule="auto"/>
              <w:jc w:val="left"/>
              <w:rPr>
                <w:ins w:id="427" w:author="Juan" w:date="2017-06-13T09:19:00Z"/>
                <w:rFonts w:ascii="Arial" w:hAnsi="Arial" w:cs="Arial"/>
                <w:i/>
                <w:color w:val="FF0000"/>
                <w:spacing w:val="-3"/>
                <w:sz w:val="22"/>
                <w:szCs w:val="22"/>
                <w:lang w:val="es-ES_tradnl" w:eastAsia="en-US"/>
              </w:rPr>
            </w:pPr>
            <w:ins w:id="428" w:author="Juan" w:date="2017-06-13T09:19:00Z">
              <w:r w:rsidRPr="0094680E">
                <w:rPr>
                  <w:rFonts w:ascii="Arial" w:hAnsi="Arial" w:cs="Arial"/>
                  <w:i/>
                  <w:spacing w:val="-3"/>
                  <w:sz w:val="22"/>
                  <w:szCs w:val="22"/>
                  <w:lang w:val="es-ES_tradnl" w:eastAsia="en-US"/>
                </w:rPr>
                <w:t>ETAGS EN ANEXO.</w:t>
              </w:r>
            </w:ins>
          </w:p>
        </w:tc>
      </w:tr>
      <w:tr w:rsidR="00E50147" w:rsidRPr="0021323B" w14:paraId="336ADB1B" w14:textId="77777777" w:rsidTr="004D183D">
        <w:trPr>
          <w:trHeight w:val="685"/>
          <w:ins w:id="429" w:author="Juan" w:date="2017-06-13T09:19:00Z"/>
        </w:trPr>
        <w:tc>
          <w:tcPr>
            <w:tcW w:w="9606" w:type="dxa"/>
            <w:shd w:val="clear" w:color="auto" w:fill="auto"/>
            <w:vAlign w:val="center"/>
          </w:tcPr>
          <w:p w14:paraId="2FD5AD6C" w14:textId="77777777" w:rsidR="00E50147" w:rsidRPr="0094680E" w:rsidRDefault="00E50147" w:rsidP="004D183D">
            <w:pPr>
              <w:pStyle w:val="Encabezado"/>
              <w:spacing w:line="360" w:lineRule="auto"/>
              <w:jc w:val="left"/>
              <w:rPr>
                <w:ins w:id="430" w:author="Juan" w:date="2017-06-13T09:19:00Z"/>
                <w:rFonts w:ascii="Arial" w:hAnsi="Arial" w:cs="Arial"/>
                <w:i/>
                <w:spacing w:val="-3"/>
                <w:sz w:val="22"/>
                <w:szCs w:val="22"/>
                <w:lang w:val="es-ES_tradnl" w:eastAsia="en-US"/>
              </w:rPr>
            </w:pPr>
            <w:ins w:id="431" w:author="Juan" w:date="2017-06-13T09:19:00Z">
              <w:r>
                <w:rPr>
                  <w:rFonts w:ascii="Arial" w:hAnsi="Arial" w:cs="Arial"/>
                  <w:i/>
                  <w:spacing w:val="-3"/>
                  <w:sz w:val="22"/>
                  <w:szCs w:val="22"/>
                  <w:lang w:val="es-ES_tradnl" w:eastAsia="en-US"/>
                </w:rPr>
                <w:t>Especificaciones de Aspectos Ambientales y Sociales en ANEXO</w:t>
              </w:r>
            </w:ins>
          </w:p>
        </w:tc>
      </w:tr>
    </w:tbl>
    <w:p w14:paraId="2564709A" w14:textId="77777777" w:rsidR="00E50147" w:rsidRDefault="00E50147" w:rsidP="00E50147">
      <w:pPr>
        <w:spacing w:line="276" w:lineRule="auto"/>
        <w:ind w:left="6"/>
        <w:rPr>
          <w:ins w:id="432" w:author="Juan" w:date="2017-06-13T09:19:00Z"/>
          <w:rFonts w:ascii="Arial" w:hAnsi="Arial" w:cs="Arial"/>
          <w:b/>
          <w:szCs w:val="24"/>
        </w:rPr>
      </w:pPr>
    </w:p>
    <w:p w14:paraId="284D0AE1" w14:textId="1C1BE9DC" w:rsidR="00E50147" w:rsidRPr="0056136B" w:rsidDel="004379B7" w:rsidRDefault="00E50147" w:rsidP="0094680E">
      <w:pPr>
        <w:spacing w:line="276" w:lineRule="auto"/>
        <w:ind w:right="461"/>
        <w:rPr>
          <w:del w:id="433" w:author="Juan" w:date="2017-06-13T09:30:00Z"/>
          <w:rFonts w:ascii="Arial" w:hAnsi="Arial" w:cs="Arial"/>
        </w:rPr>
      </w:pPr>
    </w:p>
    <w:p w14:paraId="79765648" w14:textId="77777777" w:rsidR="0094680E" w:rsidRPr="0056136B" w:rsidRDefault="0094680E" w:rsidP="0094680E">
      <w:pPr>
        <w:spacing w:line="374" w:lineRule="exact"/>
        <w:rPr>
          <w:rFonts w:ascii="Arial" w:hAnsi="Arial" w:cs="Arial"/>
        </w:rPr>
      </w:pPr>
    </w:p>
    <w:p w14:paraId="4BD90669" w14:textId="77777777" w:rsidR="0094680E" w:rsidRPr="0056136B" w:rsidRDefault="0094680E" w:rsidP="0094680E">
      <w:pPr>
        <w:spacing w:line="234" w:lineRule="auto"/>
        <w:rPr>
          <w:rFonts w:ascii="Arial" w:hAnsi="Arial" w:cs="Arial"/>
          <w:b/>
        </w:rPr>
      </w:pPr>
      <w:r w:rsidRPr="0056136B">
        <w:rPr>
          <w:rFonts w:ascii="Arial" w:hAnsi="Arial" w:cs="Arial"/>
          <w:b/>
          <w:u w:val="single"/>
        </w:rPr>
        <w:t>LOTE II</w:t>
      </w:r>
      <w:r w:rsidRPr="0056136B">
        <w:rPr>
          <w:rFonts w:ascii="Arial" w:hAnsi="Arial" w:cs="Arial"/>
          <w:b/>
        </w:rPr>
        <w:t>: LIMPIEZA, DESBROCE Y PROFUNDIZACION DE CANALES DESDE SAN ANTONIO HASTA GRAL DIAZ</w:t>
      </w:r>
    </w:p>
    <w:p w14:paraId="5FD7C688" w14:textId="77777777" w:rsidR="0094680E" w:rsidRPr="0056136B" w:rsidRDefault="0094680E" w:rsidP="0094680E">
      <w:pPr>
        <w:spacing w:line="278" w:lineRule="exact"/>
        <w:rPr>
          <w:rFonts w:ascii="Arial" w:hAnsi="Arial" w:cs="Arial"/>
        </w:rPr>
      </w:pPr>
    </w:p>
    <w:p w14:paraId="73E827D2" w14:textId="77777777" w:rsidR="0094680E" w:rsidRPr="0056136B" w:rsidRDefault="0094680E" w:rsidP="0094680E">
      <w:pPr>
        <w:tabs>
          <w:tab w:val="left" w:pos="700"/>
        </w:tabs>
        <w:spacing w:line="0" w:lineRule="atLeast"/>
        <w:ind w:left="360"/>
        <w:rPr>
          <w:rFonts w:ascii="Arial" w:hAnsi="Arial" w:cs="Arial"/>
          <w:b/>
          <w:sz w:val="23"/>
        </w:rPr>
      </w:pPr>
      <w:r w:rsidRPr="0056136B">
        <w:rPr>
          <w:rFonts w:ascii="Arial" w:hAnsi="Arial" w:cs="Arial"/>
        </w:rPr>
        <w:t>1-</w:t>
      </w:r>
      <w:r w:rsidRPr="0056136B">
        <w:rPr>
          <w:rFonts w:ascii="Arial" w:hAnsi="Arial" w:cs="Arial"/>
        </w:rPr>
        <w:tab/>
      </w:r>
      <w:r w:rsidRPr="0056136B">
        <w:rPr>
          <w:rFonts w:ascii="Arial" w:hAnsi="Arial" w:cs="Arial"/>
          <w:b/>
          <w:sz w:val="23"/>
        </w:rPr>
        <w:t>Objetivo</w:t>
      </w:r>
    </w:p>
    <w:p w14:paraId="2C4C8A04" w14:textId="77777777" w:rsidR="0094680E" w:rsidRPr="0056136B" w:rsidRDefault="0094680E" w:rsidP="0094680E">
      <w:pPr>
        <w:spacing w:line="8" w:lineRule="exact"/>
        <w:rPr>
          <w:rFonts w:ascii="Arial" w:hAnsi="Arial" w:cs="Arial"/>
        </w:rPr>
      </w:pPr>
    </w:p>
    <w:p w14:paraId="0F57967F" w14:textId="77777777" w:rsidR="0094680E" w:rsidRPr="0056136B" w:rsidRDefault="0094680E" w:rsidP="0094680E">
      <w:pPr>
        <w:spacing w:line="234" w:lineRule="auto"/>
        <w:rPr>
          <w:rFonts w:ascii="Arial" w:hAnsi="Arial" w:cs="Arial"/>
        </w:rPr>
      </w:pPr>
      <w:r w:rsidRPr="0056136B">
        <w:rPr>
          <w:rFonts w:ascii="Arial" w:hAnsi="Arial" w:cs="Arial"/>
        </w:rPr>
        <w:t>El trabajo del presente ítem tiene como objetivo recuperar dos paleocauces, cubiertos con palos bobos colmatados a consecuencia del tiempo transcurrido desde la última riada, a fin de mejorar las actuales condiciones de escurrimiento de las aguas.</w:t>
      </w:r>
    </w:p>
    <w:p w14:paraId="2E352DDA" w14:textId="77777777" w:rsidR="0094680E" w:rsidRPr="0056136B" w:rsidRDefault="0094680E" w:rsidP="0094680E">
      <w:pPr>
        <w:spacing w:line="14" w:lineRule="exact"/>
        <w:rPr>
          <w:rFonts w:ascii="Arial" w:hAnsi="Arial" w:cs="Arial"/>
        </w:rPr>
      </w:pPr>
    </w:p>
    <w:p w14:paraId="492CC203" w14:textId="77777777" w:rsidR="0094680E" w:rsidRPr="0056136B" w:rsidRDefault="0094680E" w:rsidP="0094680E">
      <w:pPr>
        <w:spacing w:line="234" w:lineRule="auto"/>
        <w:rPr>
          <w:rFonts w:ascii="Arial" w:hAnsi="Arial" w:cs="Arial"/>
        </w:rPr>
      </w:pPr>
      <w:r w:rsidRPr="0056136B">
        <w:rPr>
          <w:rFonts w:ascii="Arial" w:hAnsi="Arial" w:cs="Arial"/>
        </w:rPr>
        <w:t>En ambos brazos, el canal resultante deberá tener un ancho de solera de 10 a 20 m. y profundidad variable, con talud de excavación 1H: 1V como mínimo.</w:t>
      </w:r>
    </w:p>
    <w:p w14:paraId="551BC14F" w14:textId="77777777" w:rsidR="0094680E" w:rsidRPr="0056136B" w:rsidRDefault="0094680E" w:rsidP="0094680E">
      <w:pPr>
        <w:spacing w:line="282" w:lineRule="exact"/>
        <w:rPr>
          <w:rFonts w:ascii="Arial" w:hAnsi="Arial" w:cs="Arial"/>
        </w:rPr>
      </w:pPr>
    </w:p>
    <w:p w14:paraId="24D3D3D6" w14:textId="77777777" w:rsidR="0094680E" w:rsidRPr="0056136B" w:rsidRDefault="0094680E" w:rsidP="0094680E">
      <w:pPr>
        <w:tabs>
          <w:tab w:val="left" w:pos="700"/>
        </w:tabs>
        <w:spacing w:line="0" w:lineRule="atLeast"/>
        <w:ind w:left="360"/>
        <w:rPr>
          <w:rFonts w:ascii="Arial" w:hAnsi="Arial" w:cs="Arial"/>
          <w:b/>
          <w:sz w:val="23"/>
        </w:rPr>
      </w:pPr>
      <w:r w:rsidRPr="0056136B">
        <w:rPr>
          <w:rFonts w:ascii="Arial" w:hAnsi="Arial" w:cs="Arial"/>
        </w:rPr>
        <w:t>2-</w:t>
      </w:r>
      <w:r w:rsidRPr="0056136B">
        <w:rPr>
          <w:rFonts w:ascii="Arial" w:hAnsi="Arial" w:cs="Arial"/>
        </w:rPr>
        <w:tab/>
      </w:r>
      <w:r w:rsidRPr="0056136B">
        <w:rPr>
          <w:rFonts w:ascii="Arial" w:hAnsi="Arial" w:cs="Arial"/>
          <w:b/>
          <w:sz w:val="23"/>
        </w:rPr>
        <w:t>Descripción</w:t>
      </w:r>
    </w:p>
    <w:p w14:paraId="6D726DF0" w14:textId="77777777" w:rsidR="0094680E" w:rsidRPr="0056136B" w:rsidRDefault="0094680E" w:rsidP="0094680E">
      <w:pPr>
        <w:spacing w:line="283" w:lineRule="exact"/>
        <w:rPr>
          <w:rFonts w:ascii="Arial" w:hAnsi="Arial" w:cs="Arial"/>
        </w:rPr>
      </w:pPr>
    </w:p>
    <w:p w14:paraId="59F08F0A" w14:textId="75B3093A" w:rsidR="0094680E" w:rsidRPr="0056136B" w:rsidRDefault="0094680E" w:rsidP="0094680E">
      <w:pPr>
        <w:spacing w:line="236" w:lineRule="auto"/>
        <w:rPr>
          <w:rFonts w:ascii="Arial" w:hAnsi="Arial" w:cs="Arial"/>
        </w:rPr>
      </w:pPr>
      <w:r w:rsidRPr="0056136B">
        <w:rPr>
          <w:rFonts w:ascii="Arial" w:hAnsi="Arial" w:cs="Arial"/>
        </w:rPr>
        <w:t xml:space="preserve">Los trabajos consisten en retirar de los cauces todo material depositado o acumulado luego del tránsito de la creciente anterior. El material resultante deberá ser retirado y esparcido </w:t>
      </w:r>
      <w:r w:rsidR="0064215E">
        <w:rPr>
          <w:rFonts w:ascii="Arial" w:hAnsi="Arial" w:cs="Arial"/>
        </w:rPr>
        <w:t>a suficiente distancia</w:t>
      </w:r>
      <w:r w:rsidRPr="0056136B">
        <w:rPr>
          <w:rFonts w:ascii="Arial" w:hAnsi="Arial" w:cs="Arial"/>
        </w:rPr>
        <w:t xml:space="preserve"> del canal resultante.</w:t>
      </w:r>
    </w:p>
    <w:p w14:paraId="7CAC6066" w14:textId="77777777" w:rsidR="0094680E" w:rsidRPr="0056136B" w:rsidRDefault="0094680E" w:rsidP="0094680E">
      <w:pPr>
        <w:spacing w:line="290" w:lineRule="exact"/>
        <w:rPr>
          <w:rFonts w:ascii="Arial" w:hAnsi="Arial" w:cs="Arial"/>
        </w:rPr>
      </w:pPr>
    </w:p>
    <w:p w14:paraId="7BFB2D3A" w14:textId="77777777" w:rsidR="0094680E" w:rsidRPr="0056136B" w:rsidRDefault="0094680E" w:rsidP="0094680E">
      <w:pPr>
        <w:spacing w:line="234" w:lineRule="auto"/>
        <w:rPr>
          <w:rFonts w:ascii="Arial" w:hAnsi="Arial" w:cs="Arial"/>
        </w:rPr>
      </w:pPr>
      <w:r w:rsidRPr="0056136B">
        <w:rPr>
          <w:rFonts w:ascii="Arial" w:hAnsi="Arial" w:cs="Arial"/>
        </w:rPr>
        <w:t>El contratista deberá evaluar los accesos posibles y destinar los recursos necesarios para las aperturas, si es necesario y/o el mantenimiento, durante el periodo de ejecución de la obra, de los caminos utilizados.</w:t>
      </w:r>
    </w:p>
    <w:p w14:paraId="6E02F3CB" w14:textId="77777777" w:rsidR="0094680E" w:rsidRPr="0056136B" w:rsidRDefault="0094680E" w:rsidP="0094680E">
      <w:pPr>
        <w:spacing w:line="278" w:lineRule="exact"/>
        <w:rPr>
          <w:rFonts w:ascii="Arial" w:hAnsi="Arial" w:cs="Arial"/>
        </w:rPr>
      </w:pPr>
    </w:p>
    <w:p w14:paraId="024F97FA" w14:textId="77777777" w:rsidR="0094680E" w:rsidRPr="0056136B" w:rsidRDefault="0094680E" w:rsidP="0094680E">
      <w:pPr>
        <w:spacing w:line="0" w:lineRule="atLeast"/>
        <w:rPr>
          <w:rFonts w:ascii="Arial" w:hAnsi="Arial" w:cs="Arial"/>
        </w:rPr>
      </w:pPr>
      <w:r w:rsidRPr="0056136B">
        <w:rPr>
          <w:rFonts w:ascii="Arial" w:hAnsi="Arial" w:cs="Arial"/>
        </w:rPr>
        <w:t>Las intervenciones se harán por tramos donde indique la firma fiscalizadora a lo largo de unos 150 kilómetros, sumados ambos brazos de cañadas existentes.</w:t>
      </w:r>
    </w:p>
    <w:p w14:paraId="42861495" w14:textId="77777777" w:rsidR="0094680E" w:rsidRPr="0056136B" w:rsidRDefault="0094680E" w:rsidP="0094680E">
      <w:pPr>
        <w:spacing w:line="276" w:lineRule="exact"/>
        <w:rPr>
          <w:rFonts w:ascii="Arial" w:hAnsi="Arial" w:cs="Arial"/>
        </w:rPr>
      </w:pPr>
    </w:p>
    <w:p w14:paraId="2CD06BE7" w14:textId="77777777" w:rsidR="0094680E" w:rsidRPr="0056136B" w:rsidRDefault="0094680E" w:rsidP="0094680E">
      <w:pPr>
        <w:spacing w:line="0" w:lineRule="atLeast"/>
        <w:rPr>
          <w:rFonts w:ascii="Arial" w:hAnsi="Arial" w:cs="Arial"/>
        </w:rPr>
      </w:pPr>
      <w:r w:rsidRPr="0056136B">
        <w:rPr>
          <w:rFonts w:ascii="Arial" w:hAnsi="Arial" w:cs="Arial"/>
          <w:b/>
          <w:u w:val="single"/>
        </w:rPr>
        <w:t>Movimiento de suelo estimado:</w:t>
      </w:r>
      <w:r w:rsidRPr="0056136B">
        <w:rPr>
          <w:rFonts w:ascii="Arial" w:hAnsi="Arial" w:cs="Arial"/>
          <w:b/>
        </w:rPr>
        <w:t xml:space="preserve"> </w:t>
      </w:r>
      <w:r w:rsidRPr="0056136B">
        <w:rPr>
          <w:rFonts w:ascii="Arial" w:hAnsi="Arial" w:cs="Arial"/>
        </w:rPr>
        <w:t>300.000 m3 (trescientos mil metros cúbicos)</w:t>
      </w:r>
    </w:p>
    <w:p w14:paraId="52C84A3E" w14:textId="77777777" w:rsidR="0094680E" w:rsidRPr="0056136B" w:rsidRDefault="0094680E" w:rsidP="0094680E">
      <w:pPr>
        <w:spacing w:line="276" w:lineRule="exact"/>
        <w:rPr>
          <w:rFonts w:ascii="Arial" w:hAnsi="Arial" w:cs="Arial"/>
        </w:rPr>
      </w:pPr>
    </w:p>
    <w:p w14:paraId="68D517BE" w14:textId="77777777" w:rsidR="0094680E" w:rsidRPr="0056136B" w:rsidRDefault="0094680E" w:rsidP="0094680E">
      <w:pPr>
        <w:spacing w:line="0" w:lineRule="atLeast"/>
        <w:rPr>
          <w:rFonts w:ascii="Arial" w:hAnsi="Arial" w:cs="Arial"/>
        </w:rPr>
      </w:pPr>
      <w:r w:rsidRPr="0056136B">
        <w:rPr>
          <w:rFonts w:ascii="Arial" w:hAnsi="Arial" w:cs="Arial"/>
        </w:rPr>
        <w:t>Esta cifra es meramente estimativa y no compromete a ninguna de las partes a su cumplimiento irrestricto, las mismas podrán ser ajustadas de acuerdo a las necesidades identificadas por la firma fiscalizadora y las ordenes emitidas hasta cubrir los montos establecidos.</w:t>
      </w:r>
    </w:p>
    <w:p w14:paraId="51FCD174" w14:textId="77777777" w:rsidR="0094680E" w:rsidRPr="0056136B" w:rsidRDefault="0094680E" w:rsidP="0094680E">
      <w:pPr>
        <w:spacing w:line="281" w:lineRule="exact"/>
        <w:rPr>
          <w:rFonts w:ascii="Arial" w:hAnsi="Arial" w:cs="Arial"/>
        </w:rPr>
      </w:pPr>
    </w:p>
    <w:p w14:paraId="6AFC2B86" w14:textId="77777777" w:rsidR="0094680E" w:rsidRPr="0056136B" w:rsidRDefault="0094680E" w:rsidP="0094680E">
      <w:pPr>
        <w:tabs>
          <w:tab w:val="left" w:pos="700"/>
        </w:tabs>
        <w:spacing w:line="239" w:lineRule="auto"/>
        <w:ind w:left="360"/>
        <w:rPr>
          <w:rFonts w:ascii="Arial" w:hAnsi="Arial" w:cs="Arial"/>
          <w:b/>
          <w:sz w:val="23"/>
        </w:rPr>
      </w:pPr>
      <w:r w:rsidRPr="0056136B">
        <w:rPr>
          <w:rFonts w:ascii="Arial" w:hAnsi="Arial" w:cs="Arial"/>
        </w:rPr>
        <w:t>3-</w:t>
      </w:r>
      <w:r w:rsidRPr="0056136B">
        <w:rPr>
          <w:rFonts w:ascii="Arial" w:hAnsi="Arial" w:cs="Arial"/>
        </w:rPr>
        <w:tab/>
      </w:r>
      <w:r w:rsidRPr="0056136B">
        <w:rPr>
          <w:rFonts w:ascii="Arial" w:hAnsi="Arial" w:cs="Arial"/>
          <w:b/>
          <w:sz w:val="23"/>
        </w:rPr>
        <w:t>Preservación del medio ambiente</w:t>
      </w:r>
    </w:p>
    <w:p w14:paraId="671EB275" w14:textId="77777777" w:rsidR="0094680E" w:rsidRPr="0056136B" w:rsidRDefault="0094680E" w:rsidP="0094680E">
      <w:pPr>
        <w:spacing w:line="283" w:lineRule="exact"/>
        <w:rPr>
          <w:rFonts w:ascii="Arial" w:hAnsi="Arial" w:cs="Arial"/>
        </w:rPr>
      </w:pPr>
    </w:p>
    <w:p w14:paraId="1FB1193C" w14:textId="77777777" w:rsidR="0094680E" w:rsidRPr="0056136B" w:rsidRDefault="0094680E" w:rsidP="0094680E">
      <w:pPr>
        <w:spacing w:line="234" w:lineRule="auto"/>
        <w:rPr>
          <w:rFonts w:ascii="Arial" w:hAnsi="Arial" w:cs="Arial"/>
        </w:rPr>
      </w:pPr>
      <w:r w:rsidRPr="0056136B">
        <w:rPr>
          <w:rFonts w:ascii="Arial" w:hAnsi="Arial" w:cs="Arial"/>
        </w:rPr>
        <w:t>A los efectos de disminuir el impacto ambiental producido como consecuencia de la ejecución de éste ítem, el Contratista deberá tener en cuenta los siguientes puntos:</w:t>
      </w:r>
    </w:p>
    <w:p w14:paraId="6821C765" w14:textId="77777777" w:rsidR="0094680E" w:rsidRPr="0056136B" w:rsidRDefault="0094680E" w:rsidP="0094680E">
      <w:pPr>
        <w:spacing w:line="290" w:lineRule="exact"/>
        <w:rPr>
          <w:rFonts w:ascii="Arial" w:hAnsi="Arial" w:cs="Arial"/>
        </w:rPr>
      </w:pPr>
    </w:p>
    <w:p w14:paraId="72EB5B29" w14:textId="77777777" w:rsidR="0094680E" w:rsidRPr="0056136B" w:rsidRDefault="0094680E" w:rsidP="0094680E">
      <w:pPr>
        <w:spacing w:line="236" w:lineRule="auto"/>
        <w:rPr>
          <w:rFonts w:ascii="Arial" w:hAnsi="Arial" w:cs="Arial"/>
        </w:rPr>
      </w:pPr>
      <w:r w:rsidRPr="0056136B">
        <w:rPr>
          <w:rFonts w:ascii="Arial" w:hAnsi="Arial" w:cs="Arial"/>
        </w:rPr>
        <w:t>Deberá tomar la precaución razonable para evitar la contaminación de ríos, arroyos, lagunas o embalses. Poluyentes o contaminantes, como combustibles, lubricantes, aguas servidas, pinturas y otros desperdicios dañinos no serán vertidos en o a lo largo de ríos, arroyos, lagunas o embalses.</w:t>
      </w:r>
    </w:p>
    <w:p w14:paraId="4A151C32" w14:textId="77777777" w:rsidR="0094680E" w:rsidRPr="0056136B" w:rsidRDefault="0094680E" w:rsidP="0094680E">
      <w:pPr>
        <w:spacing w:line="290" w:lineRule="exact"/>
        <w:rPr>
          <w:rFonts w:ascii="Arial" w:hAnsi="Arial" w:cs="Arial"/>
        </w:rPr>
      </w:pPr>
    </w:p>
    <w:p w14:paraId="26E77E03" w14:textId="77777777" w:rsidR="0094680E" w:rsidRPr="0056136B" w:rsidRDefault="0094680E" w:rsidP="0094680E">
      <w:pPr>
        <w:spacing w:line="236" w:lineRule="auto"/>
        <w:rPr>
          <w:rFonts w:ascii="Arial" w:hAnsi="Arial" w:cs="Arial"/>
        </w:rPr>
      </w:pPr>
      <w:r w:rsidRPr="0056136B">
        <w:rPr>
          <w:rFonts w:ascii="Arial" w:hAnsi="Arial" w:cs="Arial"/>
        </w:rPr>
        <w:t>Los materiales provenientes de este ítem deberán ser depositados en zonas aprobadas, que estén en cotas superiores al nivel máximo de las aguas registradas, de tal manera que se impida el retorno de materiales sólidos o en suspensión a las vías acuáticas.</w:t>
      </w:r>
      <w:bookmarkStart w:id="434" w:name="page23"/>
      <w:bookmarkEnd w:id="434"/>
    </w:p>
    <w:p w14:paraId="19D9F662" w14:textId="6F4DEE87" w:rsidR="0094680E" w:rsidRPr="0056136B" w:rsidRDefault="0094680E" w:rsidP="0094680E">
      <w:pPr>
        <w:spacing w:line="276" w:lineRule="auto"/>
        <w:ind w:right="541"/>
        <w:rPr>
          <w:rFonts w:ascii="Arial" w:hAnsi="Arial" w:cs="Arial"/>
        </w:rPr>
      </w:pPr>
      <w:r w:rsidRPr="0056136B">
        <w:rPr>
          <w:rFonts w:ascii="Arial" w:hAnsi="Arial" w:cs="Arial"/>
        </w:rPr>
        <w:t xml:space="preserve">Además, se tendrá en cuenta todo </w:t>
      </w:r>
      <w:ins w:id="435" w:author="admin" w:date="2017-06-13T08:35:00Z">
        <w:r w:rsidR="00453BE4">
          <w:rPr>
            <w:rFonts w:ascii="Arial" w:hAnsi="Arial" w:cs="Arial"/>
          </w:rPr>
          <w:t>resultante del Estudio de Impacto Ambiental</w:t>
        </w:r>
        <w:r w:rsidR="00453BE4" w:rsidRPr="0056136B">
          <w:rPr>
            <w:rFonts w:ascii="Arial" w:hAnsi="Arial" w:cs="Arial"/>
          </w:rPr>
          <w:t xml:space="preserve"> </w:t>
        </w:r>
      </w:ins>
      <w:del w:id="436" w:author="admin" w:date="2017-06-13T08:35:00Z">
        <w:r w:rsidRPr="0056136B" w:rsidDel="00453BE4">
          <w:rPr>
            <w:rFonts w:ascii="Arial" w:hAnsi="Arial" w:cs="Arial"/>
          </w:rPr>
          <w:delText xml:space="preserve">lo estipulado en la Licencia Ambiental vigente </w:delText>
        </w:r>
      </w:del>
      <w:r w:rsidRPr="0056136B">
        <w:rPr>
          <w:rFonts w:ascii="Arial" w:hAnsi="Arial" w:cs="Arial"/>
        </w:rPr>
        <w:t>aprobad</w:t>
      </w:r>
      <w:ins w:id="437" w:author="admin" w:date="2017-06-13T08:35:00Z">
        <w:r w:rsidR="00453BE4">
          <w:rPr>
            <w:rFonts w:ascii="Arial" w:hAnsi="Arial" w:cs="Arial"/>
          </w:rPr>
          <w:t>o</w:t>
        </w:r>
      </w:ins>
      <w:del w:id="438" w:author="admin" w:date="2017-06-13T08:35:00Z">
        <w:r w:rsidRPr="0056136B" w:rsidDel="00453BE4">
          <w:rPr>
            <w:rFonts w:ascii="Arial" w:hAnsi="Arial" w:cs="Arial"/>
          </w:rPr>
          <w:delText>a</w:delText>
        </w:r>
      </w:del>
      <w:r w:rsidRPr="0056136B">
        <w:rPr>
          <w:rFonts w:ascii="Arial" w:hAnsi="Arial" w:cs="Arial"/>
        </w:rPr>
        <w:t xml:space="preserve"> por la SEAM y lo establecido en las ETAGs, cuyo ejemplar acompaña el contrato.</w:t>
      </w:r>
    </w:p>
    <w:p w14:paraId="59CDD768" w14:textId="77777777" w:rsidR="0094680E" w:rsidRPr="0056136B" w:rsidRDefault="0094680E" w:rsidP="0094680E">
      <w:pPr>
        <w:spacing w:line="276" w:lineRule="auto"/>
        <w:ind w:right="541"/>
        <w:rPr>
          <w:rFonts w:ascii="Arial" w:hAnsi="Arial" w:cs="Arial"/>
        </w:rPr>
      </w:pPr>
    </w:p>
    <w:p w14:paraId="48CD8766" w14:textId="77777777" w:rsidR="0094680E" w:rsidRPr="0056136B" w:rsidRDefault="0094680E" w:rsidP="0094680E">
      <w:pPr>
        <w:tabs>
          <w:tab w:val="left" w:pos="700"/>
        </w:tabs>
        <w:spacing w:line="276" w:lineRule="auto"/>
        <w:ind w:left="360" w:right="541"/>
        <w:rPr>
          <w:rFonts w:ascii="Arial" w:hAnsi="Arial" w:cs="Arial"/>
          <w:b/>
          <w:sz w:val="23"/>
        </w:rPr>
      </w:pPr>
      <w:r w:rsidRPr="0056136B">
        <w:rPr>
          <w:rFonts w:ascii="Arial" w:hAnsi="Arial" w:cs="Arial"/>
        </w:rPr>
        <w:t>4-</w:t>
      </w:r>
      <w:r w:rsidRPr="0056136B">
        <w:rPr>
          <w:rFonts w:ascii="Arial" w:hAnsi="Arial" w:cs="Arial"/>
        </w:rPr>
        <w:tab/>
      </w:r>
      <w:r w:rsidRPr="0056136B">
        <w:rPr>
          <w:rFonts w:ascii="Arial" w:hAnsi="Arial" w:cs="Arial"/>
          <w:b/>
          <w:sz w:val="23"/>
        </w:rPr>
        <w:t>Equipos</w:t>
      </w:r>
    </w:p>
    <w:p w14:paraId="0FD02CFF" w14:textId="77777777" w:rsidR="0094680E" w:rsidRPr="0056136B" w:rsidRDefault="0094680E" w:rsidP="0094680E">
      <w:pPr>
        <w:spacing w:line="276" w:lineRule="auto"/>
        <w:ind w:right="541"/>
        <w:rPr>
          <w:rFonts w:ascii="Arial" w:hAnsi="Arial" w:cs="Arial"/>
        </w:rPr>
      </w:pPr>
    </w:p>
    <w:p w14:paraId="405AFD6A" w14:textId="77777777" w:rsidR="0094680E" w:rsidRPr="0056136B" w:rsidRDefault="0094680E" w:rsidP="0094680E">
      <w:pPr>
        <w:spacing w:line="276" w:lineRule="auto"/>
        <w:ind w:right="541"/>
        <w:rPr>
          <w:rFonts w:ascii="Arial" w:hAnsi="Arial" w:cs="Arial"/>
        </w:rPr>
      </w:pPr>
      <w:r w:rsidRPr="0056136B">
        <w:rPr>
          <w:rFonts w:ascii="Arial" w:hAnsi="Arial" w:cs="Arial"/>
        </w:rPr>
        <w:t>Los equipos necesarios para la realización del presente ítem son: excavadora hidráulica convencional y/o anfibia, tractor a orugas con cuchilla frontal (topadora), tractor con trailla o cualquier otra combinación de equipos que pueda cumplir con el trabajo solicitado.</w:t>
      </w:r>
    </w:p>
    <w:p w14:paraId="7DB8AFFC" w14:textId="77777777" w:rsidR="0094680E" w:rsidRPr="0056136B" w:rsidRDefault="0094680E" w:rsidP="0094680E">
      <w:pPr>
        <w:spacing w:line="276" w:lineRule="auto"/>
        <w:ind w:right="541"/>
        <w:rPr>
          <w:rFonts w:ascii="Arial" w:hAnsi="Arial" w:cs="Arial"/>
        </w:rPr>
      </w:pPr>
    </w:p>
    <w:p w14:paraId="314446A4" w14:textId="77777777" w:rsidR="0094680E" w:rsidRPr="0056136B" w:rsidRDefault="0094680E" w:rsidP="0094680E">
      <w:pPr>
        <w:spacing w:line="276" w:lineRule="auto"/>
        <w:ind w:right="541"/>
        <w:rPr>
          <w:rFonts w:ascii="Arial" w:hAnsi="Arial" w:cs="Arial"/>
        </w:rPr>
      </w:pPr>
      <w:r w:rsidRPr="0056136B">
        <w:rPr>
          <w:rFonts w:ascii="Arial" w:hAnsi="Arial" w:cs="Arial"/>
        </w:rPr>
        <w:t>Todos los equipos a ser utilizados deberán ser previamente puestos a consideración de la Fiscalización de la obra y aprobados por ésta. Cuando los equipos no reúnen las condiciones mínimas, la Fiscalización podrá exigir el retiro y cambio de los mismos</w:t>
      </w:r>
    </w:p>
    <w:p w14:paraId="2356D13B" w14:textId="77777777" w:rsidR="0094680E" w:rsidRPr="0056136B" w:rsidRDefault="0094680E" w:rsidP="0094680E">
      <w:pPr>
        <w:spacing w:line="276" w:lineRule="auto"/>
        <w:ind w:right="541"/>
        <w:rPr>
          <w:rFonts w:ascii="Arial" w:hAnsi="Arial" w:cs="Arial"/>
        </w:rPr>
      </w:pPr>
    </w:p>
    <w:p w14:paraId="54A57B21" w14:textId="77777777" w:rsidR="0094680E" w:rsidRPr="0056136B" w:rsidRDefault="0094680E" w:rsidP="0094680E">
      <w:pPr>
        <w:tabs>
          <w:tab w:val="left" w:pos="700"/>
        </w:tabs>
        <w:spacing w:line="239" w:lineRule="auto"/>
        <w:ind w:left="360" w:right="541"/>
        <w:rPr>
          <w:rFonts w:ascii="Arial" w:hAnsi="Arial" w:cs="Arial"/>
          <w:b/>
          <w:sz w:val="23"/>
        </w:rPr>
      </w:pPr>
      <w:r w:rsidRPr="0056136B">
        <w:rPr>
          <w:rFonts w:ascii="Arial" w:hAnsi="Arial" w:cs="Arial"/>
        </w:rPr>
        <w:t>5-</w:t>
      </w:r>
      <w:r w:rsidRPr="0056136B">
        <w:rPr>
          <w:rFonts w:ascii="Arial" w:hAnsi="Arial" w:cs="Arial"/>
        </w:rPr>
        <w:tab/>
      </w:r>
      <w:r w:rsidRPr="0056136B">
        <w:rPr>
          <w:rFonts w:ascii="Arial" w:hAnsi="Arial" w:cs="Arial"/>
          <w:b/>
          <w:sz w:val="23"/>
        </w:rPr>
        <w:t>Método de Medición:</w:t>
      </w:r>
    </w:p>
    <w:p w14:paraId="6B7191C1" w14:textId="77777777" w:rsidR="0094680E" w:rsidRPr="0056136B" w:rsidRDefault="0094680E" w:rsidP="0094680E">
      <w:pPr>
        <w:spacing w:line="284" w:lineRule="exact"/>
        <w:ind w:right="541"/>
        <w:rPr>
          <w:rFonts w:ascii="Arial" w:hAnsi="Arial" w:cs="Arial"/>
        </w:rPr>
      </w:pPr>
    </w:p>
    <w:p w14:paraId="7EF1811C" w14:textId="77777777" w:rsidR="0094680E" w:rsidRPr="0056136B" w:rsidRDefault="0094680E" w:rsidP="0094680E">
      <w:pPr>
        <w:spacing w:line="276" w:lineRule="auto"/>
        <w:ind w:right="541"/>
        <w:rPr>
          <w:rFonts w:ascii="Arial" w:hAnsi="Arial" w:cs="Arial"/>
        </w:rPr>
      </w:pPr>
      <w:r w:rsidRPr="0056136B">
        <w:rPr>
          <w:rFonts w:ascii="Arial" w:hAnsi="Arial" w:cs="Arial"/>
        </w:rPr>
        <w:t>El volumen a ser pagado será el número de metros cúbicos, computado por el método del promedio de las áreas geométricas extremas entre el perfil final y el perfil previo.</w:t>
      </w:r>
    </w:p>
    <w:p w14:paraId="11F313DF" w14:textId="77777777" w:rsidR="0094680E" w:rsidRPr="0056136B" w:rsidRDefault="0094680E" w:rsidP="0094680E">
      <w:pPr>
        <w:spacing w:line="276" w:lineRule="auto"/>
        <w:ind w:right="541"/>
        <w:rPr>
          <w:rFonts w:ascii="Arial" w:hAnsi="Arial" w:cs="Arial"/>
        </w:rPr>
      </w:pPr>
    </w:p>
    <w:p w14:paraId="354E1FDD" w14:textId="77777777" w:rsidR="0094680E" w:rsidRPr="0056136B" w:rsidRDefault="0094680E" w:rsidP="0094680E">
      <w:pPr>
        <w:spacing w:line="276" w:lineRule="auto"/>
        <w:ind w:right="541"/>
        <w:rPr>
          <w:rFonts w:ascii="Arial" w:hAnsi="Arial" w:cs="Arial"/>
        </w:rPr>
      </w:pPr>
      <w:r w:rsidRPr="0056136B">
        <w:rPr>
          <w:rFonts w:ascii="Arial" w:hAnsi="Arial" w:cs="Arial"/>
        </w:rPr>
        <w:t xml:space="preserve">La medición de los trabajos por el cual será pagado este ítem será por metros cúbicos movidos computados por la diferencia entre el volumen anterior a los trabajos, determinado por el “relevamiento previo”, y el volumen determinado por el relevamiento planialtimétrico al final de los trabajos y aprobados por la Fiscalización </w:t>
      </w:r>
      <w:r w:rsidRPr="0056136B">
        <w:rPr>
          <w:rFonts w:ascii="Arial" w:hAnsi="Arial" w:cs="Arial"/>
        </w:rPr>
        <w:lastRenderedPageBreak/>
        <w:t>de la Obra.</w:t>
      </w:r>
    </w:p>
    <w:p w14:paraId="11293090" w14:textId="77777777" w:rsidR="0094680E" w:rsidRPr="0056136B" w:rsidRDefault="0094680E" w:rsidP="0094680E">
      <w:pPr>
        <w:spacing w:line="276" w:lineRule="auto"/>
        <w:ind w:right="541"/>
        <w:rPr>
          <w:rFonts w:ascii="Arial" w:hAnsi="Arial" w:cs="Arial"/>
        </w:rPr>
      </w:pPr>
    </w:p>
    <w:p w14:paraId="7438BE87" w14:textId="77777777" w:rsidR="0094680E" w:rsidRPr="0056136B" w:rsidRDefault="0094680E" w:rsidP="0094680E">
      <w:pPr>
        <w:spacing w:line="276" w:lineRule="auto"/>
        <w:ind w:right="541"/>
        <w:rPr>
          <w:rFonts w:ascii="Arial" w:hAnsi="Arial" w:cs="Arial"/>
        </w:rPr>
      </w:pPr>
      <w:r w:rsidRPr="0056136B">
        <w:rPr>
          <w:rFonts w:ascii="Arial" w:hAnsi="Arial" w:cs="Arial"/>
        </w:rPr>
        <w:t>Los perfiles transversales previos, serán realizados a una distancia de 100 m. entre ellos y georeferenciados, los mismos serán repetidos al final de la excavación para obtener el perfil final.</w:t>
      </w:r>
    </w:p>
    <w:p w14:paraId="3FF2466A" w14:textId="77777777" w:rsidR="0094680E" w:rsidRPr="0056136B" w:rsidRDefault="0094680E" w:rsidP="0094680E">
      <w:pPr>
        <w:spacing w:line="276" w:lineRule="auto"/>
        <w:ind w:right="541"/>
        <w:rPr>
          <w:rFonts w:ascii="Arial" w:hAnsi="Arial" w:cs="Arial"/>
        </w:rPr>
      </w:pPr>
    </w:p>
    <w:p w14:paraId="4C8436A2" w14:textId="77777777" w:rsidR="0094680E" w:rsidRPr="0056136B" w:rsidRDefault="0094680E" w:rsidP="0094680E">
      <w:pPr>
        <w:spacing w:line="276" w:lineRule="auto"/>
        <w:ind w:right="541"/>
        <w:rPr>
          <w:rFonts w:ascii="Arial" w:hAnsi="Arial" w:cs="Arial"/>
        </w:rPr>
      </w:pPr>
      <w:r w:rsidRPr="0056136B">
        <w:rPr>
          <w:rFonts w:ascii="Arial" w:hAnsi="Arial" w:cs="Arial"/>
        </w:rPr>
        <w:t>Las áreas geométricas son las calculadas de secciones transversales tomadas a partir de las dimensiones y cotas del terreno que fueron medidas por el Contratista, con acompañamiento de la Fiscalización, en ocasión del relevamiento antes del inicio de los trabajos, las cuales serán consideradas como “relevamiento previo”, y las correspondientes secciones medidas al final de los trabajos que serán considerados como perfil final.</w:t>
      </w:r>
    </w:p>
    <w:p w14:paraId="0730D4CC" w14:textId="77777777" w:rsidR="0094680E" w:rsidRPr="0056136B" w:rsidRDefault="0094680E" w:rsidP="0094680E">
      <w:pPr>
        <w:spacing w:line="276" w:lineRule="auto"/>
        <w:ind w:right="541"/>
        <w:rPr>
          <w:rFonts w:ascii="Arial" w:hAnsi="Arial" w:cs="Arial"/>
        </w:rPr>
      </w:pPr>
    </w:p>
    <w:p w14:paraId="776057D2" w14:textId="77777777" w:rsidR="0094680E" w:rsidRPr="0056136B" w:rsidRDefault="0094680E" w:rsidP="0094680E">
      <w:pPr>
        <w:spacing w:line="276" w:lineRule="auto"/>
        <w:ind w:right="541"/>
        <w:rPr>
          <w:rFonts w:ascii="Arial" w:hAnsi="Arial" w:cs="Arial"/>
        </w:rPr>
      </w:pPr>
      <w:r w:rsidRPr="0056136B">
        <w:rPr>
          <w:rFonts w:ascii="Arial" w:hAnsi="Arial" w:cs="Arial"/>
        </w:rPr>
        <w:t>La firma Fiscalizadora de la Obra, designada por el MOPC, podrá decidir, o el Contratista podrá solicitar, una revisión de los cálculos en que se basen las mediciones, mediante notificación escrita a la otra parte, cuando se comprueba la existencia de errores en el “relevamiento previo”, o en los cálculos originales relativos a un área cualquiera determinada que causen o acusen una diferencia entre el cálculo revisado y el cálculo original.</w:t>
      </w:r>
    </w:p>
    <w:p w14:paraId="4615F898" w14:textId="77777777" w:rsidR="0094680E" w:rsidRPr="0056136B" w:rsidRDefault="0094680E" w:rsidP="0094680E">
      <w:pPr>
        <w:spacing w:line="276" w:lineRule="auto"/>
        <w:ind w:right="541"/>
        <w:rPr>
          <w:rFonts w:ascii="Arial" w:hAnsi="Arial" w:cs="Arial"/>
        </w:rPr>
      </w:pPr>
    </w:p>
    <w:p w14:paraId="53EEA8DF" w14:textId="77777777" w:rsidR="0094680E" w:rsidRPr="0056136B" w:rsidRDefault="0094680E" w:rsidP="0094680E">
      <w:pPr>
        <w:tabs>
          <w:tab w:val="left" w:pos="700"/>
        </w:tabs>
        <w:spacing w:line="276" w:lineRule="auto"/>
        <w:ind w:left="360" w:right="541"/>
        <w:rPr>
          <w:rFonts w:ascii="Arial" w:hAnsi="Arial" w:cs="Arial"/>
          <w:b/>
          <w:sz w:val="23"/>
        </w:rPr>
      </w:pPr>
      <w:r w:rsidRPr="0056136B">
        <w:rPr>
          <w:rFonts w:ascii="Arial" w:hAnsi="Arial" w:cs="Arial"/>
        </w:rPr>
        <w:t>6-</w:t>
      </w:r>
      <w:r w:rsidRPr="0056136B">
        <w:rPr>
          <w:rFonts w:ascii="Arial" w:hAnsi="Arial" w:cs="Arial"/>
        </w:rPr>
        <w:tab/>
      </w:r>
      <w:r w:rsidRPr="0056136B">
        <w:rPr>
          <w:rFonts w:ascii="Arial" w:hAnsi="Arial" w:cs="Arial"/>
          <w:b/>
          <w:sz w:val="23"/>
        </w:rPr>
        <w:t>Forma de Pago</w:t>
      </w:r>
    </w:p>
    <w:p w14:paraId="05D1620F" w14:textId="77777777" w:rsidR="0094680E" w:rsidRPr="0056136B" w:rsidRDefault="0094680E" w:rsidP="0094680E">
      <w:pPr>
        <w:spacing w:line="276" w:lineRule="auto"/>
        <w:ind w:right="541"/>
        <w:rPr>
          <w:rFonts w:ascii="Arial" w:hAnsi="Arial" w:cs="Arial"/>
        </w:rPr>
      </w:pPr>
    </w:p>
    <w:p w14:paraId="4CAB9444" w14:textId="77777777" w:rsidR="0094680E" w:rsidRPr="0056136B" w:rsidRDefault="0094680E" w:rsidP="0094680E">
      <w:pPr>
        <w:spacing w:line="276" w:lineRule="auto"/>
        <w:ind w:right="541"/>
        <w:rPr>
          <w:rFonts w:ascii="Arial" w:hAnsi="Arial" w:cs="Arial"/>
        </w:rPr>
      </w:pPr>
      <w:r w:rsidRPr="0056136B">
        <w:rPr>
          <w:rFonts w:ascii="Arial" w:hAnsi="Arial" w:cs="Arial"/>
        </w:rPr>
        <w:t xml:space="preserve">Las cantidades determinadas conforme al método de medición descrito más arriba serán pagadas a los precios unitarios contenidos bajo el </w:t>
      </w:r>
      <w:r w:rsidRPr="0056136B">
        <w:rPr>
          <w:rFonts w:ascii="Arial" w:hAnsi="Arial" w:cs="Arial"/>
          <w:b/>
        </w:rPr>
        <w:t>Ítem 2.2.</w:t>
      </w:r>
      <w:r w:rsidRPr="0056136B">
        <w:rPr>
          <w:rFonts w:ascii="Arial" w:hAnsi="Arial" w:cs="Arial"/>
        </w:rPr>
        <w:t xml:space="preserve"> “Limpieza de paleocauces y Profundización del Canal desde San Antonio hasta la zona de Gral. Díaz</w:t>
      </w:r>
      <w:r w:rsidRPr="0056136B">
        <w:rPr>
          <w:rFonts w:ascii="Arial" w:hAnsi="Arial" w:cs="Arial"/>
          <w:b/>
        </w:rPr>
        <w:t xml:space="preserve"> “.  </w:t>
      </w:r>
      <w:r w:rsidRPr="0056136B">
        <w:rPr>
          <w:rFonts w:ascii="Arial" w:hAnsi="Arial" w:cs="Arial"/>
        </w:rPr>
        <w:t>Estos precios y pagos constituirán compensación</w:t>
      </w:r>
      <w:r w:rsidRPr="0056136B">
        <w:rPr>
          <w:rFonts w:ascii="Arial" w:hAnsi="Arial" w:cs="Arial"/>
          <w:b/>
        </w:rPr>
        <w:t xml:space="preserve"> </w:t>
      </w:r>
      <w:r w:rsidRPr="0056136B">
        <w:rPr>
          <w:rFonts w:ascii="Arial" w:hAnsi="Arial" w:cs="Arial"/>
        </w:rPr>
        <w:t>completa por el suministro, de toda la planta de trabajo, mano de obra, equipos, transporte, vigilancia e imprevistos y todos aquellos trabajos inherentes para dar por completado el ítem.</w:t>
      </w:r>
    </w:p>
    <w:p w14:paraId="6D63E518" w14:textId="77777777" w:rsidR="0094680E" w:rsidRPr="0056136B" w:rsidRDefault="0094680E" w:rsidP="0094680E">
      <w:pPr>
        <w:spacing w:line="255" w:lineRule="exact"/>
        <w:ind w:right="541"/>
        <w:rPr>
          <w:rFonts w:ascii="Arial" w:hAnsi="Arial" w:cs="Arial"/>
        </w:rPr>
      </w:pPr>
    </w:p>
    <w:p w14:paraId="2C58B53E" w14:textId="77777777" w:rsidR="0094680E" w:rsidRPr="0056136B" w:rsidRDefault="0094680E" w:rsidP="0094680E">
      <w:pPr>
        <w:spacing w:line="264" w:lineRule="auto"/>
        <w:ind w:right="541"/>
        <w:rPr>
          <w:rFonts w:ascii="Arial" w:hAnsi="Arial" w:cs="Arial"/>
          <w:b/>
        </w:rPr>
      </w:pPr>
      <w:r w:rsidRPr="0056136B">
        <w:rPr>
          <w:rFonts w:ascii="Arial" w:hAnsi="Arial" w:cs="Arial"/>
          <w:b/>
          <w:u w:val="single"/>
        </w:rPr>
        <w:t>ITEM Nº 2.3</w:t>
      </w:r>
      <w:r w:rsidRPr="0056136B">
        <w:rPr>
          <w:rFonts w:ascii="Arial" w:hAnsi="Arial" w:cs="Arial"/>
          <w:b/>
        </w:rPr>
        <w:t xml:space="preserve"> REMOCION DE SEDIMENTOS DE LOS PALEOCAUCES, LIMPIEZA DE CAUCES Y  CAÑADAS</w:t>
      </w:r>
    </w:p>
    <w:p w14:paraId="622DD82C" w14:textId="77777777" w:rsidR="0094680E" w:rsidRPr="0056136B" w:rsidRDefault="0094680E" w:rsidP="0094680E">
      <w:pPr>
        <w:spacing w:line="273" w:lineRule="auto"/>
        <w:ind w:right="541"/>
        <w:rPr>
          <w:rFonts w:ascii="Arial" w:hAnsi="Arial" w:cs="Arial"/>
          <w:b/>
        </w:rPr>
      </w:pPr>
    </w:p>
    <w:p w14:paraId="13CB0939" w14:textId="77777777" w:rsidR="0094680E" w:rsidRPr="0056136B" w:rsidRDefault="0094680E" w:rsidP="0094680E">
      <w:pPr>
        <w:spacing w:line="273" w:lineRule="auto"/>
        <w:ind w:right="541"/>
        <w:rPr>
          <w:rFonts w:ascii="Arial" w:hAnsi="Arial" w:cs="Arial"/>
          <w:b/>
        </w:rPr>
      </w:pPr>
      <w:r w:rsidRPr="0056136B">
        <w:rPr>
          <w:rFonts w:ascii="Arial" w:hAnsi="Arial" w:cs="Arial"/>
          <w:b/>
        </w:rPr>
        <w:t>1-</w:t>
      </w:r>
      <w:r w:rsidRPr="0056136B">
        <w:rPr>
          <w:rFonts w:ascii="Arial" w:hAnsi="Arial" w:cs="Arial"/>
        </w:rPr>
        <w:tab/>
      </w:r>
      <w:r w:rsidRPr="0056136B">
        <w:rPr>
          <w:rFonts w:ascii="Arial" w:hAnsi="Arial" w:cs="Arial"/>
          <w:b/>
        </w:rPr>
        <w:t>Objetivo</w:t>
      </w:r>
    </w:p>
    <w:p w14:paraId="6F2D7F22" w14:textId="77777777" w:rsidR="0094680E" w:rsidRPr="0056136B" w:rsidRDefault="0094680E" w:rsidP="0094680E">
      <w:pPr>
        <w:spacing w:line="273" w:lineRule="auto"/>
        <w:ind w:right="541"/>
        <w:rPr>
          <w:rFonts w:ascii="Arial" w:hAnsi="Arial" w:cs="Arial"/>
        </w:rPr>
      </w:pPr>
    </w:p>
    <w:p w14:paraId="3F733ABB" w14:textId="77777777" w:rsidR="0094680E" w:rsidRPr="0056136B" w:rsidRDefault="0094680E" w:rsidP="0094680E">
      <w:pPr>
        <w:spacing w:line="273" w:lineRule="auto"/>
        <w:ind w:right="541"/>
        <w:rPr>
          <w:rFonts w:ascii="Arial" w:hAnsi="Arial" w:cs="Arial"/>
        </w:rPr>
      </w:pPr>
      <w:r w:rsidRPr="0056136B">
        <w:rPr>
          <w:rFonts w:ascii="Arial" w:hAnsi="Arial" w:cs="Arial"/>
        </w:rPr>
        <w:t>El trabajo del presente ítem tiene como objetivo acondicionar el canal que atraviesa los paleocauces, desde la cañada La Madrid hasta Gral. Díaz, en una extensión aproximada de 150 km. de manera a mejorar las actuales condiciones de escurrimiento de las aguas.</w:t>
      </w:r>
    </w:p>
    <w:p w14:paraId="42A0E9AE" w14:textId="77777777" w:rsidR="0094680E" w:rsidRPr="0056136B" w:rsidRDefault="0094680E" w:rsidP="0094680E">
      <w:pPr>
        <w:spacing w:line="273" w:lineRule="auto"/>
        <w:ind w:right="541"/>
        <w:rPr>
          <w:rFonts w:ascii="Arial" w:hAnsi="Arial" w:cs="Arial"/>
        </w:rPr>
      </w:pPr>
    </w:p>
    <w:p w14:paraId="32319892" w14:textId="77777777" w:rsidR="0094680E" w:rsidRPr="0056136B" w:rsidRDefault="0094680E" w:rsidP="0094680E">
      <w:pPr>
        <w:spacing w:line="273" w:lineRule="auto"/>
        <w:ind w:right="541"/>
        <w:rPr>
          <w:rFonts w:ascii="Arial" w:hAnsi="Arial" w:cs="Arial"/>
        </w:rPr>
      </w:pPr>
      <w:r w:rsidRPr="0056136B">
        <w:rPr>
          <w:rFonts w:ascii="Arial" w:hAnsi="Arial" w:cs="Arial"/>
        </w:rPr>
        <w:t>Incluye remoción de sedimentos de los paleocauces, limpieza de cauces y cañadas, y en algunos tramos a ser indicado por la firma fiscalizadora la construcción de canales de 15 m. de ancho de solera y profundidad variable, con talud de excavación 1H: 1V como mínimo, hasta un total de 50 a 100 km.</w:t>
      </w:r>
    </w:p>
    <w:p w14:paraId="33B6E325" w14:textId="77777777" w:rsidR="0094680E" w:rsidRPr="0056136B" w:rsidRDefault="0094680E" w:rsidP="0094680E">
      <w:pPr>
        <w:spacing w:line="273" w:lineRule="auto"/>
        <w:ind w:right="541"/>
        <w:rPr>
          <w:rFonts w:ascii="Arial" w:hAnsi="Arial" w:cs="Arial"/>
        </w:rPr>
      </w:pPr>
    </w:p>
    <w:p w14:paraId="0A34CE92" w14:textId="77777777" w:rsidR="0094680E" w:rsidRPr="0056136B" w:rsidRDefault="0094680E" w:rsidP="0094680E">
      <w:pPr>
        <w:spacing w:line="139" w:lineRule="exact"/>
        <w:ind w:right="541"/>
        <w:rPr>
          <w:rFonts w:ascii="Arial" w:hAnsi="Arial" w:cs="Arial"/>
        </w:rPr>
      </w:pPr>
    </w:p>
    <w:p w14:paraId="26E57F7F" w14:textId="77777777" w:rsidR="0094680E" w:rsidRPr="0056136B" w:rsidRDefault="0094680E" w:rsidP="0094680E">
      <w:pPr>
        <w:tabs>
          <w:tab w:val="left" w:pos="700"/>
        </w:tabs>
        <w:spacing w:line="0" w:lineRule="atLeast"/>
        <w:ind w:left="360" w:right="541"/>
        <w:rPr>
          <w:rFonts w:ascii="Arial" w:hAnsi="Arial" w:cs="Arial"/>
          <w:b/>
          <w:sz w:val="23"/>
        </w:rPr>
      </w:pPr>
      <w:r w:rsidRPr="0056136B">
        <w:rPr>
          <w:rFonts w:ascii="Arial" w:hAnsi="Arial" w:cs="Arial"/>
          <w:b/>
        </w:rPr>
        <w:t>2-</w:t>
      </w:r>
      <w:r w:rsidRPr="0056136B">
        <w:rPr>
          <w:rFonts w:ascii="Arial" w:hAnsi="Arial" w:cs="Arial"/>
        </w:rPr>
        <w:tab/>
      </w:r>
      <w:r w:rsidRPr="0056136B">
        <w:rPr>
          <w:rFonts w:ascii="Arial" w:hAnsi="Arial" w:cs="Arial"/>
          <w:b/>
          <w:sz w:val="23"/>
        </w:rPr>
        <w:t>Descripción</w:t>
      </w:r>
    </w:p>
    <w:p w14:paraId="4D58F76A" w14:textId="77777777" w:rsidR="0094680E" w:rsidRPr="0056136B" w:rsidRDefault="0094680E" w:rsidP="0094680E">
      <w:pPr>
        <w:spacing w:line="10" w:lineRule="exact"/>
        <w:ind w:right="541"/>
        <w:rPr>
          <w:rFonts w:ascii="Arial" w:hAnsi="Arial" w:cs="Arial"/>
        </w:rPr>
      </w:pPr>
    </w:p>
    <w:p w14:paraId="691873E6" w14:textId="77777777" w:rsidR="0094680E" w:rsidRPr="0056136B" w:rsidRDefault="0094680E" w:rsidP="0094680E">
      <w:pPr>
        <w:spacing w:line="270" w:lineRule="auto"/>
        <w:ind w:right="541"/>
        <w:rPr>
          <w:rFonts w:ascii="Arial" w:hAnsi="Arial" w:cs="Arial"/>
        </w:rPr>
      </w:pPr>
      <w:r w:rsidRPr="0056136B">
        <w:rPr>
          <w:rFonts w:ascii="Arial" w:hAnsi="Arial" w:cs="Arial"/>
        </w:rPr>
        <w:t>Los trabajos a ser realizados consisten en la remoción de todo sedimento depositado dentro del cauce, principalmente conglomerado de suelo y palos, que deben ser retirados fuera del cauce y esparcidos en las márgenes sin afectar en demasía la flora circundante ribereña.</w:t>
      </w:r>
    </w:p>
    <w:p w14:paraId="6A2328F3" w14:textId="77777777" w:rsidR="0094680E" w:rsidRPr="0056136B" w:rsidRDefault="0094680E" w:rsidP="0094680E">
      <w:pPr>
        <w:spacing w:line="20" w:lineRule="exact"/>
        <w:ind w:right="541"/>
        <w:rPr>
          <w:rFonts w:ascii="Arial" w:hAnsi="Arial" w:cs="Arial"/>
        </w:rPr>
      </w:pPr>
    </w:p>
    <w:p w14:paraId="61E6EFC8" w14:textId="77777777" w:rsidR="0094680E" w:rsidRPr="0056136B" w:rsidRDefault="0094680E" w:rsidP="0094680E">
      <w:pPr>
        <w:spacing w:line="283" w:lineRule="exact"/>
        <w:ind w:right="541"/>
        <w:rPr>
          <w:rFonts w:ascii="Arial" w:hAnsi="Arial" w:cs="Arial"/>
        </w:rPr>
      </w:pPr>
      <w:bookmarkStart w:id="439" w:name="page24"/>
      <w:bookmarkEnd w:id="439"/>
    </w:p>
    <w:p w14:paraId="7389AF02" w14:textId="77777777" w:rsidR="0094680E" w:rsidRPr="0056136B" w:rsidRDefault="0094680E" w:rsidP="0094680E">
      <w:pPr>
        <w:spacing w:line="270" w:lineRule="auto"/>
        <w:ind w:right="541"/>
        <w:rPr>
          <w:rFonts w:ascii="Arial" w:hAnsi="Arial" w:cs="Arial"/>
        </w:rPr>
      </w:pPr>
      <w:r w:rsidRPr="0056136B">
        <w:rPr>
          <w:rFonts w:ascii="Arial" w:hAnsi="Arial" w:cs="Arial"/>
        </w:rPr>
        <w:lastRenderedPageBreak/>
        <w:t>La intervención podrá realizarse desde una o ambas márgenes del cauce siendo el resultado de la intervención de canales de 15 a 20 metros de ancho de solera y de profundidad variable. La Fiscalización de la Obra, designada por el MOPC, podrá modificar estos valores conforme al terreno.</w:t>
      </w:r>
    </w:p>
    <w:p w14:paraId="040BDA63" w14:textId="77777777" w:rsidR="0094680E" w:rsidRPr="0056136B" w:rsidRDefault="0094680E" w:rsidP="0094680E">
      <w:pPr>
        <w:spacing w:line="139" w:lineRule="exact"/>
        <w:ind w:right="541"/>
        <w:rPr>
          <w:rFonts w:ascii="Arial" w:hAnsi="Arial" w:cs="Arial"/>
        </w:rPr>
      </w:pPr>
    </w:p>
    <w:p w14:paraId="55C5C8C7" w14:textId="3CBE8C88" w:rsidR="0094680E" w:rsidRPr="0056136B" w:rsidRDefault="0094680E" w:rsidP="0094680E">
      <w:pPr>
        <w:spacing w:line="271" w:lineRule="auto"/>
        <w:ind w:right="541"/>
        <w:rPr>
          <w:rFonts w:ascii="Arial" w:hAnsi="Arial" w:cs="Arial"/>
        </w:rPr>
      </w:pPr>
      <w:r w:rsidRPr="0056136B">
        <w:rPr>
          <w:rFonts w:ascii="Arial" w:hAnsi="Arial" w:cs="Arial"/>
        </w:rPr>
        <w:t xml:space="preserve">El material resultante deberá ser retirado y esparcido sobre la barranca existente </w:t>
      </w:r>
      <w:r w:rsidR="0064215E">
        <w:rPr>
          <w:rFonts w:ascii="Arial" w:hAnsi="Arial" w:cs="Arial"/>
        </w:rPr>
        <w:t xml:space="preserve">a suficiente distancia </w:t>
      </w:r>
      <w:r w:rsidRPr="0056136B">
        <w:rPr>
          <w:rFonts w:ascii="Arial" w:hAnsi="Arial" w:cs="Arial"/>
        </w:rPr>
        <w:t>del borde, dejando una franja de 15 metros de ancho a su nivel original en la margen izquierda en condiciones de tránsito de vehículos.</w:t>
      </w:r>
    </w:p>
    <w:p w14:paraId="1FB458B4" w14:textId="77777777" w:rsidR="0094680E" w:rsidRPr="0056136B" w:rsidRDefault="0094680E" w:rsidP="0094680E">
      <w:pPr>
        <w:spacing w:line="217" w:lineRule="exact"/>
        <w:ind w:right="541"/>
        <w:rPr>
          <w:rFonts w:ascii="Arial" w:hAnsi="Arial" w:cs="Arial"/>
        </w:rPr>
      </w:pPr>
    </w:p>
    <w:p w14:paraId="64BBC622" w14:textId="77777777" w:rsidR="0094680E" w:rsidRPr="0056136B" w:rsidRDefault="0094680E" w:rsidP="0094680E">
      <w:pPr>
        <w:spacing w:line="273" w:lineRule="auto"/>
        <w:ind w:right="541"/>
        <w:rPr>
          <w:rFonts w:ascii="Arial" w:hAnsi="Arial" w:cs="Arial"/>
        </w:rPr>
      </w:pPr>
      <w:r w:rsidRPr="0056136B">
        <w:rPr>
          <w:rFonts w:ascii="Arial" w:hAnsi="Arial" w:cs="Arial"/>
        </w:rPr>
        <w:t>Donde la altura de la barranca en zonas donde se hará la intervención es mayor de 2,5 m., la contratista deberá prever la construcción de una plataforma (berma) de 5 metros de ancho con una altura variable en función de la profundidad del canal, desde la cual se procederá al retiro del material y depositarlo sobre la barranca existente. El costo de estos trabajos adicionales debe ser contemplado en el precio unitario del ítem.</w:t>
      </w:r>
    </w:p>
    <w:p w14:paraId="12ACF0E7" w14:textId="77777777" w:rsidR="0094680E" w:rsidRPr="0056136B" w:rsidRDefault="0094680E" w:rsidP="0094680E">
      <w:pPr>
        <w:spacing w:line="219" w:lineRule="exact"/>
        <w:ind w:right="541"/>
        <w:rPr>
          <w:rFonts w:ascii="Arial" w:hAnsi="Arial" w:cs="Arial"/>
        </w:rPr>
      </w:pPr>
    </w:p>
    <w:p w14:paraId="0FA28CA3" w14:textId="77777777" w:rsidR="0094680E" w:rsidRPr="0056136B" w:rsidRDefault="0094680E" w:rsidP="0094680E">
      <w:pPr>
        <w:spacing w:line="264" w:lineRule="auto"/>
        <w:ind w:right="541"/>
        <w:rPr>
          <w:rFonts w:ascii="Arial" w:hAnsi="Arial" w:cs="Arial"/>
        </w:rPr>
      </w:pPr>
      <w:r w:rsidRPr="0056136B">
        <w:rPr>
          <w:rFonts w:ascii="Arial" w:hAnsi="Arial" w:cs="Arial"/>
        </w:rPr>
        <w:t>El contratista deberá evaluar los accesos posibles y destinar los recursos necesarios para las aperturas, si es necesario y/o el mantenimiento, durante el periodo de ejecución de la obra, de los caminos utilizados.</w:t>
      </w:r>
    </w:p>
    <w:p w14:paraId="69F9FDF6" w14:textId="77777777" w:rsidR="0094680E" w:rsidRPr="0056136B" w:rsidRDefault="0094680E" w:rsidP="0094680E">
      <w:pPr>
        <w:spacing w:line="332" w:lineRule="exact"/>
        <w:ind w:right="541"/>
        <w:rPr>
          <w:rFonts w:ascii="Arial" w:hAnsi="Arial" w:cs="Arial"/>
        </w:rPr>
      </w:pPr>
    </w:p>
    <w:p w14:paraId="3690C1C6" w14:textId="77777777" w:rsidR="0094680E" w:rsidRPr="0056136B" w:rsidRDefault="0094680E" w:rsidP="0094680E">
      <w:pPr>
        <w:spacing w:line="0" w:lineRule="atLeast"/>
        <w:ind w:right="541"/>
        <w:rPr>
          <w:rFonts w:ascii="Arial" w:hAnsi="Arial" w:cs="Arial"/>
        </w:rPr>
      </w:pPr>
      <w:r w:rsidRPr="0056136B">
        <w:rPr>
          <w:rFonts w:ascii="Arial" w:hAnsi="Arial" w:cs="Arial"/>
          <w:b/>
          <w:u w:val="single"/>
        </w:rPr>
        <w:t>Volumen de movimiento de suelo estimado:</w:t>
      </w:r>
      <w:r w:rsidRPr="0056136B">
        <w:rPr>
          <w:rFonts w:ascii="Arial" w:hAnsi="Arial" w:cs="Arial"/>
          <w:b/>
        </w:rPr>
        <w:t xml:space="preserve"> </w:t>
      </w:r>
      <w:r w:rsidRPr="0056136B">
        <w:rPr>
          <w:rFonts w:ascii="Arial" w:hAnsi="Arial" w:cs="Arial"/>
        </w:rPr>
        <w:t>1.700.000 m3 (un millón setecientos mil metros cúbicos)</w:t>
      </w:r>
    </w:p>
    <w:p w14:paraId="6A66A8FC" w14:textId="77777777" w:rsidR="0094680E" w:rsidRPr="0056136B" w:rsidRDefault="0094680E" w:rsidP="0094680E">
      <w:pPr>
        <w:spacing w:line="173" w:lineRule="exact"/>
        <w:ind w:right="541"/>
        <w:rPr>
          <w:rFonts w:ascii="Arial" w:hAnsi="Arial" w:cs="Arial"/>
        </w:rPr>
      </w:pPr>
    </w:p>
    <w:p w14:paraId="7F6DC680" w14:textId="77777777" w:rsidR="0094680E" w:rsidRPr="0056136B" w:rsidRDefault="0094680E" w:rsidP="0094680E">
      <w:pPr>
        <w:spacing w:line="266" w:lineRule="auto"/>
        <w:ind w:right="541"/>
        <w:rPr>
          <w:rFonts w:ascii="Arial" w:hAnsi="Arial" w:cs="Arial"/>
        </w:rPr>
      </w:pPr>
      <w:r w:rsidRPr="0056136B">
        <w:rPr>
          <w:rFonts w:ascii="Arial" w:hAnsi="Arial" w:cs="Arial"/>
        </w:rPr>
        <w:t>Esta cifra es meramente estimativa y no compromete a ninguna de las partes a su cumplimiento irrestricto, las mismas podrán ser ajustadas de acuerdo a las necesidades identificadas por la firma fiscalizadora y las ordenes emitidas hasta cubrir los montos establecidos.</w:t>
      </w:r>
    </w:p>
    <w:p w14:paraId="31651F7A" w14:textId="77777777" w:rsidR="0094680E" w:rsidRDefault="0094680E" w:rsidP="0094680E">
      <w:pPr>
        <w:spacing w:line="134" w:lineRule="exact"/>
        <w:ind w:right="541"/>
        <w:rPr>
          <w:rFonts w:ascii="Arial" w:hAnsi="Arial" w:cs="Arial"/>
        </w:rPr>
      </w:pPr>
    </w:p>
    <w:p w14:paraId="0F755248" w14:textId="77777777" w:rsidR="0094680E" w:rsidRPr="0056136B" w:rsidRDefault="0094680E" w:rsidP="0094680E">
      <w:pPr>
        <w:spacing w:line="134" w:lineRule="exact"/>
        <w:ind w:right="541"/>
        <w:rPr>
          <w:rFonts w:ascii="Arial" w:hAnsi="Arial" w:cs="Arial"/>
        </w:rPr>
      </w:pPr>
    </w:p>
    <w:p w14:paraId="22E24829" w14:textId="77777777" w:rsidR="0094680E" w:rsidRPr="0056136B" w:rsidRDefault="0094680E" w:rsidP="0094680E">
      <w:pPr>
        <w:tabs>
          <w:tab w:val="left" w:pos="700"/>
        </w:tabs>
        <w:spacing w:line="239" w:lineRule="auto"/>
        <w:ind w:left="360" w:right="541"/>
        <w:rPr>
          <w:rFonts w:ascii="Arial" w:hAnsi="Arial" w:cs="Arial"/>
          <w:b/>
          <w:sz w:val="23"/>
        </w:rPr>
      </w:pPr>
      <w:r w:rsidRPr="0056136B">
        <w:rPr>
          <w:rFonts w:ascii="Arial" w:hAnsi="Arial" w:cs="Arial"/>
          <w:b/>
        </w:rPr>
        <w:t>3-</w:t>
      </w:r>
      <w:r w:rsidRPr="0056136B">
        <w:rPr>
          <w:rFonts w:ascii="Arial" w:hAnsi="Arial" w:cs="Arial"/>
        </w:rPr>
        <w:tab/>
      </w:r>
      <w:r w:rsidRPr="0056136B">
        <w:rPr>
          <w:rFonts w:ascii="Arial" w:hAnsi="Arial" w:cs="Arial"/>
          <w:b/>
          <w:sz w:val="23"/>
        </w:rPr>
        <w:t>Preservación del medio ambiente</w:t>
      </w:r>
    </w:p>
    <w:p w14:paraId="5DF7029E" w14:textId="77777777" w:rsidR="0094680E" w:rsidRPr="0056136B" w:rsidRDefault="0094680E" w:rsidP="0094680E">
      <w:pPr>
        <w:spacing w:line="10" w:lineRule="exact"/>
        <w:ind w:right="541"/>
        <w:rPr>
          <w:rFonts w:ascii="Arial" w:hAnsi="Arial" w:cs="Arial"/>
        </w:rPr>
      </w:pPr>
    </w:p>
    <w:p w14:paraId="682C4A4D" w14:textId="77777777" w:rsidR="0094680E" w:rsidRPr="0056136B" w:rsidRDefault="0094680E" w:rsidP="0094680E">
      <w:pPr>
        <w:spacing w:line="264" w:lineRule="auto"/>
        <w:ind w:right="541"/>
        <w:rPr>
          <w:rFonts w:ascii="Arial" w:hAnsi="Arial" w:cs="Arial"/>
        </w:rPr>
      </w:pPr>
      <w:r w:rsidRPr="0056136B">
        <w:rPr>
          <w:rFonts w:ascii="Arial" w:hAnsi="Arial" w:cs="Arial"/>
        </w:rPr>
        <w:t>A los efectos de disminuir el impacto ambiental producido como consecuencia de la ejecución de éste ítem, el Contratista deberá tener en cuenta los siguientes puntos:</w:t>
      </w:r>
    </w:p>
    <w:p w14:paraId="062B6330" w14:textId="77777777" w:rsidR="0094680E" w:rsidRPr="0056136B" w:rsidRDefault="0094680E" w:rsidP="0094680E">
      <w:pPr>
        <w:spacing w:line="228" w:lineRule="exact"/>
        <w:ind w:right="541"/>
        <w:rPr>
          <w:rFonts w:ascii="Arial" w:hAnsi="Arial" w:cs="Arial"/>
        </w:rPr>
      </w:pPr>
    </w:p>
    <w:p w14:paraId="4988DB8A" w14:textId="77777777" w:rsidR="0094680E" w:rsidRPr="0056136B" w:rsidRDefault="0094680E" w:rsidP="0094680E">
      <w:pPr>
        <w:spacing w:line="270" w:lineRule="auto"/>
        <w:ind w:right="541"/>
        <w:rPr>
          <w:rFonts w:ascii="Arial" w:hAnsi="Arial" w:cs="Arial"/>
        </w:rPr>
      </w:pPr>
      <w:r w:rsidRPr="0056136B">
        <w:rPr>
          <w:rFonts w:ascii="Arial" w:hAnsi="Arial" w:cs="Arial"/>
        </w:rPr>
        <w:t>Deberá tomar la precaución razonable para evitar la contaminación de ríos, arroyos, lagunas o embalses. Poluyentes o contaminantes, como combustibles, lubricantes, aguas servidas, pinturas y otros desperdicios dañinos no serán vertidos en o a lo largo de ríos, arroyos, lagunas o embalses.</w:t>
      </w:r>
    </w:p>
    <w:p w14:paraId="225B1254" w14:textId="77777777" w:rsidR="0094680E" w:rsidRPr="0056136B" w:rsidRDefault="0094680E" w:rsidP="0094680E">
      <w:pPr>
        <w:spacing w:line="221" w:lineRule="exact"/>
        <w:ind w:right="541"/>
        <w:rPr>
          <w:rFonts w:ascii="Arial" w:hAnsi="Arial" w:cs="Arial"/>
        </w:rPr>
      </w:pPr>
    </w:p>
    <w:p w14:paraId="1ADAE826" w14:textId="77777777" w:rsidR="0094680E" w:rsidRPr="0056136B" w:rsidRDefault="0094680E" w:rsidP="0094680E">
      <w:pPr>
        <w:spacing w:line="264" w:lineRule="auto"/>
        <w:ind w:right="541"/>
        <w:rPr>
          <w:rFonts w:ascii="Arial" w:hAnsi="Arial" w:cs="Arial"/>
        </w:rPr>
      </w:pPr>
      <w:r w:rsidRPr="0056136B">
        <w:rPr>
          <w:rFonts w:ascii="Arial" w:hAnsi="Arial" w:cs="Arial"/>
        </w:rPr>
        <w:t>En caso de que el Contratista para la ejecución de este ítem, deba operar sus equipos pesados en tierras húmedas, éstos serán ubicados sobre plataformas.</w:t>
      </w:r>
    </w:p>
    <w:p w14:paraId="5B08C628" w14:textId="77777777" w:rsidR="0094680E" w:rsidRPr="0056136B" w:rsidRDefault="0094680E" w:rsidP="0094680E">
      <w:pPr>
        <w:spacing w:line="228" w:lineRule="exact"/>
        <w:ind w:right="541"/>
        <w:rPr>
          <w:rFonts w:ascii="Arial" w:hAnsi="Arial" w:cs="Arial"/>
        </w:rPr>
      </w:pPr>
    </w:p>
    <w:p w14:paraId="7AA6C9E3" w14:textId="77777777" w:rsidR="0094680E" w:rsidRPr="0056136B" w:rsidRDefault="0094680E" w:rsidP="0094680E">
      <w:pPr>
        <w:spacing w:line="273" w:lineRule="auto"/>
        <w:ind w:right="541"/>
        <w:rPr>
          <w:rFonts w:ascii="Arial" w:hAnsi="Arial" w:cs="Arial"/>
        </w:rPr>
      </w:pPr>
      <w:r w:rsidRPr="0056136B">
        <w:rPr>
          <w:rFonts w:ascii="Arial" w:hAnsi="Arial" w:cs="Arial"/>
        </w:rPr>
        <w:t>Los materiales provenientes de este ítem deberán ser depositados en zonas aprobadas que estén en cotas superiores al nivel máximo de las aguas que se muestran en los planos de tal manera que se impida el retorno de materiales sólidos o en suspensión a las vías acuáticas. En caso que esa marca no se muestre en los planos, el nivel máximo del agua será considerado como la elevación de los bordos de los cursos de agua.</w:t>
      </w:r>
    </w:p>
    <w:p w14:paraId="6B9C161A" w14:textId="77777777" w:rsidR="0094680E" w:rsidRPr="0056136B" w:rsidRDefault="0094680E" w:rsidP="0094680E">
      <w:pPr>
        <w:spacing w:line="217" w:lineRule="exact"/>
        <w:ind w:right="541"/>
        <w:rPr>
          <w:rFonts w:ascii="Arial" w:hAnsi="Arial" w:cs="Arial"/>
        </w:rPr>
      </w:pPr>
    </w:p>
    <w:p w14:paraId="5E08E166" w14:textId="2DB698E6" w:rsidR="0094680E" w:rsidRPr="0056136B" w:rsidRDefault="0094680E" w:rsidP="0094680E">
      <w:pPr>
        <w:spacing w:line="264" w:lineRule="auto"/>
        <w:ind w:right="541" w:firstLine="60"/>
        <w:rPr>
          <w:rFonts w:ascii="Arial" w:hAnsi="Arial" w:cs="Arial"/>
        </w:rPr>
      </w:pPr>
      <w:r w:rsidRPr="0056136B">
        <w:rPr>
          <w:rFonts w:ascii="Arial" w:hAnsi="Arial" w:cs="Arial"/>
        </w:rPr>
        <w:t xml:space="preserve">Además, se tendrá en cuenta todo lo </w:t>
      </w:r>
      <w:ins w:id="440" w:author="admin" w:date="2017-06-13T08:36:00Z">
        <w:r w:rsidR="00453BE4">
          <w:rPr>
            <w:rFonts w:ascii="Arial" w:hAnsi="Arial" w:cs="Arial"/>
          </w:rPr>
          <w:t>resultante del Estudio de Impacto Ambiental</w:t>
        </w:r>
        <w:r w:rsidR="00453BE4" w:rsidRPr="0056136B">
          <w:rPr>
            <w:rFonts w:ascii="Arial" w:hAnsi="Arial" w:cs="Arial"/>
          </w:rPr>
          <w:t xml:space="preserve"> </w:t>
        </w:r>
      </w:ins>
      <w:del w:id="441" w:author="admin" w:date="2017-06-13T08:36:00Z">
        <w:r w:rsidRPr="0056136B" w:rsidDel="00453BE4">
          <w:rPr>
            <w:rFonts w:ascii="Arial" w:hAnsi="Arial" w:cs="Arial"/>
          </w:rPr>
          <w:delText xml:space="preserve">estipulado en la Licencia Ambiental vigente </w:delText>
        </w:r>
      </w:del>
      <w:r w:rsidRPr="0056136B">
        <w:rPr>
          <w:rFonts w:ascii="Arial" w:hAnsi="Arial" w:cs="Arial"/>
        </w:rPr>
        <w:t>aprobad</w:t>
      </w:r>
      <w:ins w:id="442" w:author="admin" w:date="2017-06-13T08:36:00Z">
        <w:r w:rsidR="00453BE4">
          <w:rPr>
            <w:rFonts w:ascii="Arial" w:hAnsi="Arial" w:cs="Arial"/>
          </w:rPr>
          <w:t>o</w:t>
        </w:r>
      </w:ins>
      <w:del w:id="443" w:author="admin" w:date="2017-06-13T08:36:00Z">
        <w:r w:rsidRPr="0056136B" w:rsidDel="00453BE4">
          <w:rPr>
            <w:rFonts w:ascii="Arial" w:hAnsi="Arial" w:cs="Arial"/>
          </w:rPr>
          <w:delText>a</w:delText>
        </w:r>
      </w:del>
      <w:r w:rsidRPr="0056136B">
        <w:rPr>
          <w:rFonts w:ascii="Arial" w:hAnsi="Arial" w:cs="Arial"/>
        </w:rPr>
        <w:t xml:space="preserve"> por la SEAM y lo establecido en las ETAGs, cuyo ejemplar acompaña </w:t>
      </w:r>
      <w:del w:id="444" w:author="Jorge Agustin Fernandez Pereira" w:date="2017-06-13T12:53:00Z">
        <w:r w:rsidRPr="0056136B" w:rsidDel="007E4F6C">
          <w:rPr>
            <w:rFonts w:ascii="Arial" w:hAnsi="Arial" w:cs="Arial"/>
          </w:rPr>
          <w:delText xml:space="preserve">el </w:delText>
        </w:r>
      </w:del>
      <w:ins w:id="445" w:author="Jorge Agustin Fernandez Pereira" w:date="2017-06-13T12:53:00Z">
        <w:r w:rsidR="007E4F6C">
          <w:rPr>
            <w:rFonts w:ascii="Arial" w:hAnsi="Arial" w:cs="Arial"/>
          </w:rPr>
          <w:t>a</w:t>
        </w:r>
        <w:r w:rsidR="007E4F6C" w:rsidRPr="0056136B">
          <w:rPr>
            <w:rFonts w:ascii="Arial" w:hAnsi="Arial" w:cs="Arial"/>
          </w:rPr>
          <w:t xml:space="preserve">l </w:t>
        </w:r>
      </w:ins>
      <w:r w:rsidRPr="0056136B">
        <w:rPr>
          <w:rFonts w:ascii="Arial" w:hAnsi="Arial" w:cs="Arial"/>
        </w:rPr>
        <w:t>contrato.</w:t>
      </w:r>
    </w:p>
    <w:p w14:paraId="15BBECEF" w14:textId="77777777" w:rsidR="0094680E" w:rsidRPr="0056136B" w:rsidRDefault="0094680E" w:rsidP="0094680E">
      <w:pPr>
        <w:spacing w:line="218" w:lineRule="exact"/>
        <w:ind w:right="541"/>
        <w:rPr>
          <w:rFonts w:ascii="Arial" w:hAnsi="Arial" w:cs="Arial"/>
        </w:rPr>
      </w:pPr>
    </w:p>
    <w:p w14:paraId="657D4F5C" w14:textId="77777777" w:rsidR="0094680E" w:rsidRPr="0056136B" w:rsidRDefault="0094680E" w:rsidP="0094680E">
      <w:pPr>
        <w:tabs>
          <w:tab w:val="left" w:pos="700"/>
        </w:tabs>
        <w:spacing w:line="239" w:lineRule="auto"/>
        <w:ind w:left="360" w:right="541"/>
        <w:rPr>
          <w:rFonts w:ascii="Arial" w:hAnsi="Arial" w:cs="Arial"/>
          <w:b/>
          <w:sz w:val="23"/>
        </w:rPr>
      </w:pPr>
      <w:r w:rsidRPr="0056136B">
        <w:rPr>
          <w:rFonts w:ascii="Arial" w:hAnsi="Arial" w:cs="Arial"/>
          <w:b/>
        </w:rPr>
        <w:t>4-</w:t>
      </w:r>
      <w:r w:rsidRPr="0056136B">
        <w:rPr>
          <w:rFonts w:ascii="Arial" w:hAnsi="Arial" w:cs="Arial"/>
        </w:rPr>
        <w:tab/>
      </w:r>
      <w:r w:rsidRPr="0056136B">
        <w:rPr>
          <w:rFonts w:ascii="Arial" w:hAnsi="Arial" w:cs="Arial"/>
          <w:b/>
          <w:sz w:val="23"/>
        </w:rPr>
        <w:t>Equipos.</w:t>
      </w:r>
    </w:p>
    <w:p w14:paraId="135A61A7" w14:textId="77777777" w:rsidR="0094680E" w:rsidRPr="0056136B" w:rsidRDefault="0094680E" w:rsidP="0094680E">
      <w:pPr>
        <w:spacing w:line="11" w:lineRule="exact"/>
        <w:ind w:right="541"/>
        <w:rPr>
          <w:rFonts w:ascii="Arial" w:hAnsi="Arial" w:cs="Arial"/>
        </w:rPr>
      </w:pPr>
    </w:p>
    <w:p w14:paraId="0D61065C" w14:textId="77777777" w:rsidR="0094680E" w:rsidRPr="0056136B" w:rsidRDefault="0094680E" w:rsidP="0094680E">
      <w:pPr>
        <w:spacing w:line="270" w:lineRule="auto"/>
        <w:ind w:right="541"/>
        <w:rPr>
          <w:rFonts w:ascii="Arial" w:hAnsi="Arial" w:cs="Arial"/>
        </w:rPr>
      </w:pPr>
      <w:r w:rsidRPr="0056136B">
        <w:rPr>
          <w:rFonts w:ascii="Arial" w:hAnsi="Arial" w:cs="Arial"/>
        </w:rPr>
        <w:t xml:space="preserve">Los equipos necesarios para la realización del presente ítem son: excavadora hidráulica convencional y/o anfibia, tractor a orugas con cuchilla frontal (topadora), </w:t>
      </w:r>
      <w:r w:rsidRPr="0056136B">
        <w:rPr>
          <w:rFonts w:ascii="Arial" w:hAnsi="Arial" w:cs="Arial"/>
        </w:rPr>
        <w:lastRenderedPageBreak/>
        <w:t>tractor con trailla o cualquier otra combinación de equipos que pueda cumplir con el trabajo solicitado.</w:t>
      </w:r>
    </w:p>
    <w:p w14:paraId="5E3D9DDC" w14:textId="77777777" w:rsidR="0094680E" w:rsidRPr="0056136B" w:rsidRDefault="0094680E" w:rsidP="0094680E">
      <w:pPr>
        <w:spacing w:line="221" w:lineRule="exact"/>
        <w:ind w:right="541"/>
        <w:rPr>
          <w:rFonts w:ascii="Arial" w:hAnsi="Arial" w:cs="Arial"/>
        </w:rPr>
      </w:pPr>
    </w:p>
    <w:p w14:paraId="7CDDE1BA" w14:textId="77777777" w:rsidR="0094680E" w:rsidRPr="0056136B" w:rsidRDefault="0094680E" w:rsidP="0094680E">
      <w:pPr>
        <w:spacing w:line="270" w:lineRule="auto"/>
        <w:ind w:right="541"/>
        <w:rPr>
          <w:rFonts w:ascii="Arial" w:hAnsi="Arial" w:cs="Arial"/>
        </w:rPr>
      </w:pPr>
      <w:r w:rsidRPr="0056136B">
        <w:rPr>
          <w:rFonts w:ascii="Arial" w:hAnsi="Arial" w:cs="Arial"/>
        </w:rPr>
        <w:t>Todos los equipos a ser utilizados deberán ser previamente puestos a consideración de la Fiscalización de la obra y aprobados por ésta. Cuando los equipos no reúnen las condiciones mínimas, la Fiscalización podrá exigir el retiro y cambio de los mismos</w:t>
      </w:r>
    </w:p>
    <w:p w14:paraId="6729907B" w14:textId="77777777" w:rsidR="0094680E" w:rsidRPr="0056136B" w:rsidRDefault="0094680E" w:rsidP="0094680E">
      <w:pPr>
        <w:spacing w:line="211" w:lineRule="exact"/>
        <w:ind w:right="541"/>
        <w:rPr>
          <w:rFonts w:ascii="Arial" w:hAnsi="Arial" w:cs="Arial"/>
        </w:rPr>
      </w:pPr>
    </w:p>
    <w:p w14:paraId="4098BEE3" w14:textId="77777777" w:rsidR="0094680E" w:rsidRPr="0056136B" w:rsidRDefault="0094680E" w:rsidP="0094680E">
      <w:pPr>
        <w:tabs>
          <w:tab w:val="left" w:pos="700"/>
        </w:tabs>
        <w:spacing w:line="239" w:lineRule="auto"/>
        <w:ind w:left="360" w:right="541"/>
        <w:rPr>
          <w:rFonts w:ascii="Arial" w:hAnsi="Arial" w:cs="Arial"/>
          <w:b/>
          <w:sz w:val="23"/>
        </w:rPr>
      </w:pPr>
      <w:r w:rsidRPr="0056136B">
        <w:rPr>
          <w:rFonts w:ascii="Arial" w:hAnsi="Arial" w:cs="Arial"/>
          <w:b/>
        </w:rPr>
        <w:t>5-</w:t>
      </w:r>
      <w:r w:rsidRPr="0056136B">
        <w:rPr>
          <w:rFonts w:ascii="Arial" w:hAnsi="Arial" w:cs="Arial"/>
        </w:rPr>
        <w:tab/>
      </w:r>
      <w:r w:rsidRPr="0056136B">
        <w:rPr>
          <w:rFonts w:ascii="Arial" w:hAnsi="Arial" w:cs="Arial"/>
          <w:b/>
          <w:sz w:val="23"/>
        </w:rPr>
        <w:t>Método de Medición:</w:t>
      </w:r>
    </w:p>
    <w:p w14:paraId="3EDFDC23" w14:textId="77777777" w:rsidR="0094680E" w:rsidRPr="0056136B" w:rsidRDefault="0094680E" w:rsidP="0094680E">
      <w:pPr>
        <w:spacing w:line="10" w:lineRule="exact"/>
        <w:ind w:right="541"/>
        <w:rPr>
          <w:rFonts w:ascii="Arial" w:hAnsi="Arial" w:cs="Arial"/>
        </w:rPr>
      </w:pPr>
    </w:p>
    <w:p w14:paraId="2D0D041B" w14:textId="77777777" w:rsidR="0094680E" w:rsidRPr="0056136B" w:rsidRDefault="0094680E" w:rsidP="0094680E">
      <w:pPr>
        <w:spacing w:line="264" w:lineRule="auto"/>
        <w:ind w:right="541"/>
        <w:rPr>
          <w:rFonts w:ascii="Arial" w:hAnsi="Arial" w:cs="Arial"/>
        </w:rPr>
      </w:pPr>
      <w:r w:rsidRPr="0056136B">
        <w:rPr>
          <w:rFonts w:ascii="Arial" w:hAnsi="Arial" w:cs="Arial"/>
        </w:rPr>
        <w:t>El volumen a ser pagado será el número de metros cúbicos, computado por el método del promedio de las áreas geométricas extremas entre el perfil final y el perfil previo.</w:t>
      </w:r>
    </w:p>
    <w:p w14:paraId="67634E08" w14:textId="77777777" w:rsidR="0094680E" w:rsidRPr="0056136B" w:rsidRDefault="0094680E" w:rsidP="0094680E">
      <w:pPr>
        <w:spacing w:line="149" w:lineRule="exact"/>
        <w:ind w:right="541"/>
        <w:rPr>
          <w:rFonts w:ascii="Arial" w:hAnsi="Arial" w:cs="Arial"/>
        </w:rPr>
      </w:pPr>
    </w:p>
    <w:p w14:paraId="67B57B05" w14:textId="77777777" w:rsidR="0094680E" w:rsidRPr="0056136B" w:rsidRDefault="0094680E" w:rsidP="0094680E">
      <w:pPr>
        <w:spacing w:line="264" w:lineRule="auto"/>
        <w:ind w:right="541"/>
        <w:rPr>
          <w:rFonts w:ascii="Arial" w:hAnsi="Arial" w:cs="Arial"/>
        </w:rPr>
      </w:pPr>
      <w:r w:rsidRPr="0056136B">
        <w:rPr>
          <w:rFonts w:ascii="Arial" w:hAnsi="Arial" w:cs="Arial"/>
        </w:rPr>
        <w:t>La medición de los trabajos por el cual será pagado este ítem será por metros cúbicos movidos computados por la diferencia entre el volumen anterior a los trabajos, determinado por el “relevamiento</w:t>
      </w:r>
      <w:bookmarkStart w:id="446" w:name="page25"/>
      <w:bookmarkEnd w:id="446"/>
      <w:r w:rsidRPr="0056136B">
        <w:rPr>
          <w:rFonts w:ascii="Arial" w:hAnsi="Arial" w:cs="Arial"/>
        </w:rPr>
        <w:t xml:space="preserve"> previo”, y el volumen determinado por el relevamiento planialtimétrico al final de los trabajos y aprobados por la Fiscalización de la Obra.</w:t>
      </w:r>
    </w:p>
    <w:p w14:paraId="383D6128" w14:textId="77777777" w:rsidR="0094680E" w:rsidRPr="0056136B" w:rsidRDefault="0094680E" w:rsidP="0094680E">
      <w:pPr>
        <w:spacing w:line="145" w:lineRule="exact"/>
        <w:ind w:right="541"/>
        <w:rPr>
          <w:rFonts w:ascii="Arial" w:hAnsi="Arial" w:cs="Arial"/>
        </w:rPr>
      </w:pPr>
    </w:p>
    <w:p w14:paraId="25C51C6A" w14:textId="77777777" w:rsidR="0094680E" w:rsidRPr="0056136B" w:rsidRDefault="0094680E" w:rsidP="0094680E">
      <w:pPr>
        <w:spacing w:line="264" w:lineRule="auto"/>
        <w:ind w:right="541"/>
        <w:rPr>
          <w:rFonts w:ascii="Arial" w:hAnsi="Arial" w:cs="Arial"/>
        </w:rPr>
      </w:pPr>
      <w:r w:rsidRPr="0056136B">
        <w:rPr>
          <w:rFonts w:ascii="Arial" w:hAnsi="Arial" w:cs="Arial"/>
        </w:rPr>
        <w:t>Los perfiles transversales previos, serán realizados a una distancia de 100 m. (en tramos meandrados esta distancia será de 10 a 50 metros) entre ellos y georeferenciados, los mismos serán repetidos al final de la excavación para obtener el perfil final.</w:t>
      </w:r>
    </w:p>
    <w:p w14:paraId="15DFE308" w14:textId="77777777" w:rsidR="0094680E" w:rsidRPr="0056136B" w:rsidRDefault="0094680E" w:rsidP="0094680E">
      <w:pPr>
        <w:spacing w:line="270" w:lineRule="auto"/>
        <w:ind w:right="541"/>
        <w:rPr>
          <w:rFonts w:ascii="Arial" w:hAnsi="Arial" w:cs="Arial"/>
        </w:rPr>
      </w:pPr>
      <w:r w:rsidRPr="0056136B">
        <w:rPr>
          <w:rFonts w:ascii="Arial" w:hAnsi="Arial" w:cs="Arial"/>
        </w:rPr>
        <w:t>Las áreas geométricas son las calculadas de secciones transversales tomadas a partir de las dimensiones y cotas del terreno que fueron medidas por el Contratista, con acompañamiento de la Fiscalización, en ocasión del relevamiento antes del inicio de los trabajos, las cuales serán consideradas como “relevamiento previo”, y las correspondientes secciones medidas al final de los trabajos que serán considerados como perfil final.</w:t>
      </w:r>
    </w:p>
    <w:p w14:paraId="49155930" w14:textId="77777777" w:rsidR="0094680E" w:rsidRPr="0056136B" w:rsidRDefault="0094680E" w:rsidP="0094680E">
      <w:pPr>
        <w:spacing w:line="149" w:lineRule="exact"/>
        <w:ind w:right="541"/>
        <w:rPr>
          <w:rFonts w:ascii="Arial" w:hAnsi="Arial" w:cs="Arial"/>
        </w:rPr>
      </w:pPr>
    </w:p>
    <w:p w14:paraId="530B5184" w14:textId="77777777" w:rsidR="0094680E" w:rsidRPr="0056136B" w:rsidRDefault="0094680E" w:rsidP="0094680E">
      <w:pPr>
        <w:spacing w:line="273" w:lineRule="auto"/>
        <w:ind w:right="541"/>
        <w:rPr>
          <w:rFonts w:ascii="Arial" w:hAnsi="Arial" w:cs="Arial"/>
        </w:rPr>
      </w:pPr>
      <w:r w:rsidRPr="0056136B">
        <w:rPr>
          <w:rFonts w:ascii="Arial" w:hAnsi="Arial" w:cs="Arial"/>
        </w:rPr>
        <w:t>La Fiscalización de la Obra, designada por el MOPC, podrá decidir, o el Contratista podrá solicitar, una revisión de los cálculos en que se basen las mediciones, mediante notificación escrita a la otra parte, cuando se comprueba la existencia de errores en el “relevamiento previo”, o en los cálculos originales relativos a un área cualquiera determinada que causen o acusen una diferencia entre el cálculo revisado y el cálculo original.</w:t>
      </w:r>
    </w:p>
    <w:p w14:paraId="74430EF0" w14:textId="77777777" w:rsidR="0094680E" w:rsidRPr="0056136B" w:rsidRDefault="0094680E" w:rsidP="0094680E">
      <w:pPr>
        <w:spacing w:line="273" w:lineRule="auto"/>
        <w:ind w:right="541"/>
        <w:rPr>
          <w:rFonts w:ascii="Arial" w:hAnsi="Arial" w:cs="Arial"/>
          <w:b/>
          <w:u w:val="single"/>
        </w:rPr>
      </w:pPr>
    </w:p>
    <w:p w14:paraId="4BA11329" w14:textId="77777777" w:rsidR="0094680E" w:rsidRPr="0056136B" w:rsidRDefault="0094680E" w:rsidP="0094680E">
      <w:pPr>
        <w:spacing w:line="273" w:lineRule="auto"/>
        <w:ind w:right="541"/>
        <w:rPr>
          <w:rFonts w:ascii="Arial" w:hAnsi="Arial" w:cs="Arial"/>
          <w:b/>
        </w:rPr>
      </w:pPr>
      <w:r w:rsidRPr="0056136B">
        <w:rPr>
          <w:rFonts w:ascii="Arial" w:hAnsi="Arial" w:cs="Arial"/>
          <w:b/>
        </w:rPr>
        <w:t>6-</w:t>
      </w:r>
      <w:r w:rsidRPr="0056136B">
        <w:rPr>
          <w:rFonts w:ascii="Arial" w:hAnsi="Arial" w:cs="Arial"/>
        </w:rPr>
        <w:tab/>
      </w:r>
      <w:r w:rsidRPr="0056136B">
        <w:rPr>
          <w:rFonts w:ascii="Arial" w:hAnsi="Arial" w:cs="Arial"/>
          <w:b/>
        </w:rPr>
        <w:t>Forma de Pago</w:t>
      </w:r>
    </w:p>
    <w:p w14:paraId="7D68DD0A" w14:textId="77777777" w:rsidR="0094680E" w:rsidRPr="0056136B" w:rsidRDefault="0094680E" w:rsidP="0094680E">
      <w:pPr>
        <w:spacing w:line="273" w:lineRule="auto"/>
        <w:ind w:right="541"/>
        <w:rPr>
          <w:rFonts w:ascii="Arial" w:hAnsi="Arial" w:cs="Arial"/>
        </w:rPr>
      </w:pPr>
    </w:p>
    <w:p w14:paraId="3AF4BDF9" w14:textId="77777777" w:rsidR="0094680E" w:rsidRPr="0056136B" w:rsidRDefault="0094680E" w:rsidP="0094680E">
      <w:pPr>
        <w:spacing w:line="273" w:lineRule="auto"/>
        <w:ind w:right="541"/>
        <w:rPr>
          <w:rFonts w:ascii="Arial" w:hAnsi="Arial" w:cs="Arial"/>
        </w:rPr>
      </w:pPr>
      <w:r w:rsidRPr="0056136B">
        <w:rPr>
          <w:rFonts w:ascii="Arial" w:hAnsi="Arial" w:cs="Arial"/>
        </w:rPr>
        <w:t xml:space="preserve">Las cantidades determinadas conforme al método de medición descrito más arriba serán pagadas a los precios unitarios en m3 contenidos bajo el </w:t>
      </w:r>
      <w:r w:rsidRPr="0056136B">
        <w:rPr>
          <w:rFonts w:ascii="Arial" w:hAnsi="Arial" w:cs="Arial"/>
          <w:b/>
        </w:rPr>
        <w:t>Ítem 2.3</w:t>
      </w:r>
      <w:r w:rsidRPr="0056136B">
        <w:rPr>
          <w:rFonts w:ascii="Arial" w:hAnsi="Arial" w:cs="Arial"/>
        </w:rPr>
        <w:t xml:space="preserve"> “</w:t>
      </w:r>
      <w:r w:rsidRPr="0056136B">
        <w:rPr>
          <w:rFonts w:ascii="Arial" w:hAnsi="Arial" w:cs="Arial"/>
          <w:b/>
        </w:rPr>
        <w:t xml:space="preserve">Remoción de sedimentos de los paleocauces, limpieza de cauces y cañadas.”, </w:t>
      </w:r>
      <w:r w:rsidRPr="0056136B">
        <w:rPr>
          <w:rFonts w:ascii="Arial" w:hAnsi="Arial" w:cs="Arial"/>
        </w:rPr>
        <w:t>Estos precios y pagos constituirán compensación completa por el suministro, de</w:t>
      </w:r>
      <w:r w:rsidRPr="0056136B">
        <w:rPr>
          <w:rFonts w:ascii="Arial" w:hAnsi="Arial" w:cs="Arial"/>
          <w:b/>
        </w:rPr>
        <w:t xml:space="preserve"> </w:t>
      </w:r>
      <w:r w:rsidRPr="0056136B">
        <w:rPr>
          <w:rFonts w:ascii="Arial" w:hAnsi="Arial" w:cs="Arial"/>
        </w:rPr>
        <w:t>toda la planta de trabajo, mano de obra, equipos, transporte, vigilancia e imprevistos y todos aquellos trabajos inherentes para dar por completado el ítem.</w:t>
      </w:r>
    </w:p>
    <w:p w14:paraId="28FD4614" w14:textId="77777777" w:rsidR="00E50147" w:rsidRDefault="00E50147" w:rsidP="00E50147">
      <w:pPr>
        <w:spacing w:line="276" w:lineRule="auto"/>
        <w:rPr>
          <w:ins w:id="447" w:author="Juan" w:date="2017-06-13T09:18:00Z"/>
          <w:rFonts w:ascii="Arial" w:hAnsi="Arial" w:cs="Arial"/>
          <w:b/>
          <w:szCs w:val="24"/>
          <w:u w:val="single"/>
        </w:rPr>
      </w:pPr>
    </w:p>
    <w:p w14:paraId="0A4A4802" w14:textId="5060C9BB" w:rsidR="00E50147" w:rsidRPr="0056136B" w:rsidRDefault="00E50147" w:rsidP="00E50147">
      <w:pPr>
        <w:spacing w:line="276" w:lineRule="auto"/>
        <w:rPr>
          <w:ins w:id="448" w:author="Juan" w:date="2017-06-13T09:18:00Z"/>
          <w:rFonts w:ascii="Arial" w:hAnsi="Arial" w:cs="Arial"/>
          <w:b/>
          <w:szCs w:val="24"/>
        </w:rPr>
      </w:pPr>
      <w:ins w:id="449" w:author="Juan" w:date="2017-06-13T09:18:00Z">
        <w:r w:rsidRPr="0056136B">
          <w:rPr>
            <w:rFonts w:ascii="Arial" w:hAnsi="Arial" w:cs="Arial"/>
            <w:b/>
            <w:szCs w:val="24"/>
            <w:u w:val="single"/>
          </w:rPr>
          <w:t xml:space="preserve">ITEM Nº </w:t>
        </w:r>
        <w:r>
          <w:rPr>
            <w:rFonts w:ascii="Arial" w:hAnsi="Arial" w:cs="Arial"/>
            <w:b/>
            <w:szCs w:val="24"/>
            <w:u w:val="single"/>
          </w:rPr>
          <w:t>2.4</w:t>
        </w:r>
        <w:r w:rsidRPr="0056136B">
          <w:rPr>
            <w:rFonts w:ascii="Arial" w:hAnsi="Arial" w:cs="Arial"/>
            <w:b/>
            <w:szCs w:val="24"/>
          </w:rPr>
          <w:t xml:space="preserve"> </w:t>
        </w:r>
        <w:r>
          <w:rPr>
            <w:rFonts w:ascii="Arial" w:hAnsi="Arial" w:cs="Arial"/>
            <w:b/>
            <w:szCs w:val="24"/>
          </w:rPr>
          <w:t>A</w:t>
        </w:r>
        <w:r w:rsidR="004940D9">
          <w:rPr>
            <w:rFonts w:ascii="Arial" w:hAnsi="Arial" w:cs="Arial"/>
            <w:b/>
            <w:szCs w:val="24"/>
          </w:rPr>
          <w:t>SPECTOS AMBIENTALES Y SOCIALES</w:t>
        </w:r>
      </w:ins>
    </w:p>
    <w:p w14:paraId="7E009ED0" w14:textId="71D95296" w:rsidR="00E50147" w:rsidRDefault="007C6152" w:rsidP="00E50147">
      <w:pPr>
        <w:spacing w:line="271" w:lineRule="auto"/>
        <w:rPr>
          <w:ins w:id="450" w:author="Juan" w:date="2017-06-13T09:27:00Z"/>
          <w:rFonts w:ascii="Arial" w:hAnsi="Arial" w:cs="Arial"/>
        </w:rPr>
      </w:pPr>
      <w:ins w:id="451" w:author="Juan" w:date="2017-06-13T09:27:00Z">
        <w:r w:rsidRPr="0056136B">
          <w:rPr>
            <w:rFonts w:ascii="Arial" w:hAnsi="Arial" w:cs="Arial"/>
          </w:rPr>
          <w:t>La Contratista</w:t>
        </w:r>
        <w:r>
          <w:rPr>
            <w:rFonts w:ascii="Arial" w:hAnsi="Arial" w:cs="Arial"/>
          </w:rPr>
          <w:t xml:space="preserve"> se encargará de la elaboración del Estudio de Impacto Ambiental Preliminar conforme lo establece la Ley 294/93 de Evaluación de Impacto Ambiental con sus decretos reglamentarios. Deberá presentar a la Secretaría del Ambiente y gestionar hasta la obtención de la Declaración de Impacto Ambiental. Sólo una vez obtenida la DIA, la contratista podrá dar inicio a los ítems de obra, por lo que se debe prever en el cronograma de actividades el tiempo previo a la implementación de las obras</w:t>
        </w:r>
      </w:ins>
    </w:p>
    <w:p w14:paraId="394229F2" w14:textId="77777777" w:rsidR="007C6152" w:rsidRDefault="007C6152" w:rsidP="00E50147">
      <w:pPr>
        <w:spacing w:line="271" w:lineRule="auto"/>
        <w:rPr>
          <w:ins w:id="452" w:author="Juan" w:date="2017-06-13T09:18:00Z"/>
          <w:rFonts w:ascii="Arial" w:hAnsi="Arial" w:cs="Arial"/>
        </w:rPr>
      </w:pPr>
    </w:p>
    <w:p w14:paraId="6E5E1BE1" w14:textId="77777777" w:rsidR="00D04842" w:rsidRDefault="00D04842" w:rsidP="00D04842">
      <w:pPr>
        <w:spacing w:line="271" w:lineRule="auto"/>
        <w:rPr>
          <w:ins w:id="453" w:author="Juan" w:date="2017-06-13T10:24:00Z"/>
          <w:rFonts w:ascii="Arial" w:hAnsi="Arial" w:cs="Arial"/>
        </w:rPr>
      </w:pPr>
      <w:ins w:id="454" w:author="Juan" w:date="2017-06-13T10:24:00Z">
        <w:r>
          <w:rPr>
            <w:rFonts w:ascii="Arial" w:hAnsi="Arial" w:cs="Arial"/>
          </w:rPr>
          <w:t xml:space="preserve">El primer borrador de EIAp será entregado a la CNRP en un plazo no mayor a los 10 días calendario, contados una vez firmado el contrato. La CNRP tendrá 10 días calendario para presentar las observaciones y recomendaciones al EIAp, una vez cumplidas estas observaciones y recomendaciones, y sea aprobado el EIAp, la contratista hará entrega a la SEAM del EIAp. </w:t>
        </w:r>
      </w:ins>
    </w:p>
    <w:p w14:paraId="4C8C0B9B" w14:textId="77777777" w:rsidR="00E50147" w:rsidRDefault="00E50147" w:rsidP="00E50147">
      <w:pPr>
        <w:spacing w:line="271" w:lineRule="auto"/>
        <w:rPr>
          <w:ins w:id="455" w:author="Juan" w:date="2017-06-13T09:18:00Z"/>
          <w:rFonts w:ascii="Arial" w:hAnsi="Arial" w:cs="Arial"/>
        </w:rPr>
      </w:pPr>
    </w:p>
    <w:p w14:paraId="33A60510" w14:textId="77777777" w:rsidR="00E50147" w:rsidRDefault="00E50147" w:rsidP="00E50147">
      <w:pPr>
        <w:spacing w:line="271" w:lineRule="auto"/>
        <w:rPr>
          <w:ins w:id="456" w:author="Juan" w:date="2017-06-13T09:18:00Z"/>
          <w:rFonts w:ascii="Arial" w:hAnsi="Arial" w:cs="Arial"/>
        </w:rPr>
      </w:pPr>
      <w:ins w:id="457" w:author="Juan" w:date="2017-06-13T09:18:00Z">
        <w:r w:rsidRPr="0056136B">
          <w:rPr>
            <w:rFonts w:ascii="Arial" w:hAnsi="Arial" w:cs="Arial"/>
          </w:rPr>
          <w:t>La Contratista</w:t>
        </w:r>
        <w:r>
          <w:rPr>
            <w:rFonts w:ascii="Arial" w:hAnsi="Arial" w:cs="Arial"/>
          </w:rPr>
          <w:t>, en cada lote,</w:t>
        </w:r>
        <w:r w:rsidRPr="0056136B">
          <w:rPr>
            <w:rFonts w:ascii="Arial" w:hAnsi="Arial" w:cs="Arial"/>
          </w:rPr>
          <w:t xml:space="preserve"> </w:t>
        </w:r>
        <w:r>
          <w:rPr>
            <w:rFonts w:ascii="Arial" w:hAnsi="Arial" w:cs="Arial"/>
          </w:rPr>
          <w:t>se encargará de la implementación del Plan de Gestión Ambiental resultante del EIAp elaborado y aprobado por la Autoridad de aplicación. Además de cualquier otra disposición que la misma disponga.</w:t>
        </w:r>
      </w:ins>
    </w:p>
    <w:p w14:paraId="031D02CB" w14:textId="77777777" w:rsidR="00E50147" w:rsidRDefault="00E50147" w:rsidP="00E50147">
      <w:pPr>
        <w:spacing w:line="271" w:lineRule="auto"/>
        <w:rPr>
          <w:ins w:id="458" w:author="Juan" w:date="2017-06-13T09:18:00Z"/>
          <w:rFonts w:ascii="Arial" w:hAnsi="Arial" w:cs="Arial"/>
        </w:rPr>
      </w:pPr>
    </w:p>
    <w:p w14:paraId="0B00E045" w14:textId="77777777" w:rsidR="00E50147" w:rsidRDefault="00E50147" w:rsidP="00E50147">
      <w:pPr>
        <w:spacing w:line="271" w:lineRule="auto"/>
        <w:rPr>
          <w:ins w:id="459" w:author="Juan" w:date="2017-06-13T09:18:00Z"/>
          <w:rFonts w:ascii="Arial" w:hAnsi="Arial" w:cs="Arial"/>
        </w:rPr>
      </w:pPr>
      <w:ins w:id="460" w:author="Juan" w:date="2017-06-13T09:18:00Z">
        <w:r w:rsidRPr="001519D1">
          <w:rPr>
            <w:rFonts w:ascii="Arial" w:hAnsi="Arial" w:cs="Arial"/>
          </w:rPr>
          <w:t>La obra debe ser ejecutada por el contratista principal y los subcontratistas en su caso, teniendo en cuenta la legislación vigent</w:t>
        </w:r>
        <w:r w:rsidRPr="003D45A8">
          <w:rPr>
            <w:rFonts w:ascii="Arial" w:hAnsi="Arial" w:cs="Arial"/>
          </w:rPr>
          <w:t>e en materia ambiental, y las evaluaciones, licencias, autorizaciones, permisos, según corresponda, con el fin de que la misma cause impacto negativo mínimo directo o indirecto al medio ambiente</w:t>
        </w:r>
      </w:ins>
    </w:p>
    <w:p w14:paraId="3BA8653A" w14:textId="77777777" w:rsidR="00E50147" w:rsidRPr="003D45A8" w:rsidRDefault="00E50147" w:rsidP="00E50147">
      <w:pPr>
        <w:spacing w:line="272" w:lineRule="auto"/>
        <w:rPr>
          <w:ins w:id="461" w:author="Juan" w:date="2017-06-13T09:18:00Z"/>
          <w:rFonts w:ascii="Arial" w:hAnsi="Arial" w:cs="Arial"/>
        </w:rPr>
      </w:pPr>
      <w:ins w:id="462" w:author="Juan" w:date="2017-06-13T09:18:00Z">
        <w:r w:rsidRPr="003D45A8">
          <w:rPr>
            <w:rFonts w:ascii="Arial" w:hAnsi="Arial" w:cs="Arial"/>
          </w:rPr>
          <w:t xml:space="preserve">Se entiende por impacto negativo todo el conjunto de alteraciones directas e indirectas provocadas por las actividades humanas sobre el medio físico, biótico, socio-económico, cultural, histórico y antropológico y que resulten costos sociales para el Estado y una disminución de la calidad de vida de la población en la que se va a ejecutar la obra. </w:t>
        </w:r>
      </w:ins>
    </w:p>
    <w:p w14:paraId="46402858" w14:textId="77777777" w:rsidR="00E50147" w:rsidRPr="003D45A8" w:rsidRDefault="00E50147" w:rsidP="00E50147">
      <w:pPr>
        <w:spacing w:line="272" w:lineRule="auto"/>
        <w:rPr>
          <w:ins w:id="463" w:author="Juan" w:date="2017-06-13T09:18:00Z"/>
          <w:rFonts w:ascii="Arial" w:hAnsi="Arial" w:cs="Arial"/>
        </w:rPr>
      </w:pPr>
    </w:p>
    <w:p w14:paraId="2658910F" w14:textId="77777777" w:rsidR="00E50147" w:rsidRPr="0056136B" w:rsidRDefault="00E50147" w:rsidP="00E50147">
      <w:pPr>
        <w:spacing w:line="271" w:lineRule="auto"/>
        <w:rPr>
          <w:ins w:id="464" w:author="Juan" w:date="2017-06-13T09:18:00Z"/>
          <w:rFonts w:ascii="Arial" w:hAnsi="Arial" w:cs="Arial"/>
        </w:rPr>
      </w:pPr>
      <w:ins w:id="465" w:author="Juan" w:date="2017-06-13T09:18:00Z">
        <w:r w:rsidRPr="003D45A8">
          <w:rPr>
            <w:rFonts w:ascii="Arial" w:hAnsi="Arial" w:cs="Arial"/>
          </w:rPr>
          <w:t>A los efectos de disminuir el impacto ambiental producido como consecuencia de la ejecución de las actividades, el contratista deberá tener en cuenta los puntos aplicables de las Especificaciones Técnicas Ambientales Generales (ETAGs) vigentes, Especificaciones Técnicas Ambientales Particulares (ETAPs), la Licencia Ambiental y las medidas de mitigación contempladas en el Plan de Gestión Ambiental (PGA) aprobado por la Secretaria del Ambiente (SEAM).</w:t>
        </w:r>
      </w:ins>
    </w:p>
    <w:p w14:paraId="2EC1C52A" w14:textId="77777777" w:rsidR="00E50147" w:rsidRPr="0056136B" w:rsidRDefault="00E50147" w:rsidP="00E50147">
      <w:pPr>
        <w:spacing w:line="218" w:lineRule="exact"/>
        <w:rPr>
          <w:ins w:id="466" w:author="Juan" w:date="2017-06-13T09:18:00Z"/>
          <w:rFonts w:ascii="Arial" w:hAnsi="Arial" w:cs="Arial"/>
        </w:rPr>
      </w:pPr>
    </w:p>
    <w:p w14:paraId="238468EB" w14:textId="77777777" w:rsidR="00B96064" w:rsidRPr="00385933" w:rsidRDefault="00B96064" w:rsidP="00B96064">
      <w:pPr>
        <w:spacing w:line="272" w:lineRule="auto"/>
        <w:rPr>
          <w:ins w:id="467" w:author="Juan" w:date="2017-06-13T10:37:00Z"/>
          <w:rFonts w:ascii="Arial" w:hAnsi="Arial" w:cs="Arial"/>
        </w:rPr>
      </w:pPr>
      <w:ins w:id="468" w:author="Juan" w:date="2017-06-13T10:37:00Z">
        <w:r>
          <w:rPr>
            <w:rFonts w:ascii="Arial" w:hAnsi="Arial" w:cs="Arial"/>
          </w:rPr>
          <w:t>S</w:t>
        </w:r>
        <w:r w:rsidRPr="00385933">
          <w:rPr>
            <w:rFonts w:ascii="Arial" w:hAnsi="Arial" w:cs="Arial"/>
          </w:rPr>
          <w:t>i el Contratista incurre en algún incumplimiento de sus obligaciones contractuales, incluyendo el incumplimiento de las actividades previstas en las en la presente sección o, en una deficiente presentación en plazo o en forma de las certificaciones mensuales, la Contratante, previa advertencia por escrito, aplicara al Contratista en concepto de  penalización  por  cada  incumplimiento  registrado,  la  cantidad  de  0,01%  del  monto</w:t>
        </w:r>
        <w:r>
          <w:rPr>
            <w:rFonts w:ascii="Arial" w:hAnsi="Arial" w:cs="Arial"/>
          </w:rPr>
          <w:t xml:space="preserve"> ofertado en este ítem</w:t>
        </w:r>
        <w:r w:rsidRPr="00385933">
          <w:rPr>
            <w:rFonts w:ascii="Arial" w:hAnsi="Arial" w:cs="Arial"/>
          </w:rPr>
          <w:t>. El monto penalizado se deducirá en el certificado mensual inmediatamente posterior a la determinación de la penalidad correspondiente.</w:t>
        </w:r>
      </w:ins>
    </w:p>
    <w:p w14:paraId="30307796" w14:textId="1E9A60E8" w:rsidR="004379B7" w:rsidRPr="00385933" w:rsidRDefault="004379B7" w:rsidP="004379B7">
      <w:pPr>
        <w:spacing w:line="272" w:lineRule="auto"/>
        <w:rPr>
          <w:ins w:id="469" w:author="Juan" w:date="2017-06-13T09:29:00Z"/>
          <w:rFonts w:ascii="Arial" w:hAnsi="Arial" w:cs="Arial"/>
        </w:rPr>
      </w:pPr>
    </w:p>
    <w:p w14:paraId="0873AA9F" w14:textId="77777777" w:rsidR="00E50147" w:rsidRPr="0021323B" w:rsidRDefault="00E50147" w:rsidP="00E50147">
      <w:pPr>
        <w:pStyle w:val="Encabezado"/>
        <w:pBdr>
          <w:top w:val="single" w:sz="6" w:space="1" w:color="FFFFFF"/>
          <w:left w:val="single" w:sz="6" w:space="1" w:color="FFFFFF"/>
          <w:bottom w:val="single" w:sz="6" w:space="1" w:color="FFFFFF"/>
          <w:right w:val="single" w:sz="6" w:space="1" w:color="FFFFFF"/>
        </w:pBdr>
        <w:spacing w:line="360" w:lineRule="auto"/>
        <w:rPr>
          <w:ins w:id="470" w:author="Juan" w:date="2017-06-13T09:18:00Z"/>
          <w:rFonts w:ascii="Arial" w:hAnsi="Arial" w:cs="Arial"/>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E50147" w:rsidRPr="0021323B" w14:paraId="3E225894" w14:textId="77777777" w:rsidTr="004D183D">
        <w:trPr>
          <w:trHeight w:val="717"/>
          <w:ins w:id="471" w:author="Juan" w:date="2017-06-13T09:18:00Z"/>
        </w:trPr>
        <w:tc>
          <w:tcPr>
            <w:tcW w:w="9606" w:type="dxa"/>
            <w:shd w:val="clear" w:color="auto" w:fill="C6D9F1" w:themeFill="text2" w:themeFillTint="33"/>
            <w:vAlign w:val="center"/>
          </w:tcPr>
          <w:p w14:paraId="58653801" w14:textId="77777777" w:rsidR="00E50147" w:rsidRPr="0021323B" w:rsidRDefault="00E50147" w:rsidP="004D183D">
            <w:pPr>
              <w:pStyle w:val="Encabezado"/>
              <w:spacing w:line="360" w:lineRule="auto"/>
              <w:jc w:val="center"/>
              <w:rPr>
                <w:ins w:id="472" w:author="Juan" w:date="2017-06-13T09:18:00Z"/>
                <w:rFonts w:ascii="Arial" w:hAnsi="Arial" w:cs="Arial"/>
                <w:b/>
                <w:sz w:val="22"/>
                <w:szCs w:val="22"/>
              </w:rPr>
            </w:pPr>
            <w:ins w:id="473" w:author="Juan" w:date="2017-06-13T09:18:00Z">
              <w:r w:rsidRPr="0021323B">
                <w:rPr>
                  <w:rFonts w:ascii="Arial" w:hAnsi="Arial" w:cs="Arial"/>
                  <w:b/>
                  <w:sz w:val="22"/>
                  <w:szCs w:val="22"/>
                </w:rPr>
                <w:t>Descripción</w:t>
              </w:r>
            </w:ins>
          </w:p>
        </w:tc>
      </w:tr>
      <w:tr w:rsidR="00E50147" w:rsidRPr="0021323B" w14:paraId="74164327" w14:textId="77777777" w:rsidTr="004D183D">
        <w:trPr>
          <w:trHeight w:val="685"/>
          <w:ins w:id="474" w:author="Juan" w:date="2017-06-13T09:18:00Z"/>
        </w:trPr>
        <w:tc>
          <w:tcPr>
            <w:tcW w:w="9606" w:type="dxa"/>
            <w:shd w:val="clear" w:color="auto" w:fill="auto"/>
            <w:vAlign w:val="center"/>
          </w:tcPr>
          <w:p w14:paraId="46ACF3EA" w14:textId="77777777" w:rsidR="00E50147" w:rsidRPr="0021323B" w:rsidRDefault="00E50147" w:rsidP="004D183D">
            <w:pPr>
              <w:pStyle w:val="Encabezado"/>
              <w:spacing w:line="360" w:lineRule="auto"/>
              <w:jc w:val="left"/>
              <w:rPr>
                <w:ins w:id="475" w:author="Juan" w:date="2017-06-13T09:18:00Z"/>
                <w:rFonts w:ascii="Arial" w:hAnsi="Arial" w:cs="Arial"/>
                <w:i/>
                <w:color w:val="FF0000"/>
                <w:spacing w:val="-3"/>
                <w:sz w:val="22"/>
                <w:szCs w:val="22"/>
                <w:lang w:val="es-ES_tradnl" w:eastAsia="en-US"/>
              </w:rPr>
            </w:pPr>
            <w:ins w:id="476" w:author="Juan" w:date="2017-06-13T09:18:00Z">
              <w:r w:rsidRPr="0094680E">
                <w:rPr>
                  <w:rFonts w:ascii="Arial" w:hAnsi="Arial" w:cs="Arial"/>
                  <w:i/>
                  <w:spacing w:val="-3"/>
                  <w:sz w:val="22"/>
                  <w:szCs w:val="22"/>
                  <w:lang w:val="es-ES_tradnl" w:eastAsia="en-US"/>
                </w:rPr>
                <w:t>ETAGS EN ANEXO.</w:t>
              </w:r>
            </w:ins>
          </w:p>
        </w:tc>
      </w:tr>
      <w:tr w:rsidR="00E50147" w:rsidRPr="0021323B" w14:paraId="4D7F7212" w14:textId="77777777" w:rsidTr="004D183D">
        <w:trPr>
          <w:trHeight w:val="685"/>
          <w:ins w:id="477" w:author="Juan" w:date="2017-06-13T09:18:00Z"/>
        </w:trPr>
        <w:tc>
          <w:tcPr>
            <w:tcW w:w="9606" w:type="dxa"/>
            <w:shd w:val="clear" w:color="auto" w:fill="auto"/>
            <w:vAlign w:val="center"/>
          </w:tcPr>
          <w:p w14:paraId="151B25A2" w14:textId="77777777" w:rsidR="00E50147" w:rsidRPr="0094680E" w:rsidRDefault="00E50147" w:rsidP="004D183D">
            <w:pPr>
              <w:pStyle w:val="Encabezado"/>
              <w:spacing w:line="360" w:lineRule="auto"/>
              <w:jc w:val="left"/>
              <w:rPr>
                <w:ins w:id="478" w:author="Juan" w:date="2017-06-13T09:18:00Z"/>
                <w:rFonts w:ascii="Arial" w:hAnsi="Arial" w:cs="Arial"/>
                <w:i/>
                <w:spacing w:val="-3"/>
                <w:sz w:val="22"/>
                <w:szCs w:val="22"/>
                <w:lang w:val="es-ES_tradnl" w:eastAsia="en-US"/>
              </w:rPr>
            </w:pPr>
            <w:ins w:id="479" w:author="Juan" w:date="2017-06-13T09:18:00Z">
              <w:r>
                <w:rPr>
                  <w:rFonts w:ascii="Arial" w:hAnsi="Arial" w:cs="Arial"/>
                  <w:i/>
                  <w:spacing w:val="-3"/>
                  <w:sz w:val="22"/>
                  <w:szCs w:val="22"/>
                  <w:lang w:val="es-ES_tradnl" w:eastAsia="en-US"/>
                </w:rPr>
                <w:t>Especificaciones de Aspectos Ambientales y Sociales en ANEXO</w:t>
              </w:r>
            </w:ins>
          </w:p>
        </w:tc>
      </w:tr>
    </w:tbl>
    <w:p w14:paraId="2D47FB8D" w14:textId="77777777" w:rsidR="00E50147" w:rsidRDefault="00E50147" w:rsidP="00E50147">
      <w:pPr>
        <w:spacing w:line="276" w:lineRule="auto"/>
        <w:ind w:left="6"/>
        <w:rPr>
          <w:ins w:id="480" w:author="Juan" w:date="2017-06-13T09:18:00Z"/>
          <w:rFonts w:ascii="Arial" w:hAnsi="Arial" w:cs="Arial"/>
          <w:b/>
          <w:szCs w:val="24"/>
        </w:rPr>
      </w:pPr>
    </w:p>
    <w:p w14:paraId="5A28BE51" w14:textId="77777777" w:rsidR="0094680E" w:rsidRPr="0056136B" w:rsidRDefault="0094680E" w:rsidP="0094680E">
      <w:pPr>
        <w:spacing w:line="273" w:lineRule="auto"/>
        <w:ind w:right="541"/>
        <w:rPr>
          <w:rFonts w:ascii="Arial" w:hAnsi="Arial" w:cs="Arial"/>
        </w:rPr>
      </w:pPr>
    </w:p>
    <w:p w14:paraId="681A007E" w14:textId="77777777" w:rsidR="0094680E" w:rsidRPr="0056136B" w:rsidRDefault="0094680E" w:rsidP="0094680E">
      <w:pPr>
        <w:spacing w:line="273" w:lineRule="auto"/>
        <w:ind w:right="541"/>
        <w:rPr>
          <w:rFonts w:ascii="Arial" w:hAnsi="Arial" w:cs="Arial"/>
        </w:rPr>
      </w:pPr>
    </w:p>
    <w:p w14:paraId="4891BE29" w14:textId="77777777" w:rsidR="0094680E" w:rsidRPr="0056136B" w:rsidRDefault="0094680E" w:rsidP="0094680E">
      <w:pPr>
        <w:spacing w:line="273" w:lineRule="auto"/>
        <w:ind w:right="541"/>
        <w:rPr>
          <w:rFonts w:ascii="Arial" w:hAnsi="Arial" w:cs="Arial"/>
          <w:b/>
        </w:rPr>
      </w:pPr>
      <w:r w:rsidRPr="0056136B">
        <w:rPr>
          <w:rFonts w:ascii="Arial" w:hAnsi="Arial" w:cs="Arial"/>
          <w:b/>
        </w:rPr>
        <w:t xml:space="preserve">LOTE III: </w:t>
      </w:r>
      <w:r w:rsidRPr="0056136B">
        <w:rPr>
          <w:rFonts w:ascii="Arial" w:hAnsi="Arial" w:cs="Arial"/>
          <w:b/>
          <w:u w:val="single"/>
        </w:rPr>
        <w:t>OBRAS COMPLEMENTARIAS Y DE CONTINGENCIA</w:t>
      </w:r>
      <w:r w:rsidRPr="0056136B">
        <w:rPr>
          <w:rFonts w:ascii="Arial" w:hAnsi="Arial" w:cs="Arial"/>
          <w:b/>
        </w:rPr>
        <w:t xml:space="preserve"> PARA EVENTOS EXTREMOS REGISTRADOS EN LA CUENCA DEL RIO PILCOMAYO AREA DE INFLUENCIA TERRITORIO PARAGUAYO (PARA INUNDACION Y SEQUIA).</w:t>
      </w:r>
    </w:p>
    <w:p w14:paraId="1A390350" w14:textId="77777777" w:rsidR="0094680E" w:rsidRPr="0056136B" w:rsidRDefault="0094680E" w:rsidP="0094680E">
      <w:pPr>
        <w:spacing w:line="273" w:lineRule="auto"/>
        <w:ind w:right="541"/>
        <w:rPr>
          <w:rFonts w:ascii="Arial" w:hAnsi="Arial" w:cs="Arial"/>
          <w:b/>
        </w:rPr>
      </w:pPr>
    </w:p>
    <w:p w14:paraId="1840D46E" w14:textId="77777777" w:rsidR="0094680E" w:rsidRPr="0056136B" w:rsidRDefault="0094680E" w:rsidP="0064215E">
      <w:pPr>
        <w:spacing w:line="273" w:lineRule="auto"/>
        <w:ind w:left="284" w:right="541" w:hanging="284"/>
        <w:rPr>
          <w:rFonts w:ascii="Arial" w:hAnsi="Arial" w:cs="Arial"/>
        </w:rPr>
      </w:pPr>
      <w:r w:rsidRPr="0056136B">
        <w:rPr>
          <w:rFonts w:ascii="Arial" w:hAnsi="Arial" w:cs="Arial"/>
          <w:b/>
        </w:rPr>
        <w:t>1. Movilización en zona de Obras diferenciadas</w:t>
      </w:r>
      <w:r w:rsidRPr="0056136B">
        <w:rPr>
          <w:rFonts w:ascii="Arial" w:hAnsi="Arial" w:cs="Arial"/>
        </w:rPr>
        <w:t xml:space="preserve">, a ser definida por la Firma </w:t>
      </w:r>
      <w:r w:rsidRPr="0056136B">
        <w:rPr>
          <w:rFonts w:ascii="Arial" w:hAnsi="Arial" w:cs="Arial"/>
        </w:rPr>
        <w:lastRenderedPageBreak/>
        <w:t>Fiscalizadora (contemplar tres diferentes alternativas de localización del obrador según posibles obras a ser identificadas para cada caso: Pozo Hondo- Embocadura- Gral. Díaz).</w:t>
      </w:r>
    </w:p>
    <w:p w14:paraId="0A223490" w14:textId="77777777" w:rsidR="0094680E" w:rsidRPr="0056136B" w:rsidRDefault="0094680E" w:rsidP="0094680E">
      <w:pPr>
        <w:spacing w:line="273" w:lineRule="auto"/>
        <w:ind w:right="541"/>
        <w:rPr>
          <w:rFonts w:ascii="Arial" w:hAnsi="Arial" w:cs="Arial"/>
        </w:rPr>
      </w:pPr>
    </w:p>
    <w:p w14:paraId="5D473F6B" w14:textId="77777777" w:rsidR="0094680E" w:rsidRPr="0056136B" w:rsidRDefault="0094680E" w:rsidP="0064215E">
      <w:pPr>
        <w:widowControl/>
        <w:numPr>
          <w:ilvl w:val="0"/>
          <w:numId w:val="3"/>
        </w:numPr>
        <w:adjustRightInd/>
        <w:spacing w:line="273" w:lineRule="auto"/>
        <w:ind w:left="284" w:right="541" w:hanging="284"/>
        <w:textAlignment w:val="auto"/>
        <w:rPr>
          <w:rFonts w:ascii="Arial" w:hAnsi="Arial" w:cs="Arial"/>
        </w:rPr>
      </w:pPr>
      <w:r w:rsidRPr="0056136B">
        <w:rPr>
          <w:rFonts w:ascii="Arial" w:hAnsi="Arial" w:cs="Arial"/>
          <w:b/>
        </w:rPr>
        <w:t>Construcción de terraplén y protección de comunidades</w:t>
      </w:r>
      <w:r w:rsidRPr="0056136B">
        <w:rPr>
          <w:rFonts w:ascii="Arial" w:hAnsi="Arial" w:cs="Arial"/>
        </w:rPr>
        <w:t xml:space="preserve"> de: Solitario (zona de Escuela); Margariño; Mistolar; German Maidana; Pozo Hondo; Señor Maíz, y otros a ser identificados por la Firma Fiscalizadora. Y consiste en la Construcción de muros de terraplén para protección de las comunidades identificadas como prioritarias en el tramo correspondiente desde Pozo Hondo hasta Gral. Díaz,  </w:t>
      </w:r>
    </w:p>
    <w:p w14:paraId="1158D42D" w14:textId="77777777" w:rsidR="0094680E" w:rsidRPr="0056136B" w:rsidRDefault="0094680E" w:rsidP="0094680E">
      <w:pPr>
        <w:spacing w:line="273" w:lineRule="auto"/>
        <w:ind w:right="541"/>
        <w:rPr>
          <w:rFonts w:ascii="Arial" w:hAnsi="Arial" w:cs="Arial"/>
        </w:rPr>
      </w:pPr>
    </w:p>
    <w:p w14:paraId="17D06FD5" w14:textId="77777777" w:rsidR="0094680E" w:rsidRPr="0056136B" w:rsidRDefault="0094680E" w:rsidP="0094680E">
      <w:pPr>
        <w:spacing w:line="273" w:lineRule="auto"/>
        <w:ind w:right="541"/>
        <w:rPr>
          <w:rFonts w:ascii="Arial" w:hAnsi="Arial" w:cs="Arial"/>
          <w:b/>
        </w:rPr>
      </w:pPr>
      <w:r w:rsidRPr="0056136B">
        <w:rPr>
          <w:rFonts w:ascii="Arial" w:hAnsi="Arial" w:cs="Arial"/>
          <w:b/>
        </w:rPr>
        <w:t>1.</w:t>
      </w:r>
      <w:r w:rsidRPr="0056136B">
        <w:rPr>
          <w:rFonts w:ascii="Arial" w:hAnsi="Arial" w:cs="Arial"/>
        </w:rPr>
        <w:tab/>
      </w:r>
      <w:r w:rsidRPr="0056136B">
        <w:rPr>
          <w:rFonts w:ascii="Arial" w:hAnsi="Arial" w:cs="Arial"/>
          <w:b/>
        </w:rPr>
        <w:t>Objetivo</w:t>
      </w:r>
    </w:p>
    <w:p w14:paraId="325EFBAC" w14:textId="77777777" w:rsidR="0094680E" w:rsidRPr="0056136B" w:rsidRDefault="0094680E" w:rsidP="0094680E">
      <w:pPr>
        <w:spacing w:line="273" w:lineRule="auto"/>
        <w:ind w:right="541"/>
        <w:rPr>
          <w:rFonts w:ascii="Arial" w:hAnsi="Arial" w:cs="Arial"/>
        </w:rPr>
      </w:pPr>
    </w:p>
    <w:p w14:paraId="00E9BF4B" w14:textId="77777777" w:rsidR="0094680E" w:rsidRPr="0056136B" w:rsidRDefault="0094680E" w:rsidP="0094680E">
      <w:pPr>
        <w:spacing w:line="273" w:lineRule="auto"/>
        <w:ind w:right="541"/>
        <w:rPr>
          <w:rFonts w:ascii="Arial" w:hAnsi="Arial" w:cs="Arial"/>
        </w:rPr>
      </w:pPr>
      <w:r w:rsidRPr="0056136B">
        <w:rPr>
          <w:rFonts w:ascii="Arial" w:hAnsi="Arial" w:cs="Arial"/>
        </w:rPr>
        <w:t>Construir la sección de un muro perimetral de defensa en las comunidades identificadas y en particular en la comunidad de Solitario, que fuera afectado por la creciente anterior, en especial para la escuela de dicha comunidad. Y otras comunidades como las mencionadas más arriba y aquellas que fueran identificadas como necesaria por la firma fiscalizadora</w:t>
      </w:r>
    </w:p>
    <w:p w14:paraId="225C5081" w14:textId="7A044AAB" w:rsidR="0094680E" w:rsidRDefault="0094680E" w:rsidP="0094680E">
      <w:pPr>
        <w:spacing w:line="273" w:lineRule="auto"/>
        <w:ind w:right="541"/>
        <w:rPr>
          <w:rFonts w:ascii="Arial" w:hAnsi="Arial" w:cs="Arial"/>
        </w:rPr>
      </w:pPr>
    </w:p>
    <w:p w14:paraId="11B18254" w14:textId="77777777" w:rsidR="0064215E" w:rsidRPr="0056136B" w:rsidRDefault="0064215E" w:rsidP="0094680E">
      <w:pPr>
        <w:spacing w:line="273" w:lineRule="auto"/>
        <w:ind w:right="541"/>
        <w:rPr>
          <w:rFonts w:ascii="Arial" w:hAnsi="Arial" w:cs="Arial"/>
        </w:rPr>
      </w:pPr>
    </w:p>
    <w:p w14:paraId="4A891771" w14:textId="77777777" w:rsidR="0094680E" w:rsidRPr="0056136B" w:rsidRDefault="0094680E" w:rsidP="0094680E">
      <w:pPr>
        <w:spacing w:line="273" w:lineRule="auto"/>
        <w:ind w:right="541"/>
        <w:rPr>
          <w:rFonts w:ascii="Arial" w:hAnsi="Arial" w:cs="Arial"/>
          <w:b/>
        </w:rPr>
      </w:pPr>
      <w:r w:rsidRPr="0056136B">
        <w:rPr>
          <w:rFonts w:ascii="Arial" w:hAnsi="Arial" w:cs="Arial"/>
          <w:b/>
        </w:rPr>
        <w:t>2.</w:t>
      </w:r>
      <w:r w:rsidRPr="0056136B">
        <w:rPr>
          <w:rFonts w:ascii="Arial" w:hAnsi="Arial" w:cs="Arial"/>
        </w:rPr>
        <w:tab/>
      </w:r>
      <w:r w:rsidRPr="0056136B">
        <w:rPr>
          <w:rFonts w:ascii="Arial" w:hAnsi="Arial" w:cs="Arial"/>
          <w:b/>
        </w:rPr>
        <w:t>Descripción</w:t>
      </w:r>
    </w:p>
    <w:p w14:paraId="08552056" w14:textId="77777777" w:rsidR="0094680E" w:rsidRPr="0056136B" w:rsidRDefault="0094680E" w:rsidP="0094680E">
      <w:pPr>
        <w:spacing w:line="273" w:lineRule="auto"/>
        <w:ind w:right="541"/>
        <w:rPr>
          <w:rFonts w:ascii="Arial" w:hAnsi="Arial" w:cs="Arial"/>
        </w:rPr>
      </w:pPr>
    </w:p>
    <w:p w14:paraId="44C6299B" w14:textId="77777777" w:rsidR="0094680E" w:rsidRPr="0056136B" w:rsidRDefault="0094680E" w:rsidP="0094680E">
      <w:pPr>
        <w:spacing w:line="273" w:lineRule="auto"/>
        <w:ind w:right="541"/>
        <w:rPr>
          <w:rFonts w:ascii="Arial" w:hAnsi="Arial" w:cs="Arial"/>
        </w:rPr>
      </w:pPr>
      <w:r w:rsidRPr="0056136B">
        <w:rPr>
          <w:rFonts w:ascii="Arial" w:hAnsi="Arial" w:cs="Arial"/>
        </w:rPr>
        <w:t>El trabajo consiste en construir un muro perimetral de 1.5 m. de altura, 5 m. de ancho de coronamiento y talud mínimo 1 V: 1H., en una longitud a definir por la firma fiscalizadora.</w:t>
      </w:r>
    </w:p>
    <w:p w14:paraId="0136F927" w14:textId="77777777" w:rsidR="0094680E" w:rsidRPr="0056136B" w:rsidRDefault="0094680E" w:rsidP="0094680E">
      <w:pPr>
        <w:spacing w:line="273" w:lineRule="auto"/>
        <w:ind w:right="541"/>
        <w:rPr>
          <w:rFonts w:ascii="Arial" w:hAnsi="Arial" w:cs="Arial"/>
        </w:rPr>
      </w:pPr>
    </w:p>
    <w:p w14:paraId="3500F87A" w14:textId="77777777" w:rsidR="0094680E" w:rsidRPr="0056136B" w:rsidRDefault="0094680E" w:rsidP="0094680E">
      <w:pPr>
        <w:spacing w:line="273" w:lineRule="auto"/>
        <w:ind w:right="541"/>
        <w:rPr>
          <w:rFonts w:ascii="Arial" w:hAnsi="Arial" w:cs="Arial"/>
        </w:rPr>
      </w:pPr>
      <w:r w:rsidRPr="0056136B">
        <w:rPr>
          <w:rFonts w:ascii="Arial" w:hAnsi="Arial" w:cs="Arial"/>
        </w:rPr>
        <w:t>Si fuera necesario la Fiscalización podrá ordenar la elevación de la cota del coronamiento.</w:t>
      </w:r>
    </w:p>
    <w:p w14:paraId="014939B7" w14:textId="77777777" w:rsidR="0094680E" w:rsidRPr="0056136B" w:rsidRDefault="0094680E" w:rsidP="0094680E">
      <w:pPr>
        <w:spacing w:line="273" w:lineRule="auto"/>
        <w:ind w:right="541"/>
        <w:rPr>
          <w:rFonts w:ascii="Arial" w:hAnsi="Arial" w:cs="Arial"/>
        </w:rPr>
      </w:pPr>
    </w:p>
    <w:p w14:paraId="7137D4D7" w14:textId="77777777" w:rsidR="0094680E" w:rsidRPr="0056136B" w:rsidRDefault="0094680E" w:rsidP="0094680E">
      <w:pPr>
        <w:spacing w:line="273" w:lineRule="auto"/>
        <w:ind w:right="541"/>
        <w:rPr>
          <w:rFonts w:ascii="Arial" w:hAnsi="Arial" w:cs="Arial"/>
        </w:rPr>
      </w:pPr>
      <w:r w:rsidRPr="0056136B">
        <w:rPr>
          <w:rFonts w:ascii="Arial" w:hAnsi="Arial" w:cs="Arial"/>
        </w:rPr>
        <w:t>Estas cifras son meramente estimativas y no compromete a ninguna de las partes a su fiel cumplimiento, las mismas podrán ser ajustadas de acuerdo a las necesidades identificadas y ordenadas por la firma fiscalizadora.</w:t>
      </w:r>
    </w:p>
    <w:p w14:paraId="05ED3CE0" w14:textId="77777777" w:rsidR="0094680E" w:rsidRPr="0056136B" w:rsidRDefault="0094680E" w:rsidP="0094680E">
      <w:pPr>
        <w:spacing w:line="273" w:lineRule="auto"/>
        <w:ind w:right="541"/>
        <w:rPr>
          <w:rFonts w:ascii="Arial" w:hAnsi="Arial" w:cs="Arial"/>
        </w:rPr>
      </w:pPr>
    </w:p>
    <w:p w14:paraId="79450EE6" w14:textId="77777777" w:rsidR="0094680E" w:rsidRPr="0056136B" w:rsidRDefault="0094680E" w:rsidP="0094680E">
      <w:pPr>
        <w:spacing w:line="273" w:lineRule="auto"/>
        <w:ind w:right="541"/>
        <w:rPr>
          <w:rFonts w:ascii="Arial" w:hAnsi="Arial" w:cs="Arial"/>
          <w:b/>
        </w:rPr>
      </w:pPr>
      <w:r w:rsidRPr="0056136B">
        <w:rPr>
          <w:rFonts w:ascii="Arial" w:hAnsi="Arial" w:cs="Arial"/>
          <w:b/>
        </w:rPr>
        <w:t>3.</w:t>
      </w:r>
      <w:r w:rsidRPr="0056136B">
        <w:rPr>
          <w:rFonts w:ascii="Arial" w:hAnsi="Arial" w:cs="Arial"/>
        </w:rPr>
        <w:tab/>
      </w:r>
      <w:r w:rsidRPr="0056136B">
        <w:rPr>
          <w:rFonts w:ascii="Arial" w:hAnsi="Arial" w:cs="Arial"/>
          <w:b/>
        </w:rPr>
        <w:t>Materiales</w:t>
      </w:r>
    </w:p>
    <w:p w14:paraId="6959903A" w14:textId="77777777" w:rsidR="0094680E" w:rsidRPr="0056136B" w:rsidRDefault="0094680E" w:rsidP="0094680E">
      <w:pPr>
        <w:spacing w:line="273" w:lineRule="auto"/>
        <w:ind w:right="541"/>
        <w:rPr>
          <w:rFonts w:ascii="Arial" w:hAnsi="Arial" w:cs="Arial"/>
        </w:rPr>
      </w:pPr>
    </w:p>
    <w:p w14:paraId="2BFEF8E2" w14:textId="77777777" w:rsidR="0094680E" w:rsidRPr="0056136B" w:rsidRDefault="0094680E" w:rsidP="0094680E">
      <w:pPr>
        <w:spacing w:line="273" w:lineRule="auto"/>
        <w:ind w:right="541"/>
        <w:rPr>
          <w:rFonts w:ascii="Arial" w:hAnsi="Arial" w:cs="Arial"/>
        </w:rPr>
      </w:pPr>
      <w:r w:rsidRPr="0056136B">
        <w:rPr>
          <w:rFonts w:ascii="Arial" w:hAnsi="Arial" w:cs="Arial"/>
        </w:rPr>
        <w:t>Todos los materiales excavados que cumplan los requisitos especificados en esta sección, podrán ser empleados como materiales para la construcción de los terraplenes, con las siguientes restricciones:</w:t>
      </w:r>
    </w:p>
    <w:p w14:paraId="6F9EBA95" w14:textId="77777777" w:rsidR="0094680E" w:rsidRPr="0056136B" w:rsidRDefault="0094680E" w:rsidP="0094680E">
      <w:pPr>
        <w:spacing w:line="273" w:lineRule="auto"/>
        <w:ind w:right="541"/>
        <w:rPr>
          <w:rFonts w:ascii="Arial" w:hAnsi="Arial" w:cs="Arial"/>
        </w:rPr>
      </w:pPr>
    </w:p>
    <w:p w14:paraId="3768E715" w14:textId="77777777" w:rsidR="0094680E" w:rsidRPr="0056136B" w:rsidRDefault="0094680E" w:rsidP="0094680E">
      <w:pPr>
        <w:spacing w:line="273" w:lineRule="auto"/>
        <w:ind w:right="541"/>
        <w:rPr>
          <w:rFonts w:ascii="Arial" w:hAnsi="Arial" w:cs="Arial"/>
        </w:rPr>
      </w:pPr>
      <w:r w:rsidRPr="0056136B">
        <w:rPr>
          <w:rFonts w:ascii="Arial" w:hAnsi="Arial" w:cs="Arial"/>
        </w:rPr>
        <w:t>De ningún modo se aceptará en los terraplenes la colocación de material que contenga fango, tierra turbosa, desperdicios, raíces, césped y otros materiales orgánicos.</w:t>
      </w:r>
    </w:p>
    <w:p w14:paraId="4E75DB55" w14:textId="77777777" w:rsidR="0094680E" w:rsidRPr="0056136B" w:rsidRDefault="0094680E" w:rsidP="0094680E">
      <w:pPr>
        <w:spacing w:line="273" w:lineRule="auto"/>
        <w:ind w:right="541"/>
        <w:rPr>
          <w:rFonts w:ascii="Arial" w:hAnsi="Arial" w:cs="Arial"/>
        </w:rPr>
      </w:pPr>
    </w:p>
    <w:p w14:paraId="1A6C2964" w14:textId="77777777" w:rsidR="0094680E" w:rsidRPr="0056136B" w:rsidRDefault="0094680E" w:rsidP="0094680E">
      <w:pPr>
        <w:spacing w:line="273" w:lineRule="auto"/>
        <w:ind w:right="541"/>
        <w:rPr>
          <w:rFonts w:ascii="Arial" w:hAnsi="Arial" w:cs="Arial"/>
        </w:rPr>
      </w:pPr>
      <w:r w:rsidRPr="0056136B">
        <w:rPr>
          <w:rFonts w:ascii="Arial" w:hAnsi="Arial" w:cs="Arial"/>
        </w:rPr>
        <w:t>No se colocará en los terraplenes material que, a juicio de la Fiscalización de Obra sean inadecuados por su calidad o tamaño.</w:t>
      </w:r>
    </w:p>
    <w:p w14:paraId="427CAF2E" w14:textId="77777777" w:rsidR="0094680E" w:rsidRPr="0056136B" w:rsidRDefault="0094680E" w:rsidP="0094680E">
      <w:pPr>
        <w:spacing w:line="273" w:lineRule="auto"/>
        <w:ind w:right="541"/>
        <w:rPr>
          <w:rFonts w:ascii="Arial" w:hAnsi="Arial" w:cs="Arial"/>
        </w:rPr>
      </w:pPr>
    </w:p>
    <w:p w14:paraId="445946FC" w14:textId="77777777" w:rsidR="0094680E" w:rsidRPr="0056136B" w:rsidRDefault="0094680E" w:rsidP="0094680E">
      <w:pPr>
        <w:spacing w:line="273" w:lineRule="auto"/>
        <w:ind w:right="541"/>
        <w:rPr>
          <w:rFonts w:ascii="Arial" w:hAnsi="Arial" w:cs="Arial"/>
        </w:rPr>
      </w:pPr>
      <w:r w:rsidRPr="0056136B">
        <w:rPr>
          <w:rFonts w:ascii="Arial" w:hAnsi="Arial" w:cs="Arial"/>
        </w:rPr>
        <w:t>La construcción, limpieza y despeje de los préstamos y yacimientos, así como de los caminos de servicios, no serán pagados siendo obligaciones subsidiarias que deberán ser incluidas en el precio del ítem.</w:t>
      </w:r>
    </w:p>
    <w:p w14:paraId="30051221" w14:textId="77777777" w:rsidR="0094680E" w:rsidRPr="0056136B" w:rsidRDefault="0094680E" w:rsidP="0094680E">
      <w:pPr>
        <w:spacing w:line="273" w:lineRule="auto"/>
        <w:ind w:right="541"/>
        <w:rPr>
          <w:rFonts w:ascii="Arial" w:hAnsi="Arial" w:cs="Arial"/>
        </w:rPr>
      </w:pPr>
    </w:p>
    <w:p w14:paraId="4D955AFF" w14:textId="77777777" w:rsidR="0094680E" w:rsidRPr="0056136B" w:rsidRDefault="0094680E" w:rsidP="0094680E">
      <w:pPr>
        <w:spacing w:line="273" w:lineRule="auto"/>
        <w:ind w:right="541"/>
        <w:rPr>
          <w:rFonts w:ascii="Arial" w:hAnsi="Arial" w:cs="Arial"/>
        </w:rPr>
      </w:pPr>
      <w:r w:rsidRPr="0056136B">
        <w:rPr>
          <w:rFonts w:ascii="Arial" w:hAnsi="Arial" w:cs="Arial"/>
        </w:rPr>
        <w:t xml:space="preserve">No se permitirá la construcción con material que, por sus características de </w:t>
      </w:r>
      <w:r w:rsidRPr="0056136B">
        <w:rPr>
          <w:rFonts w:ascii="Arial" w:hAnsi="Arial" w:cs="Arial"/>
        </w:rPr>
        <w:lastRenderedPageBreak/>
        <w:t>plasticidad y granulometría, se presente notoriamente con poca cohesión, permeable y fácilmente erosionable.</w:t>
      </w:r>
    </w:p>
    <w:p w14:paraId="75D0CEC3" w14:textId="77777777" w:rsidR="0094680E" w:rsidRPr="0056136B" w:rsidRDefault="0094680E" w:rsidP="0094680E">
      <w:pPr>
        <w:spacing w:line="273" w:lineRule="auto"/>
        <w:ind w:right="541"/>
        <w:rPr>
          <w:rFonts w:ascii="Arial" w:hAnsi="Arial" w:cs="Arial"/>
        </w:rPr>
      </w:pPr>
    </w:p>
    <w:p w14:paraId="6698FEC8" w14:textId="77777777" w:rsidR="0094680E" w:rsidRPr="0056136B" w:rsidRDefault="0094680E" w:rsidP="0094680E">
      <w:pPr>
        <w:spacing w:line="273" w:lineRule="auto"/>
        <w:ind w:right="541"/>
        <w:rPr>
          <w:rFonts w:ascii="Arial" w:hAnsi="Arial" w:cs="Arial"/>
        </w:rPr>
      </w:pPr>
      <w:r w:rsidRPr="0056136B">
        <w:rPr>
          <w:rFonts w:ascii="Arial" w:hAnsi="Arial" w:cs="Arial"/>
        </w:rPr>
        <w:t>Antes del inicio de los trabajos se realizará un relevamiento planialtimétrico de perfiles transversales, cada 50 metros, en los sectores a intervenir conjuntamente entre el Contratista y la Fiscalización de</w:t>
      </w:r>
    </w:p>
    <w:p w14:paraId="167326E2" w14:textId="77777777" w:rsidR="0094680E" w:rsidRPr="0056136B" w:rsidRDefault="0094680E" w:rsidP="0094680E">
      <w:pPr>
        <w:spacing w:line="273" w:lineRule="auto"/>
        <w:ind w:right="541"/>
        <w:rPr>
          <w:rFonts w:ascii="Arial" w:hAnsi="Arial" w:cs="Arial"/>
        </w:rPr>
      </w:pPr>
    </w:p>
    <w:p w14:paraId="5AA778FA" w14:textId="77777777" w:rsidR="0094680E" w:rsidRPr="0056136B" w:rsidRDefault="0094680E" w:rsidP="0094680E">
      <w:pPr>
        <w:spacing w:line="273" w:lineRule="auto"/>
        <w:ind w:right="541"/>
        <w:rPr>
          <w:rFonts w:ascii="Arial" w:hAnsi="Arial" w:cs="Arial"/>
        </w:rPr>
      </w:pPr>
      <w:r w:rsidRPr="0056136B">
        <w:rPr>
          <w:rFonts w:ascii="Arial" w:hAnsi="Arial" w:cs="Arial"/>
        </w:rPr>
        <w:t>Obra, a fin de determinar la cota de la rasante; este trabajo se llamará “relevamiento previo”.</w:t>
      </w:r>
    </w:p>
    <w:p w14:paraId="65D8F698" w14:textId="77777777" w:rsidR="0094680E" w:rsidRPr="0056136B" w:rsidRDefault="0094680E" w:rsidP="0094680E">
      <w:pPr>
        <w:spacing w:line="273" w:lineRule="auto"/>
        <w:ind w:right="541"/>
        <w:rPr>
          <w:rFonts w:ascii="Arial" w:hAnsi="Arial" w:cs="Arial"/>
        </w:rPr>
      </w:pPr>
    </w:p>
    <w:p w14:paraId="4F791503" w14:textId="77777777" w:rsidR="0094680E" w:rsidRDefault="0094680E" w:rsidP="00324438">
      <w:pPr>
        <w:widowControl/>
        <w:numPr>
          <w:ilvl w:val="1"/>
          <w:numId w:val="32"/>
        </w:numPr>
        <w:adjustRightInd/>
        <w:spacing w:line="273" w:lineRule="auto"/>
        <w:ind w:left="720" w:right="541" w:hanging="360"/>
        <w:textAlignment w:val="auto"/>
        <w:rPr>
          <w:rFonts w:ascii="Arial" w:hAnsi="Arial" w:cs="Arial"/>
          <w:b/>
        </w:rPr>
      </w:pPr>
      <w:r w:rsidRPr="0056136B">
        <w:rPr>
          <w:rFonts w:ascii="Arial" w:hAnsi="Arial" w:cs="Arial"/>
          <w:b/>
        </w:rPr>
        <w:t xml:space="preserve">Construcción de terraplén. </w:t>
      </w:r>
    </w:p>
    <w:p w14:paraId="7327EE3A" w14:textId="77777777" w:rsidR="0094680E" w:rsidRDefault="0094680E" w:rsidP="0094680E">
      <w:pPr>
        <w:widowControl/>
        <w:adjustRightInd/>
        <w:spacing w:line="273" w:lineRule="auto"/>
        <w:ind w:left="720" w:right="541"/>
        <w:textAlignment w:val="auto"/>
        <w:rPr>
          <w:rFonts w:ascii="Arial" w:hAnsi="Arial" w:cs="Arial"/>
          <w:b/>
        </w:rPr>
      </w:pPr>
    </w:p>
    <w:p w14:paraId="5DEB149D" w14:textId="77777777" w:rsidR="0094680E" w:rsidRPr="0056136B" w:rsidRDefault="0094680E" w:rsidP="0094680E">
      <w:pPr>
        <w:widowControl/>
        <w:adjustRightInd/>
        <w:spacing w:line="273" w:lineRule="auto"/>
        <w:ind w:left="360" w:right="541"/>
        <w:textAlignment w:val="auto"/>
        <w:rPr>
          <w:rFonts w:ascii="Arial" w:hAnsi="Arial" w:cs="Arial"/>
          <w:b/>
        </w:rPr>
      </w:pPr>
      <w:r w:rsidRPr="0056136B">
        <w:rPr>
          <w:rFonts w:ascii="Arial" w:hAnsi="Arial" w:cs="Arial"/>
          <w:b/>
        </w:rPr>
        <w:t>a. Limpieza preliminar:</w:t>
      </w:r>
    </w:p>
    <w:p w14:paraId="1E82BA75" w14:textId="77777777" w:rsidR="0094680E" w:rsidRPr="0056136B" w:rsidRDefault="0094680E" w:rsidP="0094680E">
      <w:pPr>
        <w:spacing w:line="273" w:lineRule="auto"/>
        <w:ind w:right="541"/>
        <w:rPr>
          <w:rFonts w:ascii="Arial" w:hAnsi="Arial" w:cs="Arial"/>
        </w:rPr>
      </w:pPr>
    </w:p>
    <w:p w14:paraId="1837D1CE" w14:textId="77777777" w:rsidR="0094680E" w:rsidRPr="0056136B" w:rsidRDefault="0094680E" w:rsidP="0094680E">
      <w:pPr>
        <w:spacing w:line="273" w:lineRule="auto"/>
        <w:ind w:right="541"/>
        <w:rPr>
          <w:rFonts w:ascii="Arial" w:hAnsi="Arial" w:cs="Arial"/>
        </w:rPr>
      </w:pPr>
      <w:r w:rsidRPr="0056136B">
        <w:rPr>
          <w:rFonts w:ascii="Arial" w:hAnsi="Arial" w:cs="Arial"/>
        </w:rPr>
        <w:t>Antes de proceder a la colocación del material para terraplenes en cualquier área de trabajo, se debe concluir todo el trabajo de limpieza.</w:t>
      </w:r>
    </w:p>
    <w:p w14:paraId="30788143" w14:textId="77777777" w:rsidR="0094680E" w:rsidRPr="0056136B" w:rsidRDefault="0094680E" w:rsidP="0094680E">
      <w:pPr>
        <w:spacing w:line="273" w:lineRule="auto"/>
        <w:ind w:right="541"/>
        <w:rPr>
          <w:rFonts w:ascii="Arial" w:hAnsi="Arial" w:cs="Arial"/>
        </w:rPr>
      </w:pPr>
    </w:p>
    <w:p w14:paraId="1A03AE60" w14:textId="77777777" w:rsidR="0094680E" w:rsidRPr="0056136B" w:rsidRDefault="0094680E" w:rsidP="00324438">
      <w:pPr>
        <w:widowControl/>
        <w:numPr>
          <w:ilvl w:val="0"/>
          <w:numId w:val="33"/>
        </w:numPr>
        <w:adjustRightInd/>
        <w:spacing w:line="273" w:lineRule="auto"/>
        <w:ind w:left="791" w:right="541" w:hanging="360"/>
        <w:textAlignment w:val="auto"/>
        <w:rPr>
          <w:rFonts w:ascii="Arial" w:hAnsi="Arial" w:cs="Arial"/>
          <w:b/>
        </w:rPr>
      </w:pPr>
      <w:r w:rsidRPr="0056136B">
        <w:rPr>
          <w:rFonts w:ascii="Arial" w:hAnsi="Arial" w:cs="Arial"/>
          <w:b/>
        </w:rPr>
        <w:t>Preparación del asiento del terraplén:</w:t>
      </w:r>
    </w:p>
    <w:p w14:paraId="1A4553D9" w14:textId="77777777" w:rsidR="0094680E" w:rsidRPr="0056136B" w:rsidRDefault="0094680E" w:rsidP="0094680E">
      <w:pPr>
        <w:spacing w:line="273" w:lineRule="auto"/>
        <w:ind w:right="541"/>
        <w:rPr>
          <w:rFonts w:ascii="Arial" w:hAnsi="Arial" w:cs="Arial"/>
        </w:rPr>
      </w:pPr>
    </w:p>
    <w:p w14:paraId="70AE5D6F" w14:textId="77777777" w:rsidR="0094680E" w:rsidRPr="0056136B" w:rsidRDefault="0094680E" w:rsidP="0094680E">
      <w:pPr>
        <w:spacing w:line="273" w:lineRule="auto"/>
        <w:ind w:right="541"/>
        <w:rPr>
          <w:rFonts w:ascii="Arial" w:hAnsi="Arial" w:cs="Arial"/>
        </w:rPr>
      </w:pPr>
      <w:r w:rsidRPr="0056136B">
        <w:rPr>
          <w:rFonts w:ascii="Arial" w:hAnsi="Arial" w:cs="Arial"/>
        </w:rPr>
        <w:t>Deberá removerse cualquier material que a juicio de la Fiscalización sea considerado inadecuado como asiento de fundación y/o camada de terraplén. En los tramos donde se presenten áreas de material inadecuado a nivel de subrasante, (bolsones) el mismo será removido por excavación y depositados en lugares convenientes fuera del área de trabajo.</w:t>
      </w:r>
    </w:p>
    <w:p w14:paraId="6C434E9A" w14:textId="77777777" w:rsidR="0094680E" w:rsidRPr="0056136B" w:rsidRDefault="0094680E" w:rsidP="0094680E">
      <w:pPr>
        <w:spacing w:line="273" w:lineRule="auto"/>
        <w:ind w:right="541"/>
        <w:rPr>
          <w:rFonts w:ascii="Arial" w:hAnsi="Arial" w:cs="Arial"/>
        </w:rPr>
      </w:pPr>
    </w:p>
    <w:p w14:paraId="6D2B5DB5" w14:textId="77777777" w:rsidR="0094680E" w:rsidRPr="0056136B" w:rsidRDefault="0094680E" w:rsidP="0094680E">
      <w:pPr>
        <w:spacing w:line="273" w:lineRule="auto"/>
        <w:ind w:right="541"/>
        <w:rPr>
          <w:rFonts w:ascii="Arial" w:hAnsi="Arial" w:cs="Arial"/>
          <w:b/>
        </w:rPr>
      </w:pPr>
      <w:r w:rsidRPr="0056136B">
        <w:rPr>
          <w:rFonts w:ascii="Arial" w:hAnsi="Arial" w:cs="Arial"/>
        </w:rPr>
        <w:t xml:space="preserve">Todas las excavaciones (bolsones) serán rellenadas y compactadas de acuerdo a los procedimientos previstos en esta sección. Los volúmenes de relleno serán iguales a los volúmenes excavados y pagados bajo el </w:t>
      </w:r>
      <w:r w:rsidRPr="0056136B">
        <w:rPr>
          <w:rFonts w:ascii="Arial" w:hAnsi="Arial" w:cs="Arial"/>
          <w:b/>
        </w:rPr>
        <w:t>Ítem Nº 3.2 “Construcción de terraplén y protección de comunidades.”.</w:t>
      </w:r>
    </w:p>
    <w:p w14:paraId="33B6DB05" w14:textId="77777777" w:rsidR="0094680E" w:rsidRPr="0056136B" w:rsidRDefault="0094680E" w:rsidP="0094680E">
      <w:pPr>
        <w:spacing w:line="273" w:lineRule="auto"/>
        <w:ind w:right="541"/>
        <w:rPr>
          <w:rFonts w:ascii="Arial" w:hAnsi="Arial" w:cs="Arial"/>
        </w:rPr>
      </w:pPr>
      <w:bookmarkStart w:id="481" w:name="page26"/>
      <w:bookmarkEnd w:id="481"/>
    </w:p>
    <w:p w14:paraId="08FD28CF" w14:textId="77777777" w:rsidR="0094680E" w:rsidRPr="0056136B" w:rsidRDefault="0094680E" w:rsidP="00324438">
      <w:pPr>
        <w:widowControl/>
        <w:numPr>
          <w:ilvl w:val="0"/>
          <w:numId w:val="34"/>
        </w:numPr>
        <w:adjustRightInd/>
        <w:spacing w:line="273" w:lineRule="auto"/>
        <w:ind w:left="720" w:right="541" w:hanging="360"/>
        <w:textAlignment w:val="auto"/>
        <w:rPr>
          <w:rFonts w:ascii="Arial" w:hAnsi="Arial" w:cs="Arial"/>
          <w:b/>
        </w:rPr>
      </w:pPr>
      <w:r w:rsidRPr="0056136B">
        <w:rPr>
          <w:rFonts w:ascii="Arial" w:hAnsi="Arial" w:cs="Arial"/>
          <w:b/>
        </w:rPr>
        <w:t>Colocación de material</w:t>
      </w:r>
    </w:p>
    <w:p w14:paraId="73134671" w14:textId="77777777" w:rsidR="0094680E" w:rsidRPr="0056136B" w:rsidRDefault="0094680E" w:rsidP="0094680E">
      <w:pPr>
        <w:spacing w:line="273" w:lineRule="auto"/>
        <w:ind w:right="541"/>
        <w:rPr>
          <w:rFonts w:ascii="Arial" w:hAnsi="Arial" w:cs="Arial"/>
        </w:rPr>
      </w:pPr>
      <w:r w:rsidRPr="0056136B">
        <w:rPr>
          <w:rFonts w:ascii="Arial" w:hAnsi="Arial" w:cs="Arial"/>
        </w:rPr>
        <w:t>Los materiales para el terraplén deberán ser colocados en capas horizontales sucesivas de no más de 0,30 m de espesor suelto, y no deberán exceder espesores tales que después de compactados sobrepasen los 0,20 m. Aquel espesor máximo será reducido a lo que se estipula específicamente para ubicaciones especiales. Las capas deberán ser distribuidas en todo su ancho.</w:t>
      </w:r>
    </w:p>
    <w:p w14:paraId="45825490" w14:textId="77777777" w:rsidR="0094680E" w:rsidRPr="0056136B" w:rsidRDefault="0094680E" w:rsidP="0094680E">
      <w:pPr>
        <w:spacing w:line="273" w:lineRule="auto"/>
        <w:ind w:right="541"/>
        <w:rPr>
          <w:rFonts w:ascii="Arial" w:hAnsi="Arial" w:cs="Arial"/>
        </w:rPr>
      </w:pPr>
    </w:p>
    <w:p w14:paraId="33F2E75D" w14:textId="77777777" w:rsidR="0094680E" w:rsidRPr="0056136B" w:rsidRDefault="0094680E" w:rsidP="0094680E">
      <w:pPr>
        <w:spacing w:line="273" w:lineRule="auto"/>
        <w:ind w:right="541"/>
        <w:rPr>
          <w:rFonts w:ascii="Arial" w:hAnsi="Arial" w:cs="Arial"/>
        </w:rPr>
      </w:pPr>
      <w:r w:rsidRPr="0056136B">
        <w:rPr>
          <w:rFonts w:ascii="Arial" w:hAnsi="Arial" w:cs="Arial"/>
        </w:rPr>
        <w:t>El desplazamiento del equipo de transporte y distribución del material deberá ser regulado de manera que utilice todo el ancho de cada una de las capas de material colocado. Cada capa deberá emparejarse y alisarse por medio de motoniveladoras y compactadoras.</w:t>
      </w:r>
    </w:p>
    <w:p w14:paraId="08A2A677" w14:textId="77777777" w:rsidR="0094680E" w:rsidRPr="0056136B" w:rsidRDefault="0094680E" w:rsidP="0094680E">
      <w:pPr>
        <w:spacing w:line="273" w:lineRule="auto"/>
        <w:ind w:right="541"/>
        <w:rPr>
          <w:rFonts w:ascii="Arial" w:hAnsi="Arial" w:cs="Arial"/>
        </w:rPr>
      </w:pPr>
    </w:p>
    <w:p w14:paraId="62D8E83D" w14:textId="77777777" w:rsidR="0094680E" w:rsidRPr="0056136B" w:rsidRDefault="0094680E" w:rsidP="0094680E">
      <w:pPr>
        <w:spacing w:line="273" w:lineRule="auto"/>
        <w:ind w:right="541"/>
        <w:rPr>
          <w:rFonts w:ascii="Arial" w:hAnsi="Arial" w:cs="Arial"/>
        </w:rPr>
      </w:pPr>
      <w:r w:rsidRPr="0056136B">
        <w:rPr>
          <w:rFonts w:ascii="Arial" w:hAnsi="Arial" w:cs="Arial"/>
        </w:rPr>
        <w:t>No se harán pagos especiales por todos los trabajos de desbosque, limpieza, despeje y destape de préstamos, yacimientos y canteras así como de construcción y conservación de caminos de acarreo.</w:t>
      </w:r>
    </w:p>
    <w:p w14:paraId="3652512A" w14:textId="77777777" w:rsidR="0094680E" w:rsidRPr="0056136B" w:rsidRDefault="0094680E" w:rsidP="0094680E">
      <w:pPr>
        <w:spacing w:line="273" w:lineRule="auto"/>
        <w:ind w:right="541"/>
        <w:rPr>
          <w:rFonts w:ascii="Arial" w:hAnsi="Arial" w:cs="Arial"/>
        </w:rPr>
      </w:pPr>
    </w:p>
    <w:p w14:paraId="0F008C68" w14:textId="77777777" w:rsidR="0094680E" w:rsidRPr="0056136B" w:rsidRDefault="0094680E" w:rsidP="0094680E">
      <w:pPr>
        <w:spacing w:line="273" w:lineRule="auto"/>
        <w:ind w:right="541"/>
        <w:rPr>
          <w:rFonts w:ascii="Arial" w:hAnsi="Arial" w:cs="Arial"/>
          <w:b/>
        </w:rPr>
      </w:pPr>
      <w:r w:rsidRPr="0056136B">
        <w:rPr>
          <w:rFonts w:ascii="Arial" w:hAnsi="Arial" w:cs="Arial"/>
          <w:b/>
        </w:rPr>
        <w:t>5.</w:t>
      </w:r>
      <w:r w:rsidRPr="0056136B">
        <w:rPr>
          <w:rFonts w:ascii="Arial" w:hAnsi="Arial" w:cs="Arial"/>
        </w:rPr>
        <w:tab/>
      </w:r>
      <w:r w:rsidRPr="0056136B">
        <w:rPr>
          <w:rFonts w:ascii="Arial" w:hAnsi="Arial" w:cs="Arial"/>
          <w:b/>
        </w:rPr>
        <w:t>Preservación del medio ambiente</w:t>
      </w:r>
    </w:p>
    <w:p w14:paraId="23172496" w14:textId="77777777" w:rsidR="0094680E" w:rsidRPr="0056136B" w:rsidRDefault="0094680E" w:rsidP="0094680E">
      <w:pPr>
        <w:spacing w:line="273" w:lineRule="auto"/>
        <w:ind w:right="541"/>
        <w:rPr>
          <w:rFonts w:ascii="Arial" w:hAnsi="Arial" w:cs="Arial"/>
        </w:rPr>
      </w:pPr>
    </w:p>
    <w:p w14:paraId="49E347D0" w14:textId="77777777" w:rsidR="0094680E" w:rsidRPr="0056136B" w:rsidRDefault="0094680E" w:rsidP="0094680E">
      <w:pPr>
        <w:spacing w:line="273" w:lineRule="auto"/>
        <w:ind w:right="541"/>
        <w:rPr>
          <w:rFonts w:ascii="Arial" w:hAnsi="Arial" w:cs="Arial"/>
        </w:rPr>
      </w:pPr>
      <w:r w:rsidRPr="0056136B">
        <w:rPr>
          <w:rFonts w:ascii="Arial" w:hAnsi="Arial" w:cs="Arial"/>
        </w:rPr>
        <w:t>A los efectos de disminuir el impacto ambiental producido como consecuencia de la ejecución de éste ítem, el Contratista deberá tener en cuenta los siguientes puntos:</w:t>
      </w:r>
    </w:p>
    <w:p w14:paraId="2F46CEAE" w14:textId="77777777" w:rsidR="0094680E" w:rsidRPr="0056136B" w:rsidRDefault="0094680E" w:rsidP="0094680E">
      <w:pPr>
        <w:spacing w:line="273" w:lineRule="auto"/>
        <w:ind w:right="541"/>
        <w:rPr>
          <w:rFonts w:ascii="Arial" w:hAnsi="Arial" w:cs="Arial"/>
        </w:rPr>
      </w:pPr>
    </w:p>
    <w:p w14:paraId="4A73B410" w14:textId="77777777" w:rsidR="0094680E" w:rsidRPr="0056136B" w:rsidRDefault="0094680E" w:rsidP="0094680E">
      <w:pPr>
        <w:spacing w:line="273" w:lineRule="auto"/>
        <w:ind w:right="541"/>
        <w:rPr>
          <w:rFonts w:ascii="Arial" w:hAnsi="Arial" w:cs="Arial"/>
        </w:rPr>
      </w:pPr>
      <w:r w:rsidRPr="0056136B">
        <w:rPr>
          <w:rFonts w:ascii="Arial" w:hAnsi="Arial" w:cs="Arial"/>
        </w:rPr>
        <w:t>Deberá tomar la precaución razonable para evitar la contaminación de ríos, arroyos, lagunas o embalses. Poluyentes o contaminantes, como combustibles, lubricantes, aguas servidas, pinturas y otros desperdicios dañinos no serán vertidos en o a lo largo de ríos, arroyos, lagunas o embalses.</w:t>
      </w:r>
    </w:p>
    <w:p w14:paraId="53CFB542" w14:textId="77777777" w:rsidR="0094680E" w:rsidRPr="0056136B" w:rsidRDefault="0094680E" w:rsidP="0094680E">
      <w:pPr>
        <w:spacing w:line="273" w:lineRule="auto"/>
        <w:ind w:right="541"/>
        <w:rPr>
          <w:rFonts w:ascii="Arial" w:hAnsi="Arial" w:cs="Arial"/>
        </w:rPr>
      </w:pPr>
    </w:p>
    <w:p w14:paraId="626990F2" w14:textId="77777777" w:rsidR="0094680E" w:rsidRPr="0056136B" w:rsidRDefault="0094680E" w:rsidP="0094680E">
      <w:pPr>
        <w:spacing w:line="273" w:lineRule="auto"/>
        <w:ind w:right="541"/>
        <w:rPr>
          <w:rFonts w:ascii="Arial" w:hAnsi="Arial" w:cs="Arial"/>
        </w:rPr>
      </w:pPr>
      <w:r w:rsidRPr="0056136B">
        <w:rPr>
          <w:rFonts w:ascii="Arial" w:hAnsi="Arial" w:cs="Arial"/>
        </w:rPr>
        <w:t>Los materiales provenientes de este ítem deberán ser depositados en zonas aprobadas, que estén en cotas superiores al nivel máximo de las aguas registradas, de tal manera que se impida el retorno de materiales sólidos o en suspensión a las vías acuáticas.</w:t>
      </w:r>
    </w:p>
    <w:p w14:paraId="06EA8A4E" w14:textId="77777777" w:rsidR="0094680E" w:rsidRPr="0056136B" w:rsidRDefault="0094680E" w:rsidP="0094680E">
      <w:pPr>
        <w:spacing w:line="273" w:lineRule="auto"/>
        <w:ind w:right="541"/>
        <w:rPr>
          <w:rFonts w:ascii="Arial" w:hAnsi="Arial" w:cs="Arial"/>
        </w:rPr>
      </w:pPr>
    </w:p>
    <w:p w14:paraId="6EC88582" w14:textId="10C1C53B" w:rsidR="0094680E" w:rsidRPr="0056136B" w:rsidRDefault="0094680E" w:rsidP="0094680E">
      <w:pPr>
        <w:spacing w:line="273" w:lineRule="auto"/>
        <w:ind w:right="541"/>
        <w:rPr>
          <w:rFonts w:ascii="Arial" w:hAnsi="Arial" w:cs="Arial"/>
        </w:rPr>
      </w:pPr>
      <w:r w:rsidRPr="0056136B">
        <w:rPr>
          <w:rFonts w:ascii="Arial" w:hAnsi="Arial" w:cs="Arial"/>
        </w:rPr>
        <w:t xml:space="preserve">Además, se tendrá en cuenta todo lo </w:t>
      </w:r>
      <w:ins w:id="482" w:author="admin" w:date="2017-06-13T08:36:00Z">
        <w:r w:rsidR="00453BE4">
          <w:rPr>
            <w:rFonts w:ascii="Arial" w:hAnsi="Arial" w:cs="Arial"/>
          </w:rPr>
          <w:t>resultante del Estudio de Impacto Ambiental</w:t>
        </w:r>
        <w:r w:rsidR="00453BE4" w:rsidRPr="0056136B">
          <w:rPr>
            <w:rFonts w:ascii="Arial" w:hAnsi="Arial" w:cs="Arial"/>
          </w:rPr>
          <w:t xml:space="preserve"> </w:t>
        </w:r>
      </w:ins>
      <w:del w:id="483" w:author="admin" w:date="2017-06-13T08:36:00Z">
        <w:r w:rsidRPr="0056136B" w:rsidDel="00453BE4">
          <w:rPr>
            <w:rFonts w:ascii="Arial" w:hAnsi="Arial" w:cs="Arial"/>
          </w:rPr>
          <w:delText xml:space="preserve">estipulado en la Licencia Ambiental vigente </w:delText>
        </w:r>
      </w:del>
      <w:r w:rsidRPr="0056136B">
        <w:rPr>
          <w:rFonts w:ascii="Arial" w:hAnsi="Arial" w:cs="Arial"/>
        </w:rPr>
        <w:t>aprobad</w:t>
      </w:r>
      <w:ins w:id="484" w:author="admin" w:date="2017-06-13T08:36:00Z">
        <w:r w:rsidR="00453BE4">
          <w:rPr>
            <w:rFonts w:ascii="Arial" w:hAnsi="Arial" w:cs="Arial"/>
          </w:rPr>
          <w:t>o</w:t>
        </w:r>
      </w:ins>
      <w:del w:id="485" w:author="admin" w:date="2017-06-13T08:36:00Z">
        <w:r w:rsidRPr="0056136B" w:rsidDel="00453BE4">
          <w:rPr>
            <w:rFonts w:ascii="Arial" w:hAnsi="Arial" w:cs="Arial"/>
          </w:rPr>
          <w:delText>a</w:delText>
        </w:r>
      </w:del>
      <w:r w:rsidRPr="0056136B">
        <w:rPr>
          <w:rFonts w:ascii="Arial" w:hAnsi="Arial" w:cs="Arial"/>
        </w:rPr>
        <w:t xml:space="preserve"> por la SEAM y lo establecido en las ETAGs, cuyo ejemplar acompaña el contrato.</w:t>
      </w:r>
    </w:p>
    <w:p w14:paraId="1DB6CEC1" w14:textId="77777777" w:rsidR="0094680E" w:rsidRPr="0056136B" w:rsidRDefault="0094680E" w:rsidP="0094680E">
      <w:pPr>
        <w:spacing w:line="273" w:lineRule="auto"/>
        <w:ind w:right="541"/>
        <w:rPr>
          <w:rFonts w:ascii="Arial" w:hAnsi="Arial" w:cs="Arial"/>
        </w:rPr>
      </w:pPr>
    </w:p>
    <w:p w14:paraId="092685C7" w14:textId="77777777" w:rsidR="0094680E" w:rsidRPr="0056136B" w:rsidRDefault="0094680E" w:rsidP="0094680E">
      <w:pPr>
        <w:spacing w:line="273" w:lineRule="auto"/>
        <w:ind w:right="541"/>
        <w:rPr>
          <w:rFonts w:ascii="Arial" w:hAnsi="Arial" w:cs="Arial"/>
          <w:b/>
        </w:rPr>
      </w:pPr>
      <w:r w:rsidRPr="0056136B">
        <w:rPr>
          <w:rFonts w:ascii="Arial" w:hAnsi="Arial" w:cs="Arial"/>
          <w:b/>
        </w:rPr>
        <w:t>6.</w:t>
      </w:r>
      <w:r w:rsidRPr="0056136B">
        <w:rPr>
          <w:rFonts w:ascii="Arial" w:hAnsi="Arial" w:cs="Arial"/>
        </w:rPr>
        <w:tab/>
      </w:r>
      <w:r w:rsidRPr="0056136B">
        <w:rPr>
          <w:rFonts w:ascii="Arial" w:hAnsi="Arial" w:cs="Arial"/>
          <w:b/>
        </w:rPr>
        <w:t>Equipos</w:t>
      </w:r>
    </w:p>
    <w:p w14:paraId="25E6D798" w14:textId="77777777" w:rsidR="0094680E" w:rsidRPr="0056136B" w:rsidRDefault="0094680E" w:rsidP="0094680E">
      <w:pPr>
        <w:spacing w:line="273" w:lineRule="auto"/>
        <w:ind w:right="541"/>
        <w:rPr>
          <w:rFonts w:ascii="Arial" w:hAnsi="Arial" w:cs="Arial"/>
        </w:rPr>
      </w:pPr>
    </w:p>
    <w:p w14:paraId="23E9B3D1" w14:textId="77777777" w:rsidR="0094680E" w:rsidRPr="0056136B" w:rsidRDefault="0094680E" w:rsidP="0094680E">
      <w:pPr>
        <w:spacing w:line="273" w:lineRule="auto"/>
        <w:ind w:right="541"/>
        <w:rPr>
          <w:rFonts w:ascii="Arial" w:hAnsi="Arial" w:cs="Arial"/>
        </w:rPr>
      </w:pPr>
      <w:r w:rsidRPr="0056136B">
        <w:rPr>
          <w:rFonts w:ascii="Arial" w:hAnsi="Arial" w:cs="Arial"/>
        </w:rPr>
        <w:t>Los equipos necesarios para la realización del presente ítem son: excavadora hidráulica convencional y/o anfibia, tractor a orugas con cuchilla frontal (topadora), tractor con trailla, compactadora o cualquier otra combinación de equipos que pueda cumplir con el trabajo solicitado.</w:t>
      </w:r>
    </w:p>
    <w:p w14:paraId="57A42B59" w14:textId="77777777" w:rsidR="0094680E" w:rsidRPr="0056136B" w:rsidRDefault="0094680E" w:rsidP="0094680E">
      <w:pPr>
        <w:spacing w:line="273" w:lineRule="auto"/>
        <w:ind w:right="541"/>
        <w:rPr>
          <w:rFonts w:ascii="Arial" w:hAnsi="Arial" w:cs="Arial"/>
        </w:rPr>
      </w:pPr>
    </w:p>
    <w:p w14:paraId="501FC7AD" w14:textId="77777777" w:rsidR="0094680E" w:rsidRPr="0056136B" w:rsidRDefault="0094680E" w:rsidP="0094680E">
      <w:pPr>
        <w:spacing w:line="273" w:lineRule="auto"/>
        <w:ind w:right="541"/>
        <w:rPr>
          <w:rFonts w:ascii="Arial" w:hAnsi="Arial" w:cs="Arial"/>
        </w:rPr>
      </w:pPr>
      <w:r w:rsidRPr="0056136B">
        <w:rPr>
          <w:rFonts w:ascii="Arial" w:hAnsi="Arial" w:cs="Arial"/>
        </w:rPr>
        <w:t>Todos los equipos a ser utilizados deberán ser previamente puestos a consideración de la Fiscalización de la obra y aprobados por ésta. Cuando los equipos no reúnen las condiciones mínimas, la Fiscalización podrá exigir el retiro y cambio de los mismos.</w:t>
      </w:r>
    </w:p>
    <w:p w14:paraId="6E3C2996" w14:textId="77777777" w:rsidR="0094680E" w:rsidRPr="0056136B" w:rsidRDefault="0094680E" w:rsidP="0094680E">
      <w:pPr>
        <w:spacing w:line="273" w:lineRule="auto"/>
        <w:ind w:right="541"/>
        <w:rPr>
          <w:rFonts w:ascii="Arial" w:hAnsi="Arial" w:cs="Arial"/>
        </w:rPr>
      </w:pPr>
      <w:bookmarkStart w:id="486" w:name="page27"/>
      <w:bookmarkEnd w:id="486"/>
    </w:p>
    <w:p w14:paraId="1514555B" w14:textId="77777777" w:rsidR="0094680E" w:rsidRPr="0056136B" w:rsidRDefault="0094680E" w:rsidP="0094680E">
      <w:pPr>
        <w:spacing w:line="273" w:lineRule="auto"/>
        <w:ind w:right="541"/>
        <w:rPr>
          <w:rFonts w:ascii="Arial" w:hAnsi="Arial" w:cs="Arial"/>
          <w:b/>
        </w:rPr>
      </w:pPr>
      <w:r w:rsidRPr="0056136B">
        <w:rPr>
          <w:rFonts w:ascii="Arial" w:hAnsi="Arial" w:cs="Arial"/>
          <w:b/>
        </w:rPr>
        <w:t>7.</w:t>
      </w:r>
      <w:r w:rsidRPr="0056136B">
        <w:rPr>
          <w:rFonts w:ascii="Arial" w:hAnsi="Arial" w:cs="Arial"/>
        </w:rPr>
        <w:tab/>
      </w:r>
      <w:r w:rsidRPr="0056136B">
        <w:rPr>
          <w:rFonts w:ascii="Arial" w:hAnsi="Arial" w:cs="Arial"/>
          <w:b/>
        </w:rPr>
        <w:t>Método de Medición:</w:t>
      </w:r>
    </w:p>
    <w:p w14:paraId="481B5342" w14:textId="77777777" w:rsidR="0094680E" w:rsidRPr="0056136B" w:rsidRDefault="0094680E" w:rsidP="0094680E">
      <w:pPr>
        <w:spacing w:line="273" w:lineRule="auto"/>
        <w:ind w:right="541"/>
        <w:rPr>
          <w:rFonts w:ascii="Arial" w:hAnsi="Arial" w:cs="Arial"/>
        </w:rPr>
      </w:pPr>
    </w:p>
    <w:p w14:paraId="5B55E497" w14:textId="77777777" w:rsidR="0094680E" w:rsidRPr="0056136B" w:rsidRDefault="0094680E" w:rsidP="0094680E">
      <w:pPr>
        <w:spacing w:line="273" w:lineRule="auto"/>
        <w:ind w:right="541"/>
        <w:rPr>
          <w:rFonts w:ascii="Arial" w:hAnsi="Arial" w:cs="Arial"/>
        </w:rPr>
      </w:pPr>
      <w:r w:rsidRPr="0056136B">
        <w:rPr>
          <w:rFonts w:ascii="Arial" w:hAnsi="Arial" w:cs="Arial"/>
        </w:rPr>
        <w:t>El volumen a ser pagado será el número de metros cúbicos, computado por el método del promedio de las áreas geométricas extremas entre el perfil final y el perfil previo.</w:t>
      </w:r>
    </w:p>
    <w:p w14:paraId="092F57FD" w14:textId="77777777" w:rsidR="0094680E" w:rsidRPr="0056136B" w:rsidRDefault="0094680E" w:rsidP="0094680E">
      <w:pPr>
        <w:spacing w:line="273" w:lineRule="auto"/>
        <w:ind w:right="541"/>
        <w:rPr>
          <w:rFonts w:ascii="Arial" w:hAnsi="Arial" w:cs="Arial"/>
        </w:rPr>
      </w:pPr>
    </w:p>
    <w:p w14:paraId="784F444C" w14:textId="77777777" w:rsidR="0094680E" w:rsidRPr="0056136B" w:rsidRDefault="0094680E" w:rsidP="0094680E">
      <w:pPr>
        <w:spacing w:line="273" w:lineRule="auto"/>
        <w:ind w:right="541"/>
        <w:rPr>
          <w:rFonts w:ascii="Arial" w:hAnsi="Arial" w:cs="Arial"/>
        </w:rPr>
      </w:pPr>
      <w:r w:rsidRPr="0056136B">
        <w:rPr>
          <w:rFonts w:ascii="Arial" w:hAnsi="Arial" w:cs="Arial"/>
        </w:rPr>
        <w:t>La medición de los trabajos por el cual será pagado este ítem será por metros cúbicos movidos computados por la diferencia entre el volumen anterior a los trabajos, determinado por el “relevamiento previo”, y el volumen determinado por el relevamiento planialtimétrico al final de los trabajos y aprobados por la Fiscalización de la Obra.</w:t>
      </w:r>
    </w:p>
    <w:p w14:paraId="13FC0B14" w14:textId="77777777" w:rsidR="0094680E" w:rsidRPr="0056136B" w:rsidRDefault="0094680E" w:rsidP="0094680E">
      <w:pPr>
        <w:spacing w:line="273" w:lineRule="auto"/>
        <w:ind w:right="541"/>
        <w:rPr>
          <w:rFonts w:ascii="Arial" w:hAnsi="Arial" w:cs="Arial"/>
        </w:rPr>
      </w:pPr>
    </w:p>
    <w:p w14:paraId="4741AE4B" w14:textId="77777777" w:rsidR="0094680E" w:rsidRPr="0056136B" w:rsidRDefault="0094680E" w:rsidP="0094680E">
      <w:pPr>
        <w:spacing w:line="273" w:lineRule="auto"/>
        <w:ind w:right="541"/>
        <w:rPr>
          <w:rFonts w:ascii="Arial" w:hAnsi="Arial" w:cs="Arial"/>
        </w:rPr>
      </w:pPr>
      <w:r w:rsidRPr="0056136B">
        <w:rPr>
          <w:rFonts w:ascii="Arial" w:hAnsi="Arial" w:cs="Arial"/>
        </w:rPr>
        <w:t>Los perfiles transversales previos, serán realizados a una distancia de 50 m. entre ellos, los mismos serán repetidos al final de la excavación para obtener el perfil final.</w:t>
      </w:r>
    </w:p>
    <w:p w14:paraId="3DC85DA5" w14:textId="77777777" w:rsidR="0094680E" w:rsidRPr="0056136B" w:rsidRDefault="0094680E" w:rsidP="0094680E">
      <w:pPr>
        <w:spacing w:line="273" w:lineRule="auto"/>
        <w:ind w:right="541"/>
        <w:rPr>
          <w:rFonts w:ascii="Arial" w:hAnsi="Arial" w:cs="Arial"/>
        </w:rPr>
      </w:pPr>
    </w:p>
    <w:p w14:paraId="4ABD5A15" w14:textId="77777777" w:rsidR="0094680E" w:rsidRPr="0056136B" w:rsidRDefault="0094680E" w:rsidP="0094680E">
      <w:pPr>
        <w:spacing w:line="273" w:lineRule="auto"/>
        <w:ind w:right="541"/>
        <w:rPr>
          <w:rFonts w:ascii="Arial" w:hAnsi="Arial" w:cs="Arial"/>
        </w:rPr>
      </w:pPr>
      <w:r w:rsidRPr="0056136B">
        <w:rPr>
          <w:rFonts w:ascii="Arial" w:hAnsi="Arial" w:cs="Arial"/>
        </w:rPr>
        <w:t>Las áreas geométricas son las calculadas de secciones transversales tomadas a partir de las dimensiones y cotas del terreno que fueron medidas por el Contratista, con acompañamiento de la Fiscalización, en ocasión del relevamiento antes del inicio de los trabajos, las cuales serán consideradas como “relevamiento previo”, y las correspondientes secciones medidas al final de los trabajos que serán considerados como perfil final.</w:t>
      </w:r>
    </w:p>
    <w:p w14:paraId="5D35BAFB" w14:textId="77777777" w:rsidR="0094680E" w:rsidRPr="0056136B" w:rsidRDefault="0094680E" w:rsidP="0094680E">
      <w:pPr>
        <w:spacing w:line="273" w:lineRule="auto"/>
        <w:ind w:right="541"/>
        <w:rPr>
          <w:rFonts w:ascii="Arial" w:hAnsi="Arial" w:cs="Arial"/>
        </w:rPr>
      </w:pPr>
    </w:p>
    <w:p w14:paraId="715329D7" w14:textId="77777777" w:rsidR="0094680E" w:rsidRPr="0056136B" w:rsidRDefault="0094680E" w:rsidP="0094680E">
      <w:pPr>
        <w:spacing w:line="273" w:lineRule="auto"/>
        <w:ind w:right="541"/>
        <w:rPr>
          <w:rFonts w:ascii="Arial" w:hAnsi="Arial" w:cs="Arial"/>
        </w:rPr>
      </w:pPr>
      <w:r w:rsidRPr="0056136B">
        <w:rPr>
          <w:rFonts w:ascii="Arial" w:hAnsi="Arial" w:cs="Arial"/>
        </w:rPr>
        <w:t xml:space="preserve">La Firma Fiscalizadora de la Obra, designada por el MOPC, podrá decidir, o el </w:t>
      </w:r>
      <w:r w:rsidRPr="0056136B">
        <w:rPr>
          <w:rFonts w:ascii="Arial" w:hAnsi="Arial" w:cs="Arial"/>
        </w:rPr>
        <w:lastRenderedPageBreak/>
        <w:t>Contratista podrá solicitar, una revisión de los cálculos en que se basen las mediciones, mediante notificación escrita a la otra parte, cuando se comprueba la existencia de errores en el “relevamiento previo”, o en los cálculos originales relativos a un área cualquiera determinada que causen o acusen una diferencia entre el cálculo revisado y el cálculo original.</w:t>
      </w:r>
    </w:p>
    <w:p w14:paraId="1E790436" w14:textId="77777777" w:rsidR="0094680E" w:rsidRPr="0056136B" w:rsidRDefault="0094680E" w:rsidP="0094680E">
      <w:pPr>
        <w:spacing w:line="273" w:lineRule="auto"/>
        <w:ind w:right="541"/>
        <w:rPr>
          <w:rFonts w:ascii="Arial" w:hAnsi="Arial" w:cs="Arial"/>
        </w:rPr>
      </w:pPr>
    </w:p>
    <w:p w14:paraId="23A33CB3" w14:textId="77777777" w:rsidR="0094680E" w:rsidRPr="0056136B" w:rsidRDefault="0094680E" w:rsidP="0094680E">
      <w:pPr>
        <w:spacing w:line="273" w:lineRule="auto"/>
        <w:ind w:right="541"/>
        <w:rPr>
          <w:rFonts w:ascii="Arial" w:hAnsi="Arial" w:cs="Arial"/>
          <w:b/>
        </w:rPr>
      </w:pPr>
      <w:r w:rsidRPr="0056136B">
        <w:rPr>
          <w:rFonts w:ascii="Arial" w:hAnsi="Arial" w:cs="Arial"/>
          <w:b/>
        </w:rPr>
        <w:t>8.</w:t>
      </w:r>
      <w:r w:rsidRPr="0056136B">
        <w:rPr>
          <w:rFonts w:ascii="Arial" w:hAnsi="Arial" w:cs="Arial"/>
        </w:rPr>
        <w:tab/>
      </w:r>
      <w:r w:rsidRPr="0056136B">
        <w:rPr>
          <w:rFonts w:ascii="Arial" w:hAnsi="Arial" w:cs="Arial"/>
          <w:b/>
        </w:rPr>
        <w:t>Forma de Pago</w:t>
      </w:r>
    </w:p>
    <w:p w14:paraId="485C5187" w14:textId="77777777" w:rsidR="0094680E" w:rsidRPr="0056136B" w:rsidRDefault="0094680E" w:rsidP="0094680E">
      <w:pPr>
        <w:spacing w:line="273" w:lineRule="auto"/>
        <w:ind w:right="541"/>
        <w:rPr>
          <w:rFonts w:ascii="Arial" w:hAnsi="Arial" w:cs="Arial"/>
        </w:rPr>
      </w:pPr>
    </w:p>
    <w:p w14:paraId="18B09238" w14:textId="77777777" w:rsidR="0094680E" w:rsidRPr="0056136B" w:rsidRDefault="0094680E" w:rsidP="0094680E">
      <w:pPr>
        <w:spacing w:line="273" w:lineRule="auto"/>
        <w:ind w:right="541"/>
        <w:rPr>
          <w:rFonts w:ascii="Arial" w:hAnsi="Arial" w:cs="Arial"/>
        </w:rPr>
      </w:pPr>
      <w:r w:rsidRPr="0056136B">
        <w:rPr>
          <w:rFonts w:ascii="Arial" w:hAnsi="Arial" w:cs="Arial"/>
        </w:rPr>
        <w:t xml:space="preserve">Las cantidades determinadas conforme al método de medición descrito más arriba serán pagadas a los precios unitarios contenidos bajo el </w:t>
      </w:r>
      <w:r w:rsidRPr="0056136B">
        <w:rPr>
          <w:rFonts w:ascii="Arial" w:hAnsi="Arial" w:cs="Arial"/>
          <w:b/>
        </w:rPr>
        <w:t>Ítem 3.2</w:t>
      </w:r>
      <w:r w:rsidRPr="0056136B">
        <w:rPr>
          <w:rFonts w:ascii="Arial" w:hAnsi="Arial" w:cs="Arial"/>
        </w:rPr>
        <w:t xml:space="preserve"> “</w:t>
      </w:r>
      <w:r w:rsidRPr="0056136B">
        <w:rPr>
          <w:rFonts w:ascii="Arial" w:hAnsi="Arial" w:cs="Arial"/>
          <w:b/>
        </w:rPr>
        <w:t xml:space="preserve">Construcción de terraplén y protección de comunidades”, </w:t>
      </w:r>
      <w:r w:rsidRPr="0056136B">
        <w:rPr>
          <w:rFonts w:ascii="Arial" w:hAnsi="Arial" w:cs="Arial"/>
        </w:rPr>
        <w:t>Estos precios y pagos constituirán compensación</w:t>
      </w:r>
      <w:r w:rsidRPr="0056136B">
        <w:rPr>
          <w:rFonts w:ascii="Arial" w:hAnsi="Arial" w:cs="Arial"/>
          <w:b/>
        </w:rPr>
        <w:t xml:space="preserve"> </w:t>
      </w:r>
      <w:r w:rsidRPr="0056136B">
        <w:rPr>
          <w:rFonts w:ascii="Arial" w:hAnsi="Arial" w:cs="Arial"/>
        </w:rPr>
        <w:t>completa por el suministro, de toda la planta de trabajo, mano de obra, equipos, transporte, vigilancia e imprevistos y todos aquellos trabajos inherentes para dar por completado el ítem.</w:t>
      </w:r>
    </w:p>
    <w:p w14:paraId="48E63095" w14:textId="77777777" w:rsidR="0094680E" w:rsidRPr="0056136B" w:rsidRDefault="0094680E" w:rsidP="0094680E">
      <w:pPr>
        <w:spacing w:line="273" w:lineRule="auto"/>
        <w:ind w:right="541"/>
        <w:rPr>
          <w:rFonts w:ascii="Arial" w:hAnsi="Arial" w:cs="Arial"/>
        </w:rPr>
      </w:pPr>
    </w:p>
    <w:p w14:paraId="41E28D7C" w14:textId="77777777" w:rsidR="0094680E" w:rsidRPr="0056136B" w:rsidRDefault="0094680E" w:rsidP="00FF6A6A">
      <w:pPr>
        <w:widowControl/>
        <w:numPr>
          <w:ilvl w:val="0"/>
          <w:numId w:val="3"/>
        </w:numPr>
        <w:adjustRightInd/>
        <w:spacing w:line="273" w:lineRule="auto"/>
        <w:ind w:left="360" w:right="541"/>
        <w:textAlignment w:val="auto"/>
        <w:rPr>
          <w:rFonts w:ascii="Arial" w:hAnsi="Arial" w:cs="Arial"/>
        </w:rPr>
      </w:pPr>
      <w:r w:rsidRPr="0056136B">
        <w:rPr>
          <w:rFonts w:ascii="Arial" w:hAnsi="Arial" w:cs="Arial"/>
          <w:b/>
        </w:rPr>
        <w:t>Construcción de Tajamares</w:t>
      </w:r>
      <w:r w:rsidRPr="0056136B">
        <w:rPr>
          <w:rFonts w:ascii="Arial" w:hAnsi="Arial" w:cs="Arial"/>
        </w:rPr>
        <w:t xml:space="preserve"> en áreas prioritarias identificadas por la firma fiscalizadora (hasta 05 Tajamares de 6000 a 10.000M3- ver Plano Tipo), consiste en la construcción de Tajamares para reserva de agua en épocas de crecidas y paliar problemas de déficit de agua en épocas de estiaje, estos tajamares serán ubicados en lugares estratégicos definidos por la fiscalización y previo consentimiento de la comunidad afectada.</w:t>
      </w:r>
    </w:p>
    <w:p w14:paraId="5ADBEFBA" w14:textId="77777777" w:rsidR="0064215E" w:rsidRDefault="0064215E" w:rsidP="0094680E">
      <w:pPr>
        <w:spacing w:line="273" w:lineRule="auto"/>
        <w:ind w:right="541"/>
        <w:rPr>
          <w:rFonts w:ascii="Arial" w:hAnsi="Arial" w:cs="Arial"/>
          <w:b/>
        </w:rPr>
      </w:pPr>
    </w:p>
    <w:p w14:paraId="2B5AA138" w14:textId="6E374EEE" w:rsidR="0094680E" w:rsidRPr="0056136B" w:rsidRDefault="0094680E" w:rsidP="0094680E">
      <w:pPr>
        <w:spacing w:line="273" w:lineRule="auto"/>
        <w:ind w:right="541"/>
        <w:rPr>
          <w:rFonts w:ascii="Arial" w:hAnsi="Arial" w:cs="Arial"/>
          <w:b/>
        </w:rPr>
      </w:pPr>
      <w:r w:rsidRPr="0056136B">
        <w:rPr>
          <w:rFonts w:ascii="Arial" w:hAnsi="Arial" w:cs="Arial"/>
          <w:b/>
        </w:rPr>
        <w:t>Objetivo</w:t>
      </w:r>
    </w:p>
    <w:p w14:paraId="75D5D254" w14:textId="77777777" w:rsidR="0064215E" w:rsidRDefault="0064215E" w:rsidP="0094680E">
      <w:pPr>
        <w:spacing w:line="273" w:lineRule="auto"/>
        <w:ind w:right="541"/>
        <w:rPr>
          <w:rFonts w:ascii="Arial" w:hAnsi="Arial" w:cs="Arial"/>
          <w:b/>
          <w:bCs/>
          <w:lang w:val="es-ES"/>
        </w:rPr>
      </w:pPr>
    </w:p>
    <w:p w14:paraId="4EE7ACA5" w14:textId="3B16D428" w:rsidR="0094680E" w:rsidRPr="0056136B" w:rsidRDefault="0094680E" w:rsidP="0094680E">
      <w:pPr>
        <w:spacing w:line="273" w:lineRule="auto"/>
        <w:ind w:right="541"/>
        <w:rPr>
          <w:rFonts w:ascii="Arial" w:hAnsi="Arial" w:cs="Arial"/>
          <w:lang w:val="es-ES"/>
        </w:rPr>
      </w:pPr>
      <w:r w:rsidRPr="0056136B">
        <w:rPr>
          <w:rFonts w:ascii="Arial" w:hAnsi="Arial" w:cs="Arial"/>
          <w:b/>
          <w:bCs/>
          <w:lang w:val="es-ES"/>
        </w:rPr>
        <w:t>Tajamar:</w:t>
      </w:r>
      <w:r w:rsidRPr="0056136B">
        <w:rPr>
          <w:rFonts w:ascii="Arial" w:hAnsi="Arial" w:cs="Arial"/>
          <w:bCs/>
          <w:lang w:val="es-ES"/>
        </w:rPr>
        <w:t xml:space="preserve"> es el lugar donde se depositará el agua captada. </w:t>
      </w:r>
      <w:r w:rsidRPr="0056136B">
        <w:rPr>
          <w:rFonts w:ascii="Arial" w:hAnsi="Arial" w:cs="Arial"/>
          <w:lang w:val="es-ES"/>
        </w:rPr>
        <w:t>Este depósito será construido, excavando en el lugar a ser indicado por la Fiscalización, cuya condición fundamental es la impermeabilidad de las paredes laterales y el fondo.</w:t>
      </w:r>
    </w:p>
    <w:p w14:paraId="778AF728" w14:textId="77777777" w:rsidR="00D76146" w:rsidRDefault="00D76146" w:rsidP="0094680E">
      <w:pPr>
        <w:spacing w:line="273" w:lineRule="auto"/>
        <w:ind w:right="541"/>
        <w:rPr>
          <w:ins w:id="487" w:author="Jorge Agustin Fernandez Pereira" w:date="2017-06-13T12:56:00Z"/>
          <w:rFonts w:ascii="Arial" w:hAnsi="Arial" w:cs="Arial"/>
          <w:b/>
        </w:rPr>
      </w:pPr>
    </w:p>
    <w:p w14:paraId="28D724D6" w14:textId="48D6E7E4" w:rsidR="0094680E" w:rsidRPr="0056136B" w:rsidRDefault="0094680E" w:rsidP="0094680E">
      <w:pPr>
        <w:spacing w:line="273" w:lineRule="auto"/>
        <w:ind w:right="541"/>
        <w:rPr>
          <w:rFonts w:ascii="Arial" w:hAnsi="Arial" w:cs="Arial"/>
          <w:b/>
        </w:rPr>
      </w:pPr>
      <w:r w:rsidRPr="0056136B">
        <w:rPr>
          <w:rFonts w:ascii="Arial" w:hAnsi="Arial" w:cs="Arial"/>
          <w:b/>
        </w:rPr>
        <w:t>Descripción de las Obras</w:t>
      </w:r>
    </w:p>
    <w:p w14:paraId="60ACF8FC" w14:textId="77777777" w:rsidR="0094680E" w:rsidRPr="0056136B" w:rsidRDefault="0094680E" w:rsidP="0094680E">
      <w:pPr>
        <w:spacing w:line="273" w:lineRule="auto"/>
        <w:ind w:right="541"/>
        <w:rPr>
          <w:rFonts w:ascii="Arial" w:hAnsi="Arial" w:cs="Arial"/>
          <w:b/>
          <w:lang w:val="es-ES"/>
        </w:rPr>
      </w:pPr>
      <w:r w:rsidRPr="0056136B">
        <w:rPr>
          <w:rFonts w:ascii="Arial" w:hAnsi="Arial" w:cs="Arial"/>
          <w:lang w:val="es-ES"/>
        </w:rPr>
        <w:t>Deberá asegurarse que en el perfil final de la excavación del tajamar, el tipo de suelo de las paredes y el fondo tengan espesor mínimo de 0,60 con índice plástico IP&gt;7</w:t>
      </w:r>
      <w:r w:rsidRPr="0056136B">
        <w:rPr>
          <w:rFonts w:ascii="Arial" w:hAnsi="Arial" w:cs="Arial"/>
          <w:b/>
          <w:lang w:val="es-ES"/>
        </w:rPr>
        <w:t>.</w:t>
      </w:r>
    </w:p>
    <w:p w14:paraId="66D8D42E" w14:textId="77777777" w:rsidR="0094680E" w:rsidRPr="0056136B" w:rsidRDefault="0094680E" w:rsidP="0094680E">
      <w:pPr>
        <w:spacing w:line="273" w:lineRule="auto"/>
        <w:ind w:right="541"/>
        <w:rPr>
          <w:rFonts w:ascii="Arial" w:hAnsi="Arial" w:cs="Arial"/>
          <w:lang w:val="es-ES"/>
        </w:rPr>
      </w:pPr>
      <w:r w:rsidRPr="0056136B">
        <w:rPr>
          <w:rFonts w:ascii="Arial" w:hAnsi="Arial" w:cs="Arial"/>
          <w:lang w:val="es-ES"/>
        </w:rPr>
        <w:t>Conforme avance la excavación, se deberá estudiar las características del suelo existente en el talud conformado, y si el mismo tuviera un IP&lt;7, deberá excavarse un sobreancho de 0,60 para posteriormente rellenarlo con el material adecuado (IP&gt;7). El grado de compactación de este material de relleno deberá ser del 90% de su densidad máxima (AASHTO T-99).</w:t>
      </w:r>
    </w:p>
    <w:p w14:paraId="2750D37C" w14:textId="77777777" w:rsidR="0094680E" w:rsidRPr="0056136B" w:rsidRDefault="0094680E" w:rsidP="0094680E">
      <w:pPr>
        <w:spacing w:line="273" w:lineRule="auto"/>
        <w:ind w:right="541"/>
        <w:rPr>
          <w:rFonts w:ascii="Arial" w:hAnsi="Arial" w:cs="Arial"/>
          <w:lang w:val="es-ES"/>
        </w:rPr>
      </w:pPr>
      <w:r w:rsidRPr="0056136B">
        <w:rPr>
          <w:rFonts w:ascii="Arial" w:hAnsi="Arial" w:cs="Arial"/>
          <w:lang w:val="es-ES"/>
        </w:rPr>
        <w:t>Debido a que el área de captación, luego de extraído el suelo vegetal, podría no tener una pendiente general uniforme hacia el punto donde se ubica la obra de entrada al tajamar, será necesario conducir el agua captada en toda la superficie, hacia ese punto. Con el objeto de facilitar la conducción del agua captada, y conducirla hacia la estructura de entrada al tajamar, en el área de captación se excavarán canales de 2,50 m de ancho por 0,30 m de profundidad, como máximo; excepcionalmente podrán aumentarse los anchos, en caso de que la velocidad de escurrimiento en el canal sea mayor que 0,5 m/s, y no pueda reducirse su pendiente.</w:t>
      </w:r>
    </w:p>
    <w:p w14:paraId="62CE0FAA" w14:textId="77777777" w:rsidR="0094680E" w:rsidRPr="0056136B" w:rsidRDefault="0094680E" w:rsidP="0094680E">
      <w:pPr>
        <w:spacing w:line="273" w:lineRule="auto"/>
        <w:ind w:right="541"/>
        <w:rPr>
          <w:rFonts w:ascii="Arial" w:hAnsi="Arial" w:cs="Arial"/>
          <w:lang w:val="es-ES"/>
        </w:rPr>
      </w:pPr>
      <w:r w:rsidRPr="0056136B">
        <w:rPr>
          <w:rFonts w:ascii="Arial" w:hAnsi="Arial" w:cs="Arial"/>
          <w:lang w:val="es-ES"/>
        </w:rPr>
        <w:t>La fiscalización, conforme a los resultados de la nivelación del terreno, indicará la ubicación de los canales necesarios para cumplir con el objetivo de evacuar rápidamente el agua captada hacia la estructura de entrada.</w:t>
      </w:r>
    </w:p>
    <w:p w14:paraId="163BE1E0" w14:textId="77777777" w:rsidR="0094680E" w:rsidRPr="0056136B" w:rsidRDefault="0094680E" w:rsidP="0094680E">
      <w:pPr>
        <w:spacing w:line="273" w:lineRule="auto"/>
        <w:ind w:right="541"/>
        <w:rPr>
          <w:rFonts w:ascii="Arial" w:hAnsi="Arial" w:cs="Arial"/>
          <w:lang w:val="es-ES"/>
        </w:rPr>
      </w:pPr>
    </w:p>
    <w:p w14:paraId="1254FE2F" w14:textId="77777777" w:rsidR="0094680E" w:rsidRPr="0056136B" w:rsidRDefault="0094680E" w:rsidP="0094680E">
      <w:pPr>
        <w:spacing w:line="273" w:lineRule="auto"/>
        <w:ind w:right="541"/>
        <w:rPr>
          <w:rFonts w:ascii="Arial" w:hAnsi="Arial" w:cs="Arial"/>
          <w:b/>
          <w:lang w:val="es-ES"/>
        </w:rPr>
      </w:pPr>
      <w:r w:rsidRPr="0056136B">
        <w:rPr>
          <w:rFonts w:ascii="Arial" w:hAnsi="Arial" w:cs="Arial"/>
          <w:b/>
          <w:lang w:val="es-ES"/>
        </w:rPr>
        <w:t>Medición:</w:t>
      </w:r>
    </w:p>
    <w:p w14:paraId="61A80034" w14:textId="77777777" w:rsidR="0094680E" w:rsidRPr="0056136B" w:rsidRDefault="0094680E" w:rsidP="0094680E">
      <w:pPr>
        <w:spacing w:line="273" w:lineRule="auto"/>
        <w:ind w:right="541"/>
        <w:rPr>
          <w:rFonts w:ascii="Arial" w:hAnsi="Arial" w:cs="Arial"/>
        </w:rPr>
      </w:pPr>
      <w:r w:rsidRPr="0056136B">
        <w:rPr>
          <w:rFonts w:ascii="Arial" w:hAnsi="Arial" w:cs="Arial"/>
        </w:rPr>
        <w:t xml:space="preserve">El volumen a ser pagado será el número de metros cúbicos, computado por el </w:t>
      </w:r>
      <w:r w:rsidRPr="0056136B">
        <w:rPr>
          <w:rFonts w:ascii="Arial" w:hAnsi="Arial" w:cs="Arial"/>
        </w:rPr>
        <w:lastRenderedPageBreak/>
        <w:t>método del promedio de las áreas geométricas extremas entre el perfil final y el perfil previo.</w:t>
      </w:r>
    </w:p>
    <w:p w14:paraId="051CAE66" w14:textId="77777777" w:rsidR="0094680E" w:rsidRPr="0056136B" w:rsidRDefault="0094680E" w:rsidP="0094680E">
      <w:pPr>
        <w:spacing w:line="273" w:lineRule="auto"/>
        <w:ind w:right="541"/>
        <w:rPr>
          <w:rFonts w:ascii="Arial" w:hAnsi="Arial" w:cs="Arial"/>
          <w:lang w:val="es-ES"/>
        </w:rPr>
      </w:pPr>
      <w:r w:rsidRPr="0056136B">
        <w:rPr>
          <w:rFonts w:ascii="Arial" w:hAnsi="Arial" w:cs="Arial"/>
        </w:rPr>
        <w:t>La medición de los trabajos por el cual será pagado este ítem será por metros cúbicos movidos computados por la diferencia entre el volumen anterior a los trabajos, determinado por el “relevamiento previo”, y el volumen determinado por el relevamiento planialtimétrico al final de los trabajos y aprobados por la Fiscalización de la Obra</w:t>
      </w:r>
    </w:p>
    <w:p w14:paraId="385B3AEC" w14:textId="77777777" w:rsidR="0094680E" w:rsidRPr="0056136B" w:rsidRDefault="0094680E" w:rsidP="0094680E">
      <w:pPr>
        <w:spacing w:line="273" w:lineRule="auto"/>
        <w:ind w:right="541"/>
        <w:rPr>
          <w:rFonts w:ascii="Arial" w:hAnsi="Arial" w:cs="Arial"/>
          <w:lang w:val="es-ES"/>
        </w:rPr>
      </w:pPr>
    </w:p>
    <w:p w14:paraId="1EF04E99" w14:textId="77777777" w:rsidR="0094680E" w:rsidRPr="0056136B" w:rsidRDefault="0094680E" w:rsidP="0094680E">
      <w:pPr>
        <w:spacing w:line="273" w:lineRule="auto"/>
        <w:ind w:right="541"/>
        <w:rPr>
          <w:rFonts w:ascii="Arial" w:hAnsi="Arial" w:cs="Arial"/>
          <w:b/>
        </w:rPr>
      </w:pPr>
      <w:r w:rsidRPr="0056136B">
        <w:rPr>
          <w:rFonts w:ascii="Arial" w:hAnsi="Arial" w:cs="Arial"/>
          <w:b/>
        </w:rPr>
        <w:t>Forma de Pago:</w:t>
      </w:r>
    </w:p>
    <w:p w14:paraId="0403F56A" w14:textId="77777777" w:rsidR="0094680E" w:rsidRPr="0056136B" w:rsidRDefault="0094680E" w:rsidP="0094680E">
      <w:pPr>
        <w:spacing w:line="273" w:lineRule="auto"/>
        <w:ind w:right="541"/>
        <w:rPr>
          <w:rFonts w:ascii="Arial" w:hAnsi="Arial" w:cs="Arial"/>
        </w:rPr>
      </w:pPr>
      <w:r w:rsidRPr="0056136B">
        <w:rPr>
          <w:rFonts w:ascii="Arial" w:hAnsi="Arial" w:cs="Arial"/>
        </w:rPr>
        <w:t>Las cantidades determinadas conforme al método de medición descrito más arriba serán pagadas a los precios unitarios contenidos bajo el</w:t>
      </w:r>
      <w:r w:rsidRPr="0056136B">
        <w:rPr>
          <w:rFonts w:ascii="Arial" w:hAnsi="Arial" w:cs="Arial"/>
          <w:b/>
        </w:rPr>
        <w:t xml:space="preserve"> Ítem 3.3 “Construcción de Tajamares</w:t>
      </w:r>
      <w:r w:rsidRPr="0056136B">
        <w:rPr>
          <w:rFonts w:ascii="Arial" w:hAnsi="Arial" w:cs="Arial"/>
        </w:rPr>
        <w:t>” como medida de contingencia para comunidades identificadas, Estos precios y pagos constituirán compensación completa por el suministro, de toda la planta de trabajo, mano de obra, equipos, transporte, vigilancia e imprevistos y todos aquellos trabajos inherentes para dar por completado el ítem</w:t>
      </w:r>
    </w:p>
    <w:p w14:paraId="26EA8EF8" w14:textId="77777777" w:rsidR="0094680E" w:rsidRPr="0056136B" w:rsidRDefault="0094680E" w:rsidP="0094680E">
      <w:pPr>
        <w:spacing w:line="273" w:lineRule="auto"/>
        <w:ind w:right="541"/>
        <w:rPr>
          <w:rFonts w:ascii="Arial" w:hAnsi="Arial" w:cs="Arial"/>
        </w:rPr>
      </w:pPr>
    </w:p>
    <w:p w14:paraId="0F7B810F" w14:textId="77777777" w:rsidR="0094680E" w:rsidRPr="0056136B" w:rsidRDefault="0094680E" w:rsidP="0094680E">
      <w:pPr>
        <w:spacing w:line="273" w:lineRule="auto"/>
        <w:ind w:right="541"/>
        <w:rPr>
          <w:rFonts w:ascii="Arial" w:hAnsi="Arial" w:cs="Arial"/>
        </w:rPr>
      </w:pPr>
      <w:r w:rsidRPr="0056136B">
        <w:rPr>
          <w:rFonts w:ascii="Arial" w:hAnsi="Arial" w:cs="Arial"/>
        </w:rPr>
        <w:t>4.</w:t>
      </w:r>
      <w:r w:rsidRPr="0056136B">
        <w:rPr>
          <w:rFonts w:ascii="Arial" w:hAnsi="Arial" w:cs="Arial"/>
        </w:rPr>
        <w:tab/>
      </w:r>
      <w:r w:rsidRPr="0056136B">
        <w:rPr>
          <w:rFonts w:ascii="Arial" w:hAnsi="Arial" w:cs="Arial"/>
          <w:b/>
        </w:rPr>
        <w:t>Construcción e Instalación de Sistemas de Pozos profundos</w:t>
      </w:r>
      <w:r w:rsidRPr="0056136B">
        <w:rPr>
          <w:rFonts w:ascii="Arial" w:hAnsi="Arial" w:cs="Arial"/>
        </w:rPr>
        <w:t>, para abastecer a comunidades prioritarias, a ser identificadas por la Firma Fiscalizadora, para épocas de sequía. En</w:t>
      </w:r>
      <w:r w:rsidRPr="0056136B">
        <w:rPr>
          <w:rFonts w:ascii="Arial" w:hAnsi="Arial" w:cs="Arial"/>
          <w:lang w:val="es-ES_tradnl"/>
        </w:rPr>
        <w:t xml:space="preserve"> la construcción de un pozo para la captación de agua subterránea, se vuelven indispensables los siguientes elementos:</w:t>
      </w:r>
    </w:p>
    <w:p w14:paraId="1012E26F" w14:textId="77777777" w:rsidR="0094680E" w:rsidRPr="0056136B" w:rsidRDefault="0094680E" w:rsidP="0094680E">
      <w:pPr>
        <w:spacing w:line="273" w:lineRule="auto"/>
        <w:ind w:right="541"/>
        <w:rPr>
          <w:rFonts w:ascii="Arial" w:hAnsi="Arial" w:cs="Arial"/>
          <w:lang w:val="es-ES_tradnl"/>
        </w:rPr>
      </w:pPr>
    </w:p>
    <w:p w14:paraId="3F8588D4"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Ubicación: a ser definido por la fiscalización, optimizando zonas de explotación del Acuífero Yrenda, entregara al constructor: coordenadas UTM o geográficas, programa constructivo del pozo, método de perforación, perfil litoestratigráfico, especificaciones de los materiales a ser utilizados, y conocimiento de las características hidrogeológicas de la zona de perforación.</w:t>
      </w:r>
    </w:p>
    <w:p w14:paraId="00DEF1F4" w14:textId="77777777" w:rsidR="0094680E" w:rsidRPr="0056136B" w:rsidRDefault="0094680E" w:rsidP="0094680E">
      <w:pPr>
        <w:spacing w:line="273" w:lineRule="auto"/>
        <w:ind w:right="541"/>
        <w:rPr>
          <w:rFonts w:ascii="Arial" w:hAnsi="Arial" w:cs="Arial"/>
          <w:lang w:val="es-ES"/>
        </w:rPr>
      </w:pPr>
      <w:r w:rsidRPr="0056136B">
        <w:rPr>
          <w:rFonts w:ascii="Arial" w:hAnsi="Arial" w:cs="Arial"/>
          <w:lang w:val="es-ES"/>
        </w:rPr>
        <w:t>Cabe resaltar que en la zona del Dpto. de Boquerón se tiene el Acuífero Yrenda, que se recarga en Bolivia y se descarga en el territorio paraguayo. El contratista deberá incluir en su oferta la prestación de:</w:t>
      </w:r>
    </w:p>
    <w:p w14:paraId="03F4D551"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Equipamiento de perforación</w:t>
      </w:r>
    </w:p>
    <w:p w14:paraId="62A83654"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Herramientas de perforación.</w:t>
      </w:r>
    </w:p>
    <w:p w14:paraId="6A3918CD"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Herramientas auxiliares.</w:t>
      </w:r>
    </w:p>
    <w:p w14:paraId="2B795AB9"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Equipamientos auxiliares.</w:t>
      </w:r>
    </w:p>
    <w:p w14:paraId="699A3469"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Equipos de medición de Calidad y Cantidad</w:t>
      </w:r>
    </w:p>
    <w:p w14:paraId="5BD98BBD" w14:textId="7777777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Responsable técnico habilitado en la SEAM.</w:t>
      </w:r>
    </w:p>
    <w:p w14:paraId="43D2CB92" w14:textId="7D0B6AE7" w:rsidR="0094680E" w:rsidRPr="0056136B" w:rsidRDefault="0094680E" w:rsidP="00324438">
      <w:pPr>
        <w:widowControl/>
        <w:numPr>
          <w:ilvl w:val="0"/>
          <w:numId w:val="44"/>
        </w:numPr>
        <w:adjustRightInd/>
        <w:spacing w:line="273" w:lineRule="auto"/>
        <w:ind w:right="541"/>
        <w:textAlignment w:val="auto"/>
        <w:rPr>
          <w:rFonts w:ascii="Arial" w:hAnsi="Arial" w:cs="Arial"/>
          <w:lang w:val="es-ES"/>
        </w:rPr>
      </w:pPr>
      <w:r w:rsidRPr="0056136B">
        <w:rPr>
          <w:rFonts w:ascii="Arial" w:hAnsi="Arial" w:cs="Arial"/>
          <w:lang w:val="es-ES"/>
        </w:rPr>
        <w:t>La Fiscalización</w:t>
      </w:r>
      <w:del w:id="488" w:author="Jorge Agustin Fernandez Pereira" w:date="2017-06-13T12:57:00Z">
        <w:r w:rsidRPr="0056136B" w:rsidDel="00D76146">
          <w:rPr>
            <w:rFonts w:ascii="Arial" w:hAnsi="Arial" w:cs="Arial"/>
            <w:lang w:val="es-ES"/>
          </w:rPr>
          <w:delText>,</w:delText>
        </w:r>
      </w:del>
      <w:r w:rsidRPr="0056136B">
        <w:rPr>
          <w:rFonts w:ascii="Arial" w:hAnsi="Arial" w:cs="Arial"/>
          <w:lang w:val="es-ES"/>
        </w:rPr>
        <w:t xml:space="preserve"> ambiental proveerá los permisos correspondiente</w:t>
      </w:r>
      <w:ins w:id="489" w:author="Jorge Agustin Fernandez Pereira" w:date="2017-06-13T12:57:00Z">
        <w:r w:rsidR="00D76146">
          <w:rPr>
            <w:rFonts w:ascii="Arial" w:hAnsi="Arial" w:cs="Arial"/>
            <w:lang w:val="es-ES"/>
          </w:rPr>
          <w:t>s</w:t>
        </w:r>
      </w:ins>
      <w:r w:rsidRPr="0056136B">
        <w:rPr>
          <w:rFonts w:ascii="Arial" w:hAnsi="Arial" w:cs="Arial"/>
          <w:lang w:val="es-ES"/>
        </w:rPr>
        <w:t xml:space="preserve"> al cumplimiento de la Res. SEAM 2155, en el marco de la Ley 294/93 y la Ley 3239/2007 con las condiciones que deben cumplir los pozos construidos para la recepción de los mismos.</w:t>
      </w:r>
    </w:p>
    <w:p w14:paraId="08D867D3" w14:textId="77777777" w:rsidR="0094680E" w:rsidRPr="0056136B" w:rsidRDefault="0094680E" w:rsidP="0094680E">
      <w:pPr>
        <w:spacing w:line="273" w:lineRule="auto"/>
        <w:ind w:right="541"/>
        <w:rPr>
          <w:rFonts w:ascii="Arial" w:hAnsi="Arial" w:cs="Arial"/>
          <w:lang w:val="es-ES"/>
        </w:rPr>
      </w:pPr>
    </w:p>
    <w:p w14:paraId="7113BD93" w14:textId="77777777" w:rsidR="0094680E" w:rsidRPr="0056136B" w:rsidRDefault="0094680E" w:rsidP="00324438">
      <w:pPr>
        <w:widowControl/>
        <w:numPr>
          <w:ilvl w:val="1"/>
          <w:numId w:val="48"/>
        </w:numPr>
        <w:adjustRightInd/>
        <w:spacing w:line="273" w:lineRule="auto"/>
        <w:ind w:right="541"/>
        <w:textAlignment w:val="auto"/>
        <w:rPr>
          <w:rFonts w:ascii="Arial" w:hAnsi="Arial" w:cs="Arial"/>
          <w:b/>
          <w:lang w:val="es-ES_tradnl"/>
        </w:rPr>
      </w:pPr>
      <w:r w:rsidRPr="0056136B">
        <w:rPr>
          <w:rFonts w:ascii="Arial" w:hAnsi="Arial" w:cs="Arial"/>
          <w:b/>
          <w:lang w:val="es-ES_tradnl"/>
        </w:rPr>
        <w:t>Actividades necesarias y requeridas del contratista</w:t>
      </w:r>
    </w:p>
    <w:p w14:paraId="1D5CABE3" w14:textId="77777777" w:rsidR="0094680E" w:rsidRPr="0056136B" w:rsidRDefault="0094680E" w:rsidP="0094680E">
      <w:pPr>
        <w:spacing w:line="273" w:lineRule="auto"/>
        <w:ind w:right="541"/>
        <w:rPr>
          <w:rFonts w:ascii="Arial" w:hAnsi="Arial" w:cs="Arial"/>
          <w:lang w:val="es-ES"/>
        </w:rPr>
      </w:pPr>
    </w:p>
    <w:p w14:paraId="073AE422" w14:textId="77777777" w:rsidR="0094680E" w:rsidRPr="0056136B" w:rsidRDefault="0094680E" w:rsidP="0094680E">
      <w:pPr>
        <w:spacing w:line="273" w:lineRule="auto"/>
        <w:ind w:right="541"/>
        <w:rPr>
          <w:rFonts w:ascii="Arial" w:hAnsi="Arial" w:cs="Arial"/>
          <w:lang w:val="es-ES"/>
        </w:rPr>
      </w:pPr>
      <w:r w:rsidRPr="0056136B">
        <w:rPr>
          <w:rFonts w:ascii="Arial" w:hAnsi="Arial" w:cs="Arial"/>
          <w:lang w:val="es-ES"/>
        </w:rPr>
        <w:t>La construcción de un pozo para captación de agua subterránea comprende las siguientes actividades:</w:t>
      </w:r>
    </w:p>
    <w:p w14:paraId="794E9675"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Perforación</w:t>
      </w:r>
    </w:p>
    <w:p w14:paraId="56EF09DA" w14:textId="77777777" w:rsidR="0094680E" w:rsidRPr="0056136B" w:rsidRDefault="0094680E" w:rsidP="00E83B48">
      <w:pPr>
        <w:spacing w:line="273" w:lineRule="auto"/>
        <w:ind w:left="709" w:right="541" w:hanging="709"/>
        <w:rPr>
          <w:rFonts w:ascii="Arial" w:hAnsi="Arial" w:cs="Arial"/>
          <w:lang w:val="es-ES"/>
        </w:rPr>
      </w:pPr>
    </w:p>
    <w:p w14:paraId="2B59DA12"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Perforación inicial para colocación del tubo de protección sanitaria (tubo de boca).</w:t>
      </w:r>
    </w:p>
    <w:p w14:paraId="310FB144"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Ejecución del pozo piloto o pozo guía.</w:t>
      </w:r>
    </w:p>
    <w:p w14:paraId="4210578B"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Muestreo.</w:t>
      </w:r>
    </w:p>
    <w:p w14:paraId="07FB412C"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lastRenderedPageBreak/>
        <w:t>Perforación en los diámetros y profundidades proyectadas.</w:t>
      </w:r>
    </w:p>
    <w:p w14:paraId="4CFFE803"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Verificación de los parámetros de perforación.</w:t>
      </w:r>
    </w:p>
    <w:p w14:paraId="10748951"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Verificación de las condiciones hidráulicas del fluido de perforación.</w:t>
      </w:r>
    </w:p>
    <w:p w14:paraId="61C4B42D" w14:textId="77777777" w:rsidR="0094680E" w:rsidRPr="0056136B" w:rsidRDefault="0094680E" w:rsidP="00E83B48">
      <w:pPr>
        <w:spacing w:line="273" w:lineRule="auto"/>
        <w:ind w:left="709" w:right="541" w:hanging="709"/>
        <w:rPr>
          <w:rFonts w:ascii="Arial" w:hAnsi="Arial" w:cs="Arial"/>
          <w:lang w:val="es-ES"/>
        </w:rPr>
      </w:pPr>
    </w:p>
    <w:p w14:paraId="524114B0"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Dimensionamiento de la columna de tubos lisos y filtros.</w:t>
      </w:r>
    </w:p>
    <w:p w14:paraId="25C384D2" w14:textId="77777777" w:rsidR="0094680E" w:rsidRPr="0056136B" w:rsidRDefault="0094680E" w:rsidP="00E83B48">
      <w:pPr>
        <w:spacing w:line="273" w:lineRule="auto"/>
        <w:ind w:left="709" w:right="541" w:hanging="709"/>
        <w:rPr>
          <w:rFonts w:ascii="Arial" w:hAnsi="Arial" w:cs="Arial"/>
          <w:lang w:val="es-ES"/>
        </w:rPr>
      </w:pPr>
    </w:p>
    <w:p w14:paraId="58CB40CF"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Elaboración del perfil litológico con base en el examen y descripción de las muestras.</w:t>
      </w:r>
    </w:p>
    <w:p w14:paraId="08821AD9"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Ejecución e interpretación de perfilajes eléctricos y radioactivos (como mínimo).</w:t>
      </w:r>
    </w:p>
    <w:p w14:paraId="024C9B8D"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Elaboración del perfil de penetración (tiempo de avance).</w:t>
      </w:r>
    </w:p>
    <w:p w14:paraId="4FF823D9"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Correlación entre varios perfiles para montar el perfil compuesto.</w:t>
      </w:r>
    </w:p>
    <w:p w14:paraId="7D841B70" w14:textId="77777777" w:rsidR="0094680E" w:rsidRPr="0056136B" w:rsidRDefault="0094680E" w:rsidP="00E83B48">
      <w:pPr>
        <w:spacing w:line="273" w:lineRule="auto"/>
        <w:ind w:left="709" w:right="541" w:hanging="709"/>
        <w:rPr>
          <w:rFonts w:ascii="Arial" w:hAnsi="Arial" w:cs="Arial"/>
          <w:lang w:val="es-ES"/>
        </w:rPr>
      </w:pPr>
    </w:p>
    <w:p w14:paraId="501DA633"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Dimensionamiento del prefiltro</w:t>
      </w:r>
    </w:p>
    <w:p w14:paraId="1C7DDEF3" w14:textId="77777777" w:rsidR="0094680E" w:rsidRPr="0056136B" w:rsidRDefault="0094680E" w:rsidP="00E83B48">
      <w:pPr>
        <w:spacing w:line="273" w:lineRule="auto"/>
        <w:ind w:left="709" w:right="541" w:hanging="709"/>
        <w:rPr>
          <w:rFonts w:ascii="Arial" w:hAnsi="Arial" w:cs="Arial"/>
          <w:lang w:val="es-ES"/>
        </w:rPr>
      </w:pPr>
    </w:p>
    <w:p w14:paraId="23DEE3C0"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Análisis granulométrico de las muestras representativas.</w:t>
      </w:r>
    </w:p>
    <w:p w14:paraId="38D3FD90" w14:textId="77777777" w:rsidR="0094680E" w:rsidRPr="0056136B" w:rsidRDefault="0094680E" w:rsidP="00E83B48">
      <w:pPr>
        <w:spacing w:line="273" w:lineRule="auto"/>
        <w:ind w:left="709" w:right="541" w:hanging="709"/>
        <w:rPr>
          <w:rFonts w:ascii="Arial" w:hAnsi="Arial" w:cs="Arial"/>
          <w:lang w:val="es-ES"/>
        </w:rPr>
      </w:pPr>
    </w:p>
    <w:p w14:paraId="37B35BB9"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Colocación de la columna de tubos lisos, filtros y centralizadores.</w:t>
      </w:r>
    </w:p>
    <w:p w14:paraId="76D29CF3" w14:textId="77777777" w:rsidR="0094680E" w:rsidRPr="0056136B" w:rsidRDefault="0094680E" w:rsidP="00E83B48">
      <w:pPr>
        <w:spacing w:line="273" w:lineRule="auto"/>
        <w:ind w:left="709" w:right="541" w:hanging="709"/>
        <w:rPr>
          <w:rFonts w:ascii="Arial" w:hAnsi="Arial" w:cs="Arial"/>
          <w:lang w:val="es-ES"/>
        </w:rPr>
      </w:pPr>
    </w:p>
    <w:p w14:paraId="08DC00D4"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Colocación del prefiltro.</w:t>
      </w:r>
    </w:p>
    <w:p w14:paraId="7B1883E1" w14:textId="77777777" w:rsidR="0094680E" w:rsidRPr="0056136B" w:rsidRDefault="0094680E" w:rsidP="00E83B48">
      <w:pPr>
        <w:spacing w:line="273" w:lineRule="auto"/>
        <w:ind w:left="709" w:right="541" w:hanging="709"/>
        <w:rPr>
          <w:rFonts w:ascii="Arial" w:hAnsi="Arial" w:cs="Arial"/>
          <w:lang w:val="es-ES"/>
        </w:rPr>
      </w:pPr>
    </w:p>
    <w:p w14:paraId="768837C9"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Limpieza y desarrollo.</w:t>
      </w:r>
    </w:p>
    <w:p w14:paraId="62D10D55" w14:textId="77777777" w:rsidR="0094680E" w:rsidRPr="0056136B" w:rsidRDefault="0094680E" w:rsidP="00E83B48">
      <w:pPr>
        <w:spacing w:line="273" w:lineRule="auto"/>
        <w:ind w:left="709" w:right="541" w:hanging="709"/>
        <w:rPr>
          <w:rFonts w:ascii="Arial" w:hAnsi="Arial" w:cs="Arial"/>
          <w:lang w:val="es-ES"/>
        </w:rPr>
      </w:pPr>
    </w:p>
    <w:p w14:paraId="08F964B4"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Ejecución de los test de bombeo</w:t>
      </w:r>
    </w:p>
    <w:p w14:paraId="6298F34D" w14:textId="77777777" w:rsidR="0094680E" w:rsidRPr="0056136B" w:rsidRDefault="0094680E" w:rsidP="00E83B48">
      <w:pPr>
        <w:spacing w:line="273" w:lineRule="auto"/>
        <w:ind w:left="709" w:right="541" w:hanging="709"/>
        <w:rPr>
          <w:rFonts w:ascii="Arial" w:hAnsi="Arial" w:cs="Arial"/>
          <w:lang w:val="es-ES"/>
        </w:rPr>
      </w:pPr>
    </w:p>
    <w:p w14:paraId="20BACDBB"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Colecta de la muestra de agua para los análisis.</w:t>
      </w:r>
    </w:p>
    <w:p w14:paraId="397342F8" w14:textId="77777777" w:rsidR="0094680E" w:rsidRPr="0056136B" w:rsidRDefault="0094680E" w:rsidP="0094680E">
      <w:pPr>
        <w:spacing w:line="273" w:lineRule="auto"/>
        <w:ind w:right="541"/>
        <w:rPr>
          <w:rFonts w:ascii="Arial" w:hAnsi="Arial" w:cs="Arial"/>
          <w:lang w:val="es-ES"/>
        </w:rPr>
      </w:pPr>
    </w:p>
    <w:p w14:paraId="15DCFB3D"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Servicios y obras complementarias, mínimas.</w:t>
      </w:r>
    </w:p>
    <w:p w14:paraId="599F1027" w14:textId="77777777" w:rsidR="0094680E" w:rsidRPr="0056136B" w:rsidRDefault="0094680E" w:rsidP="00E83B48">
      <w:pPr>
        <w:spacing w:line="273" w:lineRule="auto"/>
        <w:ind w:left="709" w:right="541" w:hanging="709"/>
        <w:rPr>
          <w:rFonts w:ascii="Arial" w:hAnsi="Arial" w:cs="Arial"/>
          <w:lang w:val="es-ES"/>
        </w:rPr>
      </w:pPr>
    </w:p>
    <w:p w14:paraId="463B7C76"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Cementación.</w:t>
      </w:r>
    </w:p>
    <w:p w14:paraId="7322A1F7"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Desinfección.</w:t>
      </w:r>
    </w:p>
    <w:p w14:paraId="12AC7E8A"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Construcción de losa protectora.</w:t>
      </w:r>
    </w:p>
    <w:p w14:paraId="7E7F26B5" w14:textId="77777777" w:rsidR="0094680E" w:rsidRPr="0056136B" w:rsidRDefault="0094680E" w:rsidP="00324438">
      <w:pPr>
        <w:widowControl/>
        <w:numPr>
          <w:ilvl w:val="0"/>
          <w:numId w:val="46"/>
        </w:numPr>
        <w:adjustRightInd/>
        <w:spacing w:line="273" w:lineRule="auto"/>
        <w:ind w:left="709" w:right="541" w:hanging="709"/>
        <w:textAlignment w:val="auto"/>
        <w:rPr>
          <w:rFonts w:ascii="Arial" w:hAnsi="Arial" w:cs="Arial"/>
          <w:lang w:val="es-ES"/>
        </w:rPr>
      </w:pPr>
      <w:r w:rsidRPr="0056136B">
        <w:rPr>
          <w:rFonts w:ascii="Arial" w:hAnsi="Arial" w:cs="Arial"/>
          <w:lang w:val="es-ES"/>
        </w:rPr>
        <w:t>Tubo de hierro y tapa de protección.</w:t>
      </w:r>
    </w:p>
    <w:p w14:paraId="6EFCDEE5" w14:textId="77777777" w:rsidR="0094680E" w:rsidRPr="0056136B" w:rsidRDefault="0094680E" w:rsidP="00E83B48">
      <w:pPr>
        <w:spacing w:line="273" w:lineRule="auto"/>
        <w:ind w:left="709" w:right="541" w:hanging="709"/>
        <w:rPr>
          <w:rFonts w:ascii="Arial" w:hAnsi="Arial" w:cs="Arial"/>
          <w:lang w:val="es-ES"/>
        </w:rPr>
      </w:pPr>
    </w:p>
    <w:p w14:paraId="75FFDBD1"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Elaboración del Plano como construido y el Informe de la caracterización del acuífero, perfil litológico, prueba hidráulica y calidad del agua.</w:t>
      </w:r>
    </w:p>
    <w:p w14:paraId="73A0DF07" w14:textId="77777777" w:rsidR="0094680E" w:rsidRPr="0056136B" w:rsidRDefault="0094680E" w:rsidP="00324438">
      <w:pPr>
        <w:widowControl/>
        <w:numPr>
          <w:ilvl w:val="0"/>
          <w:numId w:val="47"/>
        </w:numPr>
        <w:tabs>
          <w:tab w:val="clear" w:pos="1428"/>
        </w:tabs>
        <w:adjustRightInd/>
        <w:spacing w:line="273" w:lineRule="auto"/>
        <w:ind w:left="709" w:right="541" w:hanging="709"/>
        <w:textAlignment w:val="auto"/>
        <w:rPr>
          <w:rFonts w:ascii="Arial" w:hAnsi="Arial" w:cs="Arial"/>
          <w:lang w:val="es-ES"/>
        </w:rPr>
      </w:pPr>
      <w:r w:rsidRPr="0056136B">
        <w:rPr>
          <w:rFonts w:ascii="Arial" w:hAnsi="Arial" w:cs="Arial"/>
          <w:lang w:val="es-ES"/>
        </w:rPr>
        <w:t>Condiciones generales que debe cumplir el contratista en el proceso de perforación de pozos:</w:t>
      </w:r>
    </w:p>
    <w:p w14:paraId="7D99045A" w14:textId="77777777" w:rsidR="0094680E" w:rsidRPr="0056136B" w:rsidRDefault="0094680E" w:rsidP="0094680E">
      <w:pPr>
        <w:spacing w:line="273" w:lineRule="auto"/>
        <w:ind w:left="360" w:right="541"/>
        <w:rPr>
          <w:rFonts w:ascii="Arial" w:hAnsi="Arial" w:cs="Arial"/>
          <w:b/>
          <w:lang w:val="es-ES_tradnl"/>
        </w:rPr>
      </w:pPr>
    </w:p>
    <w:p w14:paraId="7248F7CA" w14:textId="77777777" w:rsidR="0094680E" w:rsidRPr="0056136B" w:rsidRDefault="0094680E" w:rsidP="0094680E">
      <w:pPr>
        <w:spacing w:line="273" w:lineRule="auto"/>
        <w:ind w:left="360" w:right="541"/>
        <w:rPr>
          <w:rFonts w:ascii="Arial" w:hAnsi="Arial" w:cs="Arial"/>
          <w:b/>
          <w:lang w:val="es-ES_tradnl"/>
        </w:rPr>
      </w:pPr>
      <w:r w:rsidRPr="0056136B">
        <w:rPr>
          <w:rFonts w:ascii="Arial" w:hAnsi="Arial" w:cs="Arial"/>
          <w:b/>
          <w:lang w:val="es-ES_tradnl"/>
        </w:rPr>
        <w:t xml:space="preserve">4.2 Especificaciones técnicas para la perforación </w:t>
      </w:r>
      <w:del w:id="490" w:author="Jorge Agustin Fernandez Pereira" w:date="2017-06-13T12:57:00Z">
        <w:r w:rsidRPr="0056136B" w:rsidDel="00D76146">
          <w:rPr>
            <w:rFonts w:ascii="Arial" w:hAnsi="Arial" w:cs="Arial"/>
            <w:b/>
            <w:lang w:val="es-ES_tradnl"/>
          </w:rPr>
          <w:delText xml:space="preserve"> </w:delText>
        </w:r>
      </w:del>
      <w:r w:rsidRPr="0056136B">
        <w:rPr>
          <w:rFonts w:ascii="Arial" w:hAnsi="Arial" w:cs="Arial"/>
          <w:b/>
          <w:lang w:val="es-ES_tradnl"/>
        </w:rPr>
        <w:t>de pozos</w:t>
      </w:r>
    </w:p>
    <w:p w14:paraId="7456ED67" w14:textId="77777777" w:rsidR="0094680E" w:rsidRPr="0056136B" w:rsidRDefault="0094680E" w:rsidP="0094680E">
      <w:pPr>
        <w:spacing w:line="273" w:lineRule="auto"/>
        <w:ind w:left="1428" w:right="541"/>
        <w:rPr>
          <w:rFonts w:ascii="Arial" w:hAnsi="Arial" w:cs="Arial"/>
          <w:lang w:val="es-ES"/>
        </w:rPr>
      </w:pPr>
    </w:p>
    <w:p w14:paraId="45DE6D59"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Cualquier alteración en los diámetros establecidos y/o en las correspondientes</w:t>
      </w:r>
      <w:r w:rsidRPr="0056136B">
        <w:rPr>
          <w:rFonts w:ascii="Arial" w:hAnsi="Arial" w:cs="Arial"/>
          <w:lang w:val="es-ES"/>
        </w:rPr>
        <w:t xml:space="preserve"> profundidades solo puede ser efectuada mediante la autorización del contratante, basándose en el parecer técnico de la fiscalización.</w:t>
      </w:r>
    </w:p>
    <w:p w14:paraId="0115BC96"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La perforación puede ser, inicialmente ejecutada a través de un pozo piloto, con posterior ensanchamiento de los diámetros previstos en el programa constructivo del pozo.</w:t>
      </w:r>
    </w:p>
    <w:p w14:paraId="39F08462"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El muestreo del material perforado debe ser realizado de 2,0 en 2,0 metros y a cada cambio de la litología.</w:t>
      </w:r>
    </w:p>
    <w:p w14:paraId="5B137ECA"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lastRenderedPageBreak/>
        <w:t>Las muestras recolectadas deben ser secadas naturalmente y dispuestas en orden creciente de profundidad de la perforación, en cajas de madera o PVC numeradas con los respectivos intervalos de profundidad.</w:t>
      </w:r>
    </w:p>
    <w:p w14:paraId="15F3F2DD"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Una vez examinadas por la fiscalización, las muestras, deben ser acondicionadas en bolsas plásticas, etiquetadas o en frascos de vidrio rotulados con la siguiente información: intervalo de profundidad e identificación del pozo y fecha.</w:t>
      </w:r>
    </w:p>
    <w:p w14:paraId="4AB8B5D7"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Las muestras seleccionadas para análisis granulométricos, pesando como mínimo 1,0 Kg., deben ser enviadas al laboratorio, que debe realizar la curva granulométrica de cada una de ellas.</w:t>
      </w:r>
    </w:p>
    <w:p w14:paraId="2B24E3BB"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El fluido de perforación en los pozos perforados con el método rotativo con circulación directa debe tener sus parámetros físicos y químicos controlados durante  los trabajos, a fin de evitar daños al acuífero y facilitar la limpieza del pozo.</w:t>
      </w:r>
    </w:p>
    <w:p w14:paraId="4141429E"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Todo cambio brusco en las características del fluido de perforación debe ser remarcado en el perfil de avance.</w:t>
      </w:r>
    </w:p>
    <w:p w14:paraId="7FA57E63"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
        </w:rPr>
      </w:pPr>
      <w:r w:rsidRPr="0056136B">
        <w:rPr>
          <w:rFonts w:ascii="Arial" w:hAnsi="Arial" w:cs="Arial"/>
          <w:lang w:val="es-ES_tradnl"/>
        </w:rPr>
        <w:t>El fluido de perforación, salvo en situaciones especiales, debe ser mantenido con los siguientes parámetros:</w:t>
      </w:r>
    </w:p>
    <w:p w14:paraId="0AEE97C0"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densidad: entre 1,04 y 1,14</w:t>
      </w:r>
    </w:p>
    <w:p w14:paraId="7E4056EB"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viscosidad aparente: entre 35s y 60s Marsh</w:t>
      </w:r>
    </w:p>
    <w:p w14:paraId="05538217"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contenido de arena: inferior a 3% en volumen</w:t>
      </w:r>
    </w:p>
    <w:p w14:paraId="6FB264A0"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pH:   entre 7,0 y 9,5 (excepto a base de polímeros)</w:t>
      </w:r>
    </w:p>
    <w:p w14:paraId="29CB37C7"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filtrado: debajo de 15 cm3.</w:t>
      </w:r>
    </w:p>
    <w:p w14:paraId="74278543"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Conductividad máxima 500 ppm</w:t>
      </w:r>
    </w:p>
    <w:p w14:paraId="2B304F7B" w14:textId="77777777" w:rsidR="0094680E" w:rsidRPr="0056136B" w:rsidRDefault="0094680E" w:rsidP="0094680E">
      <w:pPr>
        <w:spacing w:line="273" w:lineRule="auto"/>
        <w:ind w:left="1428" w:right="541"/>
        <w:rPr>
          <w:rFonts w:ascii="Arial" w:hAnsi="Arial" w:cs="Arial"/>
          <w:lang w:val="es-ES_tradnl"/>
        </w:rPr>
      </w:pPr>
    </w:p>
    <w:p w14:paraId="7765EA23"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_tradnl"/>
        </w:rPr>
      </w:pPr>
      <w:r w:rsidRPr="0056136B">
        <w:rPr>
          <w:rFonts w:ascii="Arial" w:hAnsi="Arial" w:cs="Arial"/>
          <w:lang w:val="es-ES_tradnl"/>
        </w:rPr>
        <w:t>Es prohibido en la preparación del fluido, agregar aditivos como aceites, gasoil, u otras sustancias capaces de poluir el acuífero.</w:t>
      </w:r>
    </w:p>
    <w:p w14:paraId="1BD4335C" w14:textId="77777777" w:rsidR="0094680E" w:rsidRPr="0056136B" w:rsidRDefault="0094680E" w:rsidP="0094680E">
      <w:pPr>
        <w:spacing w:line="273" w:lineRule="auto"/>
        <w:ind w:left="1428" w:right="541"/>
        <w:rPr>
          <w:rFonts w:ascii="Arial" w:hAnsi="Arial" w:cs="Arial"/>
          <w:lang w:val="es-ES_tradnl"/>
        </w:rPr>
      </w:pPr>
    </w:p>
    <w:p w14:paraId="36C3009A"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_tradnl"/>
        </w:rPr>
      </w:pPr>
      <w:r w:rsidRPr="0056136B">
        <w:rPr>
          <w:rFonts w:ascii="Arial" w:hAnsi="Arial" w:cs="Arial"/>
          <w:lang w:val="es-ES_tradnl"/>
        </w:rPr>
        <w:t>Durante los trabajos, el constructor debe mantener en la obra un registro (libro), diario de perforación, actualizado, conteniendo las siguientes informaciones, (que deberá ser firmado por el responsable técnico de la obra):</w:t>
      </w:r>
    </w:p>
    <w:p w14:paraId="71FAE5EA"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diámetros de la perforación realizada</w:t>
      </w:r>
    </w:p>
    <w:p w14:paraId="41533745"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metros perforados y profundidad total del pozo al final de la jornada de trabajo.</w:t>
      </w:r>
    </w:p>
    <w:p w14:paraId="307C363F"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Material perforado y avance de la penetración.</w:t>
      </w:r>
    </w:p>
    <w:p w14:paraId="2839E31C" w14:textId="77777777" w:rsidR="0094680E" w:rsidRPr="0056136B" w:rsidRDefault="0094680E" w:rsidP="00324438">
      <w:pPr>
        <w:widowControl/>
        <w:numPr>
          <w:ilvl w:val="0"/>
          <w:numId w:val="49"/>
        </w:numPr>
        <w:adjustRightInd/>
        <w:spacing w:line="273" w:lineRule="auto"/>
        <w:ind w:right="541"/>
        <w:textAlignment w:val="auto"/>
        <w:rPr>
          <w:rFonts w:ascii="Arial" w:hAnsi="Arial" w:cs="Arial"/>
          <w:lang w:val="es-ES_tradnl"/>
        </w:rPr>
      </w:pPr>
      <w:r w:rsidRPr="0056136B">
        <w:rPr>
          <w:rFonts w:ascii="Arial" w:hAnsi="Arial" w:cs="Arial"/>
          <w:lang w:val="es-ES_tradnl"/>
        </w:rPr>
        <w:t>Profundidad del nivel de agua al inicio y al final de la jornada de trabajo.</w:t>
      </w:r>
    </w:p>
    <w:p w14:paraId="4FCA62F1" w14:textId="77777777" w:rsidR="0094680E" w:rsidRPr="0056136B" w:rsidRDefault="0094680E" w:rsidP="0094680E">
      <w:pPr>
        <w:spacing w:line="273" w:lineRule="auto"/>
        <w:ind w:left="1428" w:right="541"/>
        <w:rPr>
          <w:rFonts w:ascii="Arial" w:hAnsi="Arial" w:cs="Arial"/>
          <w:lang w:val="es-ES"/>
        </w:rPr>
      </w:pPr>
    </w:p>
    <w:p w14:paraId="2242931E"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_tradnl"/>
        </w:rPr>
      </w:pPr>
      <w:r w:rsidRPr="0056136B">
        <w:rPr>
          <w:rFonts w:ascii="Arial" w:hAnsi="Arial" w:cs="Arial"/>
          <w:lang w:val="es-ES_tradnl"/>
        </w:rPr>
        <w:t>Concluida la perforación, se debe proceder, en presencia de la fiscalización, a la medición exacta de la profundidad del pozo.</w:t>
      </w:r>
    </w:p>
    <w:p w14:paraId="6F129806" w14:textId="77777777" w:rsidR="0094680E" w:rsidRPr="0056136B" w:rsidRDefault="0094680E" w:rsidP="0094680E">
      <w:pPr>
        <w:spacing w:line="273" w:lineRule="auto"/>
        <w:ind w:left="1428" w:right="541"/>
        <w:rPr>
          <w:rFonts w:ascii="Arial" w:hAnsi="Arial" w:cs="Arial"/>
          <w:lang w:val="es-ES_tradnl"/>
        </w:rPr>
      </w:pPr>
    </w:p>
    <w:p w14:paraId="375F0BE0" w14:textId="77777777" w:rsidR="0094680E" w:rsidRPr="0056136B" w:rsidRDefault="0094680E" w:rsidP="00324438">
      <w:pPr>
        <w:widowControl/>
        <w:numPr>
          <w:ilvl w:val="0"/>
          <w:numId w:val="45"/>
        </w:numPr>
        <w:adjustRightInd/>
        <w:spacing w:line="273" w:lineRule="auto"/>
        <w:ind w:right="541"/>
        <w:textAlignment w:val="auto"/>
        <w:rPr>
          <w:rFonts w:ascii="Arial" w:hAnsi="Arial" w:cs="Arial"/>
          <w:lang w:val="es-ES_tradnl"/>
        </w:rPr>
      </w:pPr>
      <w:r w:rsidRPr="0056136B">
        <w:rPr>
          <w:rFonts w:ascii="Arial" w:hAnsi="Arial" w:cs="Arial"/>
          <w:lang w:val="es-ES_tradnl"/>
        </w:rPr>
        <w:t>Basados en la descripción de las muestras recolectadas, a las informaciones del registro diario de perforación y a los registros del perfilaje, debe ser montado el perfil compuesto definiendo la posición de los intervalos de zonas acuíferas.</w:t>
      </w:r>
    </w:p>
    <w:p w14:paraId="54576737" w14:textId="77777777" w:rsidR="0094680E" w:rsidRPr="0056136B" w:rsidRDefault="0094680E" w:rsidP="0094680E">
      <w:pPr>
        <w:pStyle w:val="Prrafodelista"/>
        <w:ind w:right="541"/>
        <w:rPr>
          <w:rFonts w:ascii="Arial" w:hAnsi="Arial" w:cs="Arial"/>
          <w:sz w:val="24"/>
        </w:rPr>
      </w:pPr>
    </w:p>
    <w:p w14:paraId="381F96D3" w14:textId="77777777" w:rsidR="0094680E" w:rsidRPr="0056136B" w:rsidRDefault="0094680E" w:rsidP="0094680E">
      <w:pPr>
        <w:spacing w:line="273" w:lineRule="auto"/>
        <w:ind w:right="541"/>
        <w:rPr>
          <w:rFonts w:ascii="Arial" w:hAnsi="Arial" w:cs="Arial"/>
        </w:rPr>
      </w:pPr>
      <w:r w:rsidRPr="0056136B">
        <w:rPr>
          <w:rFonts w:ascii="Arial" w:hAnsi="Arial" w:cs="Arial"/>
          <w:lang w:val="es-ES_tradnl"/>
        </w:rPr>
        <w:t xml:space="preserve">4.3 </w:t>
      </w:r>
      <w:r w:rsidRPr="0056136B">
        <w:rPr>
          <w:rFonts w:ascii="Arial" w:hAnsi="Arial" w:cs="Arial"/>
          <w:b/>
          <w:lang w:val="es-ES_tradnl"/>
        </w:rPr>
        <w:t>Forma de Pagos</w:t>
      </w:r>
      <w:r w:rsidRPr="0056136B">
        <w:rPr>
          <w:rFonts w:ascii="Arial" w:hAnsi="Arial" w:cs="Arial"/>
          <w:lang w:val="es-ES_tradnl"/>
        </w:rPr>
        <w:t xml:space="preserve">: </w:t>
      </w:r>
      <w:r w:rsidRPr="0056136B">
        <w:rPr>
          <w:rFonts w:ascii="Arial" w:hAnsi="Arial" w:cs="Arial"/>
        </w:rPr>
        <w:t xml:space="preserve">Las cantidades determinadas conforme al método de medición de la profundidad del pozo perforado descrito más arriba serán pagadas a los precios unitarios contenidos bajo el </w:t>
      </w:r>
      <w:r w:rsidRPr="0056136B">
        <w:rPr>
          <w:rFonts w:ascii="Arial" w:hAnsi="Arial" w:cs="Arial"/>
          <w:b/>
        </w:rPr>
        <w:t>Ítem 3.4</w:t>
      </w:r>
      <w:r w:rsidRPr="0056136B">
        <w:rPr>
          <w:rFonts w:ascii="Arial" w:hAnsi="Arial" w:cs="Arial"/>
        </w:rPr>
        <w:t xml:space="preserve"> “</w:t>
      </w:r>
      <w:r w:rsidRPr="0056136B">
        <w:rPr>
          <w:rFonts w:ascii="Arial" w:hAnsi="Arial" w:cs="Arial"/>
          <w:b/>
        </w:rPr>
        <w:t xml:space="preserve">Construcción e instalación de sistemas de pozos”: </w:t>
      </w:r>
      <w:r w:rsidRPr="0056136B">
        <w:rPr>
          <w:rFonts w:ascii="Arial" w:hAnsi="Arial" w:cs="Arial"/>
        </w:rPr>
        <w:t>los precios y pagos constituirán</w:t>
      </w:r>
      <w:r w:rsidRPr="0056136B">
        <w:rPr>
          <w:rFonts w:ascii="Arial" w:hAnsi="Arial" w:cs="Arial"/>
          <w:b/>
        </w:rPr>
        <w:t xml:space="preserve"> </w:t>
      </w:r>
      <w:r w:rsidRPr="0056136B">
        <w:rPr>
          <w:rFonts w:ascii="Arial" w:hAnsi="Arial" w:cs="Arial"/>
        </w:rPr>
        <w:t xml:space="preserve">compensación completa por el suministro, de toda la planta de trabajo, mano de obra, equipos, transporte, vigilancia e imprevistos y todos aquellos trabajos inherentes a la construcción de pozos </w:t>
      </w:r>
      <w:r w:rsidRPr="0056136B">
        <w:rPr>
          <w:rFonts w:ascii="Arial" w:hAnsi="Arial" w:cs="Arial"/>
        </w:rPr>
        <w:lastRenderedPageBreak/>
        <w:t>profundos.</w:t>
      </w:r>
    </w:p>
    <w:p w14:paraId="2EEA016F" w14:textId="77777777" w:rsidR="0094680E" w:rsidRPr="0056136B" w:rsidRDefault="0094680E" w:rsidP="0094680E">
      <w:pPr>
        <w:spacing w:line="273" w:lineRule="auto"/>
        <w:ind w:right="541"/>
        <w:rPr>
          <w:rFonts w:ascii="Arial" w:hAnsi="Arial" w:cs="Arial"/>
          <w:lang w:val="es-ES"/>
        </w:rPr>
      </w:pPr>
    </w:p>
    <w:p w14:paraId="6245BE90" w14:textId="77777777" w:rsidR="0094680E" w:rsidRPr="0056136B" w:rsidRDefault="0094680E" w:rsidP="00324438">
      <w:pPr>
        <w:widowControl/>
        <w:numPr>
          <w:ilvl w:val="1"/>
          <w:numId w:val="32"/>
        </w:numPr>
        <w:adjustRightInd/>
        <w:spacing w:line="273" w:lineRule="auto"/>
        <w:ind w:left="720" w:right="541" w:hanging="360"/>
        <w:textAlignment w:val="auto"/>
        <w:rPr>
          <w:rFonts w:ascii="Arial" w:hAnsi="Arial" w:cs="Arial"/>
        </w:rPr>
      </w:pPr>
      <w:r w:rsidRPr="0056136B">
        <w:rPr>
          <w:rFonts w:ascii="Arial" w:hAnsi="Arial" w:cs="Arial"/>
          <w:b/>
        </w:rPr>
        <w:t>Construcción de Terraplén para Camino Alternativo</w:t>
      </w:r>
      <w:r w:rsidRPr="0056136B">
        <w:rPr>
          <w:rFonts w:ascii="Arial" w:hAnsi="Arial" w:cs="Arial"/>
        </w:rPr>
        <w:t>, e interconexión de comunidades, se construirá caminos alternativos donde indique la fiscalización y uno exclusivo paralelo al cauce del canal principal. Este camino unirá las localidades de Embocadura y Solitario. Tendrá una longitud total máxima de 55 Km.</w:t>
      </w:r>
    </w:p>
    <w:p w14:paraId="28AC7FD8" w14:textId="77777777" w:rsidR="0094680E" w:rsidRPr="0056136B" w:rsidRDefault="0094680E" w:rsidP="0094680E">
      <w:pPr>
        <w:spacing w:line="273" w:lineRule="auto"/>
        <w:ind w:right="541"/>
        <w:rPr>
          <w:rFonts w:ascii="Arial" w:hAnsi="Arial" w:cs="Arial"/>
        </w:rPr>
      </w:pPr>
    </w:p>
    <w:p w14:paraId="7CB139A9" w14:textId="77777777" w:rsidR="0094680E" w:rsidRPr="0056136B" w:rsidRDefault="0094680E" w:rsidP="0094680E">
      <w:pPr>
        <w:spacing w:line="273" w:lineRule="auto"/>
        <w:ind w:right="541"/>
        <w:rPr>
          <w:rFonts w:ascii="Arial" w:hAnsi="Arial" w:cs="Arial"/>
          <w:b/>
        </w:rPr>
      </w:pPr>
      <w:r w:rsidRPr="0056136B">
        <w:rPr>
          <w:rFonts w:ascii="Arial" w:hAnsi="Arial" w:cs="Arial"/>
          <w:b/>
        </w:rPr>
        <w:t>1- Objetivo</w:t>
      </w:r>
    </w:p>
    <w:p w14:paraId="35FE1170" w14:textId="77777777" w:rsidR="0094680E" w:rsidRPr="0056136B" w:rsidRDefault="0094680E" w:rsidP="0094680E">
      <w:pPr>
        <w:spacing w:line="273" w:lineRule="auto"/>
        <w:ind w:right="541"/>
        <w:rPr>
          <w:rFonts w:ascii="Arial" w:hAnsi="Arial" w:cs="Arial"/>
        </w:rPr>
      </w:pPr>
    </w:p>
    <w:p w14:paraId="6EEFD811" w14:textId="77777777" w:rsidR="0094680E" w:rsidRPr="0056136B" w:rsidRDefault="0094680E" w:rsidP="0094680E">
      <w:pPr>
        <w:spacing w:line="273" w:lineRule="auto"/>
        <w:ind w:right="541"/>
        <w:rPr>
          <w:rFonts w:ascii="Arial" w:hAnsi="Arial" w:cs="Arial"/>
        </w:rPr>
      </w:pPr>
      <w:r w:rsidRPr="0056136B">
        <w:rPr>
          <w:rFonts w:ascii="Arial" w:hAnsi="Arial" w:cs="Arial"/>
        </w:rPr>
        <w:t>El objetivo del presente trabajo es el de tener un camino de tierra a lo largo del canal paraguayo, desde Embocadura, cerca del inicio de la entrada de agua del río Pilcomayo al canal par</w:t>
      </w:r>
      <w:r>
        <w:rPr>
          <w:rFonts w:ascii="Arial" w:hAnsi="Arial" w:cs="Arial"/>
        </w:rPr>
        <w:t>aguayo hasta Solitario, cincuenta y cinco</w:t>
      </w:r>
      <w:r w:rsidRPr="0056136B">
        <w:rPr>
          <w:rFonts w:ascii="Arial" w:hAnsi="Arial" w:cs="Arial"/>
        </w:rPr>
        <w:t xml:space="preserve"> kilómetros de longitud.</w:t>
      </w:r>
    </w:p>
    <w:p w14:paraId="0240F0FA" w14:textId="77777777" w:rsidR="0094680E" w:rsidRPr="0056136B" w:rsidRDefault="0094680E" w:rsidP="0094680E">
      <w:pPr>
        <w:spacing w:line="273" w:lineRule="auto"/>
        <w:ind w:right="541"/>
        <w:rPr>
          <w:rFonts w:ascii="Arial" w:hAnsi="Arial" w:cs="Arial"/>
        </w:rPr>
      </w:pPr>
    </w:p>
    <w:p w14:paraId="10695069" w14:textId="77777777" w:rsidR="0094680E" w:rsidRPr="0056136B" w:rsidRDefault="0094680E" w:rsidP="0094680E">
      <w:pPr>
        <w:spacing w:line="273" w:lineRule="auto"/>
        <w:ind w:right="541"/>
        <w:rPr>
          <w:rFonts w:ascii="Arial" w:hAnsi="Arial" w:cs="Arial"/>
          <w:b/>
        </w:rPr>
      </w:pPr>
      <w:r w:rsidRPr="0056136B">
        <w:rPr>
          <w:rFonts w:ascii="Arial" w:hAnsi="Arial" w:cs="Arial"/>
          <w:b/>
        </w:rPr>
        <w:t>2-</w:t>
      </w:r>
      <w:r w:rsidRPr="0056136B">
        <w:rPr>
          <w:rFonts w:ascii="Arial" w:hAnsi="Arial" w:cs="Arial"/>
        </w:rPr>
        <w:tab/>
      </w:r>
      <w:r w:rsidRPr="0056136B">
        <w:rPr>
          <w:rFonts w:ascii="Arial" w:hAnsi="Arial" w:cs="Arial"/>
          <w:b/>
        </w:rPr>
        <w:t>Descripción</w:t>
      </w:r>
    </w:p>
    <w:p w14:paraId="333E785B" w14:textId="77777777" w:rsidR="0094680E" w:rsidRPr="0056136B" w:rsidRDefault="0094680E" w:rsidP="0094680E">
      <w:pPr>
        <w:spacing w:line="273" w:lineRule="auto"/>
        <w:ind w:right="541"/>
        <w:rPr>
          <w:rFonts w:ascii="Arial" w:hAnsi="Arial" w:cs="Arial"/>
        </w:rPr>
      </w:pPr>
    </w:p>
    <w:p w14:paraId="7E9C0BFA" w14:textId="77777777" w:rsidR="0094680E" w:rsidRPr="0056136B" w:rsidRDefault="0094680E" w:rsidP="0094680E">
      <w:pPr>
        <w:spacing w:line="273" w:lineRule="auto"/>
        <w:ind w:right="541"/>
        <w:rPr>
          <w:rFonts w:ascii="Arial" w:hAnsi="Arial" w:cs="Arial"/>
        </w:rPr>
      </w:pPr>
      <w:r w:rsidRPr="0056136B">
        <w:rPr>
          <w:rFonts w:ascii="Arial" w:hAnsi="Arial" w:cs="Arial"/>
        </w:rPr>
        <w:t>Los trabajos del presente ítem consisten en el despeje de material vegetal, en un ancho mínimo de 15 m., a una distancia mínima de 50 m. de la margen izquierda del canal actual, para luego proceder al alteo del camino con material procedente de excavaciones anteriores o de áreas de préstamos próximas, en un ancho mínimo de 8 metros de calzada de circulación.</w:t>
      </w:r>
    </w:p>
    <w:p w14:paraId="43847C9E" w14:textId="77777777" w:rsidR="0094680E" w:rsidRPr="0056136B" w:rsidRDefault="0094680E" w:rsidP="0094680E">
      <w:pPr>
        <w:spacing w:line="273" w:lineRule="auto"/>
        <w:ind w:right="541"/>
        <w:rPr>
          <w:rFonts w:ascii="Arial" w:hAnsi="Arial" w:cs="Arial"/>
        </w:rPr>
      </w:pPr>
    </w:p>
    <w:p w14:paraId="4CAD8A8C" w14:textId="77777777" w:rsidR="0094680E" w:rsidRPr="0056136B" w:rsidRDefault="0094680E" w:rsidP="0094680E">
      <w:pPr>
        <w:spacing w:line="273" w:lineRule="auto"/>
        <w:ind w:right="541"/>
        <w:rPr>
          <w:rFonts w:ascii="Arial" w:hAnsi="Arial" w:cs="Arial"/>
        </w:rPr>
      </w:pPr>
      <w:r w:rsidRPr="0056136B">
        <w:rPr>
          <w:rFonts w:ascii="Arial" w:hAnsi="Arial" w:cs="Arial"/>
          <w:b/>
          <w:u w:val="single"/>
        </w:rPr>
        <w:t>Longitud aproximada de la construcción del camino</w:t>
      </w:r>
      <w:r w:rsidRPr="0056136B">
        <w:rPr>
          <w:rFonts w:ascii="Arial" w:hAnsi="Arial" w:cs="Arial"/>
          <w:u w:val="single"/>
        </w:rPr>
        <w:t>:</w:t>
      </w:r>
      <w:r w:rsidRPr="0056136B">
        <w:rPr>
          <w:rFonts w:ascii="Arial" w:hAnsi="Arial" w:cs="Arial"/>
          <w:b/>
        </w:rPr>
        <w:t xml:space="preserve"> </w:t>
      </w:r>
      <w:r>
        <w:rPr>
          <w:rFonts w:ascii="Arial" w:hAnsi="Arial" w:cs="Arial"/>
        </w:rPr>
        <w:t>55 (cincuenta y cinco</w:t>
      </w:r>
      <w:r w:rsidRPr="0056136B">
        <w:rPr>
          <w:rFonts w:ascii="Arial" w:hAnsi="Arial" w:cs="Arial"/>
        </w:rPr>
        <w:t>) kilómetros lineales</w:t>
      </w:r>
    </w:p>
    <w:p w14:paraId="38A8EBD6" w14:textId="77777777" w:rsidR="0094680E" w:rsidRPr="0056136B" w:rsidRDefault="0094680E" w:rsidP="0094680E">
      <w:pPr>
        <w:spacing w:line="273" w:lineRule="auto"/>
        <w:ind w:right="541"/>
        <w:rPr>
          <w:rFonts w:ascii="Arial" w:hAnsi="Arial" w:cs="Arial"/>
        </w:rPr>
      </w:pPr>
    </w:p>
    <w:p w14:paraId="436C3574" w14:textId="77777777" w:rsidR="0094680E" w:rsidRPr="0056136B" w:rsidRDefault="0094680E" w:rsidP="0094680E">
      <w:pPr>
        <w:spacing w:line="273" w:lineRule="auto"/>
        <w:ind w:right="541"/>
        <w:rPr>
          <w:rFonts w:ascii="Arial" w:hAnsi="Arial" w:cs="Arial"/>
        </w:rPr>
      </w:pPr>
      <w:r w:rsidRPr="0056136B">
        <w:rPr>
          <w:rFonts w:ascii="Arial" w:hAnsi="Arial" w:cs="Arial"/>
        </w:rPr>
        <w:t>Estas cifras son meramente estimativas y no compromete a ninguna de las partes a su fiel cumplimiento.</w:t>
      </w:r>
    </w:p>
    <w:p w14:paraId="294B6C46" w14:textId="77777777" w:rsidR="0094680E" w:rsidRPr="0056136B" w:rsidRDefault="0094680E" w:rsidP="0094680E">
      <w:pPr>
        <w:spacing w:line="273" w:lineRule="auto"/>
        <w:ind w:right="541"/>
        <w:rPr>
          <w:rFonts w:ascii="Arial" w:hAnsi="Arial" w:cs="Arial"/>
        </w:rPr>
      </w:pPr>
    </w:p>
    <w:p w14:paraId="4D8577B2" w14:textId="77777777" w:rsidR="0094680E" w:rsidRPr="0056136B" w:rsidRDefault="0094680E" w:rsidP="0094680E">
      <w:pPr>
        <w:spacing w:line="273" w:lineRule="auto"/>
        <w:ind w:right="541"/>
        <w:rPr>
          <w:rFonts w:ascii="Arial" w:hAnsi="Arial" w:cs="Arial"/>
          <w:b/>
        </w:rPr>
      </w:pPr>
      <w:r w:rsidRPr="0056136B">
        <w:rPr>
          <w:rFonts w:ascii="Arial" w:hAnsi="Arial" w:cs="Arial"/>
          <w:b/>
        </w:rPr>
        <w:t>3- Materiales</w:t>
      </w:r>
    </w:p>
    <w:p w14:paraId="144DBF55" w14:textId="77777777" w:rsidR="0094680E" w:rsidRPr="0056136B" w:rsidRDefault="0094680E" w:rsidP="0094680E">
      <w:pPr>
        <w:spacing w:line="273" w:lineRule="auto"/>
        <w:ind w:right="541"/>
        <w:rPr>
          <w:rFonts w:ascii="Arial" w:hAnsi="Arial" w:cs="Arial"/>
        </w:rPr>
      </w:pPr>
    </w:p>
    <w:p w14:paraId="05B1E74A" w14:textId="77777777" w:rsidR="0094680E" w:rsidRPr="0056136B" w:rsidRDefault="0094680E" w:rsidP="0094680E">
      <w:pPr>
        <w:spacing w:line="273" w:lineRule="auto"/>
        <w:ind w:right="541"/>
        <w:rPr>
          <w:rFonts w:ascii="Arial" w:hAnsi="Arial" w:cs="Arial"/>
        </w:rPr>
      </w:pPr>
      <w:r w:rsidRPr="0056136B">
        <w:rPr>
          <w:rFonts w:ascii="Arial" w:hAnsi="Arial" w:cs="Arial"/>
        </w:rPr>
        <w:t>Todos los materiales excavados que cumplan los requisitos especificados en esta sección, podrán ser empleados como materiales para la construcción de los terraplenes, con las siguientes restricciones:</w:t>
      </w:r>
    </w:p>
    <w:p w14:paraId="1502B955" w14:textId="77777777" w:rsidR="0094680E" w:rsidRPr="0056136B" w:rsidRDefault="0094680E" w:rsidP="0094680E">
      <w:pPr>
        <w:spacing w:line="273" w:lineRule="auto"/>
        <w:ind w:right="541"/>
        <w:rPr>
          <w:rFonts w:ascii="Arial" w:hAnsi="Arial" w:cs="Arial"/>
        </w:rPr>
      </w:pPr>
      <w:bookmarkStart w:id="491" w:name="page28"/>
      <w:bookmarkEnd w:id="491"/>
    </w:p>
    <w:p w14:paraId="248CB53E" w14:textId="77777777" w:rsidR="0094680E" w:rsidRPr="0056136B" w:rsidRDefault="0094680E" w:rsidP="0094680E">
      <w:pPr>
        <w:spacing w:line="273" w:lineRule="auto"/>
        <w:ind w:right="541"/>
        <w:rPr>
          <w:rFonts w:ascii="Arial" w:hAnsi="Arial" w:cs="Arial"/>
        </w:rPr>
      </w:pPr>
      <w:r w:rsidRPr="0056136B">
        <w:rPr>
          <w:rFonts w:ascii="Arial" w:hAnsi="Arial" w:cs="Arial"/>
        </w:rPr>
        <w:t>De ningún modo se aceptará en los terraplenes la colocación de material que contenga fango, tierra turbosa, desperdicios, raíces, césped y otros materiales orgánicos.</w:t>
      </w:r>
    </w:p>
    <w:p w14:paraId="4511CA50" w14:textId="77777777" w:rsidR="0094680E" w:rsidRPr="0056136B" w:rsidRDefault="0094680E" w:rsidP="0094680E">
      <w:pPr>
        <w:spacing w:line="273" w:lineRule="auto"/>
        <w:ind w:right="541"/>
        <w:rPr>
          <w:rFonts w:ascii="Arial" w:hAnsi="Arial" w:cs="Arial"/>
        </w:rPr>
      </w:pPr>
    </w:p>
    <w:p w14:paraId="568B4125" w14:textId="77777777" w:rsidR="0094680E" w:rsidRPr="0056136B" w:rsidRDefault="0094680E" w:rsidP="0094680E">
      <w:pPr>
        <w:spacing w:line="273" w:lineRule="auto"/>
        <w:ind w:right="541"/>
        <w:rPr>
          <w:rFonts w:ascii="Arial" w:hAnsi="Arial" w:cs="Arial"/>
        </w:rPr>
      </w:pPr>
      <w:r w:rsidRPr="0056136B">
        <w:rPr>
          <w:rFonts w:ascii="Arial" w:hAnsi="Arial" w:cs="Arial"/>
        </w:rPr>
        <w:t>No se colocará en los terraplenes material que, a juicio de la Fiscalización de Obra sean inadecuados por su calidad o tamaño.</w:t>
      </w:r>
    </w:p>
    <w:p w14:paraId="374EF95D" w14:textId="77777777" w:rsidR="0094680E" w:rsidRPr="0056136B" w:rsidRDefault="0094680E" w:rsidP="0094680E">
      <w:pPr>
        <w:spacing w:line="273" w:lineRule="auto"/>
        <w:ind w:right="541"/>
        <w:rPr>
          <w:rFonts w:ascii="Arial" w:hAnsi="Arial" w:cs="Arial"/>
        </w:rPr>
      </w:pPr>
    </w:p>
    <w:p w14:paraId="6BC14537" w14:textId="77777777" w:rsidR="0094680E" w:rsidRPr="0056136B" w:rsidRDefault="0094680E" w:rsidP="0094680E">
      <w:pPr>
        <w:spacing w:line="273" w:lineRule="auto"/>
        <w:ind w:right="541"/>
        <w:rPr>
          <w:rFonts w:ascii="Arial" w:hAnsi="Arial" w:cs="Arial"/>
        </w:rPr>
      </w:pPr>
      <w:r w:rsidRPr="0056136B">
        <w:rPr>
          <w:rFonts w:ascii="Arial" w:hAnsi="Arial" w:cs="Arial"/>
        </w:rPr>
        <w:t>La construcción, limpieza y despeje de los préstamos y yacimientos, así como de los caminos de servicios, no serán pagados siendo obligaciones subsidiarias que deberán ser incluidas en el precio del ítem.</w:t>
      </w:r>
    </w:p>
    <w:p w14:paraId="7089466A" w14:textId="77777777" w:rsidR="0094680E" w:rsidRPr="0056136B" w:rsidRDefault="0094680E" w:rsidP="0094680E">
      <w:pPr>
        <w:spacing w:line="273" w:lineRule="auto"/>
        <w:ind w:right="541"/>
        <w:rPr>
          <w:rFonts w:ascii="Arial" w:hAnsi="Arial" w:cs="Arial"/>
        </w:rPr>
      </w:pPr>
    </w:p>
    <w:p w14:paraId="5D5F3F07" w14:textId="77777777" w:rsidR="0094680E" w:rsidRPr="0056136B" w:rsidRDefault="0094680E" w:rsidP="0094680E">
      <w:pPr>
        <w:spacing w:line="273" w:lineRule="auto"/>
        <w:ind w:right="541"/>
        <w:rPr>
          <w:rFonts w:ascii="Arial" w:hAnsi="Arial" w:cs="Arial"/>
        </w:rPr>
      </w:pPr>
      <w:r w:rsidRPr="0056136B">
        <w:rPr>
          <w:rFonts w:ascii="Arial" w:hAnsi="Arial" w:cs="Arial"/>
        </w:rPr>
        <w:t>No se permitirá la construcción con material que, por sus características de plasticidad y granulometría, se presente notoriamente con poca cohesión, permeable y fácilmente erosionable.</w:t>
      </w:r>
    </w:p>
    <w:p w14:paraId="2A01C663" w14:textId="77777777" w:rsidR="0094680E" w:rsidRPr="0056136B" w:rsidRDefault="0094680E" w:rsidP="0094680E">
      <w:pPr>
        <w:spacing w:line="273" w:lineRule="auto"/>
        <w:ind w:right="541"/>
        <w:rPr>
          <w:rFonts w:ascii="Arial" w:hAnsi="Arial" w:cs="Arial"/>
        </w:rPr>
      </w:pPr>
    </w:p>
    <w:p w14:paraId="21248B73" w14:textId="77777777" w:rsidR="0094680E" w:rsidRPr="0056136B" w:rsidRDefault="0094680E" w:rsidP="0094680E">
      <w:pPr>
        <w:spacing w:line="273" w:lineRule="auto"/>
        <w:ind w:right="541"/>
        <w:rPr>
          <w:rFonts w:ascii="Arial" w:hAnsi="Arial" w:cs="Arial"/>
        </w:rPr>
      </w:pPr>
      <w:r w:rsidRPr="0056136B">
        <w:rPr>
          <w:rFonts w:ascii="Arial" w:hAnsi="Arial" w:cs="Arial"/>
        </w:rPr>
        <w:lastRenderedPageBreak/>
        <w:t>En todos los casos, el material a ser usado para los terraplenes, deberá tener un CBR igual o mayor a 2 %, o el CBR indicado por Notas de Servicios y/u Órdenes de Trabajo.</w:t>
      </w:r>
    </w:p>
    <w:p w14:paraId="12067932" w14:textId="77777777" w:rsidR="0094680E" w:rsidRPr="0056136B" w:rsidRDefault="0094680E" w:rsidP="0094680E">
      <w:pPr>
        <w:spacing w:line="273" w:lineRule="auto"/>
        <w:ind w:right="541"/>
        <w:rPr>
          <w:rFonts w:ascii="Arial" w:hAnsi="Arial" w:cs="Arial"/>
        </w:rPr>
      </w:pPr>
    </w:p>
    <w:p w14:paraId="1D643268" w14:textId="77777777" w:rsidR="0094680E" w:rsidRPr="0056136B" w:rsidRDefault="0094680E" w:rsidP="0094680E">
      <w:pPr>
        <w:spacing w:line="273" w:lineRule="auto"/>
        <w:ind w:right="541"/>
        <w:rPr>
          <w:rFonts w:ascii="Arial" w:hAnsi="Arial" w:cs="Arial"/>
        </w:rPr>
      </w:pPr>
      <w:r w:rsidRPr="0056136B">
        <w:rPr>
          <w:rFonts w:ascii="Arial" w:hAnsi="Arial" w:cs="Arial"/>
        </w:rPr>
        <w:t>Antes del inicio de los trabajos se realizará un relevamiento planialtimétrico de perfiles transversales, cada 50 metros, en los sectores a intervenir conjuntamente entre el Contratista y la Fiscalización de Obra a fin de determinar la cota de la rasante; este trabajo se llamará “relevamiento previo”.</w:t>
      </w:r>
    </w:p>
    <w:p w14:paraId="27EE7EF3" w14:textId="77777777" w:rsidR="0094680E" w:rsidRPr="0056136B" w:rsidRDefault="0094680E" w:rsidP="0094680E">
      <w:pPr>
        <w:spacing w:line="273" w:lineRule="auto"/>
        <w:ind w:right="541"/>
        <w:rPr>
          <w:rFonts w:ascii="Arial" w:hAnsi="Arial" w:cs="Arial"/>
        </w:rPr>
      </w:pPr>
    </w:p>
    <w:p w14:paraId="0388E87A" w14:textId="77777777" w:rsidR="0094680E" w:rsidRPr="0056136B" w:rsidRDefault="0094680E" w:rsidP="0094680E">
      <w:pPr>
        <w:spacing w:line="273" w:lineRule="auto"/>
        <w:ind w:right="541"/>
        <w:rPr>
          <w:rFonts w:ascii="Arial" w:hAnsi="Arial" w:cs="Arial"/>
          <w:b/>
        </w:rPr>
      </w:pPr>
      <w:r w:rsidRPr="0056136B">
        <w:rPr>
          <w:rFonts w:ascii="Arial" w:hAnsi="Arial" w:cs="Arial"/>
          <w:b/>
        </w:rPr>
        <w:t>4- Equipos</w:t>
      </w:r>
    </w:p>
    <w:p w14:paraId="364B4CA3" w14:textId="77777777" w:rsidR="0094680E" w:rsidRPr="0056136B" w:rsidRDefault="0094680E" w:rsidP="0094680E">
      <w:pPr>
        <w:spacing w:line="273" w:lineRule="auto"/>
        <w:ind w:right="541"/>
        <w:rPr>
          <w:rFonts w:ascii="Arial" w:hAnsi="Arial" w:cs="Arial"/>
        </w:rPr>
      </w:pPr>
    </w:p>
    <w:p w14:paraId="01C7EB86" w14:textId="77777777" w:rsidR="0094680E" w:rsidRPr="0056136B" w:rsidRDefault="0094680E" w:rsidP="0094680E">
      <w:pPr>
        <w:spacing w:line="273" w:lineRule="auto"/>
        <w:ind w:right="541"/>
        <w:rPr>
          <w:rFonts w:ascii="Arial" w:hAnsi="Arial" w:cs="Arial"/>
        </w:rPr>
      </w:pPr>
      <w:r w:rsidRPr="0056136B">
        <w:rPr>
          <w:rFonts w:ascii="Arial" w:hAnsi="Arial" w:cs="Arial"/>
        </w:rPr>
        <w:t>Para la construcción del alteo (terraplén) se llevará en consideración la utilización racional de equipos apropiados, que cumplan con las necesidades locales y tengan la producción necesaria para cumplir con los plazos de construcción. Se podrán utilizar tractores de lámina, traíllas, moto traíllas, palas cargadoras, camiones volquetes, tractores con rastras, moto niveladoras, compactadores estáticos o vibratorios, lisos o pata de cabra, compactadores neumáticos, camiones regadores.</w:t>
      </w:r>
    </w:p>
    <w:p w14:paraId="6DA33324" w14:textId="77777777" w:rsidR="0094680E" w:rsidRPr="0056136B" w:rsidRDefault="0094680E" w:rsidP="0094680E">
      <w:pPr>
        <w:spacing w:line="273" w:lineRule="auto"/>
        <w:ind w:right="541"/>
        <w:rPr>
          <w:rFonts w:ascii="Arial" w:hAnsi="Arial" w:cs="Arial"/>
        </w:rPr>
      </w:pPr>
    </w:p>
    <w:p w14:paraId="28EDE684" w14:textId="77777777" w:rsidR="0094680E" w:rsidRPr="0056136B" w:rsidRDefault="0094680E" w:rsidP="0094680E">
      <w:pPr>
        <w:spacing w:line="273" w:lineRule="auto"/>
        <w:ind w:right="541"/>
        <w:rPr>
          <w:rFonts w:ascii="Arial" w:hAnsi="Arial" w:cs="Arial"/>
        </w:rPr>
      </w:pPr>
      <w:r w:rsidRPr="0056136B">
        <w:rPr>
          <w:rFonts w:ascii="Arial" w:hAnsi="Arial" w:cs="Arial"/>
        </w:rPr>
        <w:t>El Contratista empleara el número suficiente de equipo, apropiado para las operaciones de esparcido, homogeneización y compactación del material aprobado para le ejecución del terraplén, a fin de obtener capas parejas y uniformemente compactadas hasta la densidad especificada.</w:t>
      </w:r>
    </w:p>
    <w:p w14:paraId="49B118DD" w14:textId="77777777" w:rsidR="0094680E" w:rsidRPr="0056136B" w:rsidRDefault="0094680E" w:rsidP="0094680E">
      <w:pPr>
        <w:spacing w:line="273" w:lineRule="auto"/>
        <w:ind w:right="541"/>
        <w:rPr>
          <w:rFonts w:ascii="Arial" w:hAnsi="Arial" w:cs="Arial"/>
        </w:rPr>
      </w:pPr>
    </w:p>
    <w:p w14:paraId="2A13B7FE" w14:textId="77777777" w:rsidR="0094680E" w:rsidRPr="0056136B" w:rsidRDefault="0094680E" w:rsidP="0094680E">
      <w:pPr>
        <w:spacing w:line="273" w:lineRule="auto"/>
        <w:ind w:right="541"/>
        <w:rPr>
          <w:rFonts w:ascii="Arial" w:hAnsi="Arial" w:cs="Arial"/>
        </w:rPr>
      </w:pPr>
      <w:r w:rsidRPr="0056136B">
        <w:rPr>
          <w:rFonts w:ascii="Arial" w:hAnsi="Arial" w:cs="Arial"/>
        </w:rPr>
        <w:t>El equipo de compactación deberá satisfacer los requisitos individuales de construcción relativos al tipo, peso y cualquier otra característica específica requerida para el trabajo a ejecutar. Deberá presentar características y condiciones técnicas adecuadas para producir la compactación y densidad exigidas, sin causar exfoliaciones, desplazamientos, surcos, alojamientos y empujes adversos. El equipo usado para estos trabajos deberá ser previamente aprobado por la Fiscalización de Obra, la cual podrá exigir el cambio o retiro de las unidades que no resulten aceptables.</w:t>
      </w:r>
    </w:p>
    <w:p w14:paraId="51865FB8" w14:textId="77777777" w:rsidR="0094680E" w:rsidRPr="0056136B" w:rsidRDefault="0094680E" w:rsidP="0094680E">
      <w:pPr>
        <w:spacing w:line="273" w:lineRule="auto"/>
        <w:ind w:right="541"/>
        <w:rPr>
          <w:rFonts w:ascii="Arial" w:hAnsi="Arial" w:cs="Arial"/>
        </w:rPr>
      </w:pPr>
    </w:p>
    <w:p w14:paraId="2B12E485" w14:textId="77777777" w:rsidR="0094680E" w:rsidRPr="0056136B" w:rsidRDefault="0094680E" w:rsidP="0094680E">
      <w:pPr>
        <w:spacing w:line="273" w:lineRule="auto"/>
        <w:ind w:right="541"/>
        <w:rPr>
          <w:rFonts w:ascii="Arial" w:hAnsi="Arial" w:cs="Arial"/>
          <w:b/>
        </w:rPr>
      </w:pPr>
      <w:r w:rsidRPr="0056136B">
        <w:rPr>
          <w:rFonts w:ascii="Arial" w:hAnsi="Arial" w:cs="Arial"/>
          <w:b/>
        </w:rPr>
        <w:t>5- Construcción</w:t>
      </w:r>
    </w:p>
    <w:p w14:paraId="0ED59185" w14:textId="77777777" w:rsidR="0094680E" w:rsidRPr="0056136B" w:rsidRDefault="0094680E" w:rsidP="0094680E">
      <w:pPr>
        <w:spacing w:line="273" w:lineRule="auto"/>
        <w:ind w:right="541"/>
        <w:rPr>
          <w:rFonts w:ascii="Arial" w:hAnsi="Arial" w:cs="Arial"/>
        </w:rPr>
      </w:pPr>
    </w:p>
    <w:p w14:paraId="323C4E92" w14:textId="77777777" w:rsidR="0094680E" w:rsidRPr="0056136B" w:rsidRDefault="0094680E" w:rsidP="0094680E">
      <w:pPr>
        <w:spacing w:line="273" w:lineRule="auto"/>
        <w:ind w:right="541"/>
        <w:rPr>
          <w:rFonts w:ascii="Arial" w:hAnsi="Arial" w:cs="Arial"/>
          <w:b/>
        </w:rPr>
      </w:pPr>
      <w:r w:rsidRPr="0056136B">
        <w:rPr>
          <w:rFonts w:ascii="Arial" w:hAnsi="Arial" w:cs="Arial"/>
          <w:b/>
        </w:rPr>
        <w:t>5.1 Limpieza preliminar:</w:t>
      </w:r>
    </w:p>
    <w:p w14:paraId="4E9EF3CE" w14:textId="77777777" w:rsidR="0094680E" w:rsidRPr="0056136B" w:rsidRDefault="0094680E" w:rsidP="0094680E">
      <w:pPr>
        <w:spacing w:line="273" w:lineRule="auto"/>
        <w:ind w:right="541"/>
        <w:rPr>
          <w:rFonts w:ascii="Arial" w:hAnsi="Arial" w:cs="Arial"/>
        </w:rPr>
      </w:pPr>
    </w:p>
    <w:p w14:paraId="42FC0B97" w14:textId="77777777" w:rsidR="0094680E" w:rsidRPr="0056136B" w:rsidRDefault="0094680E" w:rsidP="0094680E">
      <w:pPr>
        <w:spacing w:line="273" w:lineRule="auto"/>
        <w:ind w:right="541"/>
        <w:rPr>
          <w:rFonts w:ascii="Arial" w:hAnsi="Arial" w:cs="Arial"/>
        </w:rPr>
      </w:pPr>
      <w:r w:rsidRPr="0056136B">
        <w:rPr>
          <w:rFonts w:ascii="Arial" w:hAnsi="Arial" w:cs="Arial"/>
        </w:rPr>
        <w:t>Antes de proceder a la colocación del material para terraplenes en cualquier área de trabajo, se debe concluir todo el trabajo de limpieza.</w:t>
      </w:r>
    </w:p>
    <w:p w14:paraId="5A556CF5" w14:textId="77777777" w:rsidR="0094680E" w:rsidRPr="0056136B" w:rsidRDefault="0094680E" w:rsidP="0094680E">
      <w:pPr>
        <w:spacing w:line="273" w:lineRule="auto"/>
        <w:ind w:right="541"/>
        <w:rPr>
          <w:rFonts w:ascii="Arial" w:hAnsi="Arial" w:cs="Arial"/>
        </w:rPr>
      </w:pPr>
    </w:p>
    <w:p w14:paraId="1A41C953" w14:textId="77777777" w:rsidR="0094680E" w:rsidRPr="0056136B" w:rsidRDefault="0094680E" w:rsidP="0094680E">
      <w:pPr>
        <w:spacing w:line="273" w:lineRule="auto"/>
        <w:ind w:right="541"/>
        <w:rPr>
          <w:rFonts w:ascii="Arial" w:hAnsi="Arial" w:cs="Arial"/>
          <w:b/>
        </w:rPr>
      </w:pPr>
      <w:r w:rsidRPr="0056136B">
        <w:rPr>
          <w:rFonts w:ascii="Arial" w:hAnsi="Arial" w:cs="Arial"/>
          <w:b/>
        </w:rPr>
        <w:t>5.2 Preparación del asiento del terraplén:</w:t>
      </w:r>
    </w:p>
    <w:p w14:paraId="68D53237" w14:textId="77777777" w:rsidR="0094680E" w:rsidRPr="0056136B" w:rsidRDefault="0094680E" w:rsidP="0094680E">
      <w:pPr>
        <w:spacing w:line="273" w:lineRule="auto"/>
        <w:ind w:right="541"/>
        <w:rPr>
          <w:rFonts w:ascii="Arial" w:hAnsi="Arial" w:cs="Arial"/>
        </w:rPr>
      </w:pPr>
    </w:p>
    <w:p w14:paraId="55F4699B" w14:textId="77777777" w:rsidR="0094680E" w:rsidRPr="0056136B" w:rsidRDefault="0094680E" w:rsidP="0094680E">
      <w:pPr>
        <w:spacing w:line="273" w:lineRule="auto"/>
        <w:ind w:right="541"/>
        <w:rPr>
          <w:rFonts w:ascii="Arial" w:hAnsi="Arial" w:cs="Arial"/>
        </w:rPr>
      </w:pPr>
      <w:r w:rsidRPr="0056136B">
        <w:rPr>
          <w:rFonts w:ascii="Arial" w:hAnsi="Arial" w:cs="Arial"/>
        </w:rPr>
        <w:t>Deberá removerse cualquier material que a juicio de la Fiscalización sea considerado inadecuado como asiento de fundación y/o camada de terraplén. En los tramos donde se presenten áreas de material inadecuado a nivel de sub rasante, (bolsones) el mismo será removido por excavación y depositados en lugares convenientes fuera del área de trabajo.</w:t>
      </w:r>
    </w:p>
    <w:p w14:paraId="1C84424B" w14:textId="77777777" w:rsidR="0094680E" w:rsidRPr="0056136B" w:rsidRDefault="0094680E" w:rsidP="0094680E">
      <w:pPr>
        <w:spacing w:line="273" w:lineRule="auto"/>
        <w:ind w:right="541"/>
        <w:rPr>
          <w:rFonts w:ascii="Arial" w:hAnsi="Arial" w:cs="Arial"/>
        </w:rPr>
      </w:pPr>
    </w:p>
    <w:p w14:paraId="18EFE8B4" w14:textId="77777777" w:rsidR="0094680E" w:rsidRPr="0056136B" w:rsidRDefault="0094680E" w:rsidP="0094680E">
      <w:pPr>
        <w:spacing w:line="273" w:lineRule="auto"/>
        <w:ind w:right="541"/>
        <w:rPr>
          <w:rFonts w:ascii="Arial" w:hAnsi="Arial" w:cs="Arial"/>
          <w:b/>
        </w:rPr>
      </w:pPr>
      <w:r w:rsidRPr="0056136B">
        <w:rPr>
          <w:rFonts w:ascii="Arial" w:hAnsi="Arial" w:cs="Arial"/>
        </w:rPr>
        <w:t>Todas las excavaciones (bolsones) serán rellenadas y compactadas de acuerdo a los procedimientos previstos en esta sección. Los volúmenes de relleno serán iguales a los volúmenes excavados y</w:t>
      </w:r>
      <w:bookmarkStart w:id="492" w:name="page29"/>
      <w:bookmarkEnd w:id="492"/>
      <w:r w:rsidRPr="0056136B">
        <w:rPr>
          <w:rFonts w:ascii="Arial" w:hAnsi="Arial" w:cs="Arial"/>
        </w:rPr>
        <w:t xml:space="preserve"> pagados bajo el </w:t>
      </w:r>
      <w:r w:rsidRPr="0056136B">
        <w:rPr>
          <w:rFonts w:ascii="Arial" w:hAnsi="Arial" w:cs="Arial"/>
          <w:b/>
        </w:rPr>
        <w:t>Ítem Nº 3.5</w:t>
      </w:r>
      <w:r w:rsidRPr="0056136B">
        <w:rPr>
          <w:rFonts w:ascii="Arial" w:hAnsi="Arial" w:cs="Arial"/>
        </w:rPr>
        <w:t xml:space="preserve"> </w:t>
      </w:r>
      <w:r w:rsidRPr="0056136B">
        <w:rPr>
          <w:rFonts w:ascii="Arial" w:hAnsi="Arial" w:cs="Arial"/>
          <w:b/>
        </w:rPr>
        <w:t xml:space="preserve">“Construcción de </w:t>
      </w:r>
      <w:r w:rsidRPr="0056136B">
        <w:rPr>
          <w:rFonts w:ascii="Arial" w:hAnsi="Arial" w:cs="Arial"/>
          <w:b/>
        </w:rPr>
        <w:lastRenderedPageBreak/>
        <w:t>Terraplén para Camino Alternativo”.</w:t>
      </w:r>
    </w:p>
    <w:p w14:paraId="46BEF05F" w14:textId="77777777" w:rsidR="0094680E" w:rsidRPr="0056136B" w:rsidRDefault="0094680E" w:rsidP="0094680E">
      <w:pPr>
        <w:spacing w:line="273" w:lineRule="auto"/>
        <w:ind w:right="541"/>
        <w:rPr>
          <w:rFonts w:ascii="Arial" w:hAnsi="Arial" w:cs="Arial"/>
        </w:rPr>
      </w:pPr>
    </w:p>
    <w:p w14:paraId="26184215" w14:textId="77777777" w:rsidR="0094680E" w:rsidRPr="0056136B" w:rsidRDefault="0094680E" w:rsidP="0094680E">
      <w:pPr>
        <w:spacing w:line="273" w:lineRule="auto"/>
        <w:ind w:right="541"/>
        <w:rPr>
          <w:rFonts w:ascii="Arial" w:hAnsi="Arial" w:cs="Arial"/>
          <w:b/>
        </w:rPr>
      </w:pPr>
      <w:r w:rsidRPr="0056136B">
        <w:rPr>
          <w:rFonts w:ascii="Arial" w:hAnsi="Arial" w:cs="Arial"/>
          <w:b/>
        </w:rPr>
        <w:t>5.3 Colocación de material</w:t>
      </w:r>
    </w:p>
    <w:p w14:paraId="0BABE3BE" w14:textId="77777777" w:rsidR="0094680E" w:rsidRPr="0056136B" w:rsidRDefault="0094680E" w:rsidP="0094680E">
      <w:pPr>
        <w:spacing w:line="273" w:lineRule="auto"/>
        <w:ind w:right="541"/>
        <w:rPr>
          <w:rFonts w:ascii="Arial" w:hAnsi="Arial" w:cs="Arial"/>
        </w:rPr>
      </w:pPr>
    </w:p>
    <w:p w14:paraId="5C4CA7C5" w14:textId="77777777" w:rsidR="0094680E" w:rsidRPr="0056136B" w:rsidRDefault="0094680E" w:rsidP="0094680E">
      <w:pPr>
        <w:spacing w:line="273" w:lineRule="auto"/>
        <w:ind w:right="541"/>
        <w:rPr>
          <w:rFonts w:ascii="Arial" w:hAnsi="Arial" w:cs="Arial"/>
        </w:rPr>
      </w:pPr>
      <w:r w:rsidRPr="0056136B">
        <w:rPr>
          <w:rFonts w:ascii="Arial" w:hAnsi="Arial" w:cs="Arial"/>
        </w:rPr>
        <w:t>Los materiales para el terraplén deberán ser colocados en capas horizontales sucesivas de no más de 0,30 m de espesor suelto, y no deberán exceder espesores tales que después de compactados sobrepasen los 0,20 m. Aquel espesor máximo será reducido a lo que se estipula específicamente para ubicaciones especiales. Las capas deberán ser distribuidas en todo su ancho.</w:t>
      </w:r>
    </w:p>
    <w:p w14:paraId="03CD0FCE" w14:textId="77777777" w:rsidR="0094680E" w:rsidRPr="0056136B" w:rsidRDefault="0094680E" w:rsidP="0094680E">
      <w:pPr>
        <w:spacing w:line="273" w:lineRule="auto"/>
        <w:ind w:right="541"/>
        <w:rPr>
          <w:rFonts w:ascii="Arial" w:hAnsi="Arial" w:cs="Arial"/>
        </w:rPr>
      </w:pPr>
    </w:p>
    <w:p w14:paraId="6CE40024" w14:textId="77777777" w:rsidR="0094680E" w:rsidRPr="0056136B" w:rsidRDefault="0094680E" w:rsidP="0094680E">
      <w:pPr>
        <w:spacing w:line="273" w:lineRule="auto"/>
        <w:ind w:right="541"/>
        <w:rPr>
          <w:rFonts w:ascii="Arial" w:hAnsi="Arial" w:cs="Arial"/>
        </w:rPr>
      </w:pPr>
      <w:r w:rsidRPr="0056136B">
        <w:rPr>
          <w:rFonts w:ascii="Arial" w:hAnsi="Arial" w:cs="Arial"/>
        </w:rPr>
        <w:t>El desplazamiento del equipo de transporte y distribución del material deberá ser regulado de manera que utilice todo el ancho de cada una de las capas de material colocado. Cada capa deberá emparejarse y alisarse por medio de motoniveladoras y compactadoras según se especifica más adelante.</w:t>
      </w:r>
    </w:p>
    <w:p w14:paraId="01E648A9" w14:textId="77777777" w:rsidR="0094680E" w:rsidRPr="0056136B" w:rsidRDefault="0094680E" w:rsidP="0094680E">
      <w:pPr>
        <w:spacing w:line="273" w:lineRule="auto"/>
        <w:ind w:right="541"/>
        <w:rPr>
          <w:rFonts w:ascii="Arial" w:hAnsi="Arial" w:cs="Arial"/>
        </w:rPr>
      </w:pPr>
    </w:p>
    <w:p w14:paraId="7A7E3E4D" w14:textId="77777777" w:rsidR="0094680E" w:rsidRPr="0056136B" w:rsidRDefault="0094680E" w:rsidP="0094680E">
      <w:pPr>
        <w:spacing w:line="273" w:lineRule="auto"/>
        <w:ind w:right="541"/>
        <w:rPr>
          <w:rFonts w:ascii="Arial" w:hAnsi="Arial" w:cs="Arial"/>
        </w:rPr>
      </w:pPr>
      <w:r w:rsidRPr="0056136B">
        <w:rPr>
          <w:rFonts w:ascii="Arial" w:hAnsi="Arial" w:cs="Arial"/>
        </w:rPr>
        <w:t>No se harán pagos especiales por todos los trabajos de desbosque, limpieza, despeje y destape de préstamos, yacimientos y canteras, así como de construcción y conservación de caminos de acarreo.</w:t>
      </w:r>
    </w:p>
    <w:p w14:paraId="5829180B" w14:textId="77777777" w:rsidR="0094680E" w:rsidRPr="0056136B" w:rsidRDefault="0094680E" w:rsidP="0094680E">
      <w:pPr>
        <w:spacing w:line="273" w:lineRule="auto"/>
        <w:ind w:right="541"/>
        <w:rPr>
          <w:rFonts w:ascii="Arial" w:hAnsi="Arial" w:cs="Arial"/>
        </w:rPr>
      </w:pPr>
    </w:p>
    <w:p w14:paraId="3B8C4985" w14:textId="77777777" w:rsidR="0094680E" w:rsidRPr="0056136B" w:rsidRDefault="0094680E" w:rsidP="0094680E">
      <w:pPr>
        <w:spacing w:line="273" w:lineRule="auto"/>
        <w:ind w:right="541"/>
        <w:rPr>
          <w:rFonts w:ascii="Arial" w:hAnsi="Arial" w:cs="Arial"/>
          <w:b/>
        </w:rPr>
      </w:pPr>
      <w:r w:rsidRPr="0056136B">
        <w:rPr>
          <w:rFonts w:ascii="Arial" w:hAnsi="Arial" w:cs="Arial"/>
          <w:b/>
        </w:rPr>
        <w:t>5.4 Compactación</w:t>
      </w:r>
    </w:p>
    <w:p w14:paraId="0FED3FE5" w14:textId="77777777" w:rsidR="0094680E" w:rsidRPr="0056136B" w:rsidRDefault="0094680E" w:rsidP="0094680E">
      <w:pPr>
        <w:spacing w:line="273" w:lineRule="auto"/>
        <w:ind w:right="541"/>
        <w:rPr>
          <w:rFonts w:ascii="Arial" w:hAnsi="Arial" w:cs="Arial"/>
        </w:rPr>
      </w:pPr>
    </w:p>
    <w:p w14:paraId="1BB90019" w14:textId="77777777" w:rsidR="0094680E" w:rsidRPr="0056136B" w:rsidRDefault="0094680E" w:rsidP="0094680E">
      <w:pPr>
        <w:spacing w:line="273" w:lineRule="auto"/>
        <w:ind w:right="541"/>
        <w:rPr>
          <w:rFonts w:ascii="Arial" w:hAnsi="Arial" w:cs="Arial"/>
        </w:rPr>
      </w:pPr>
      <w:r w:rsidRPr="0056136B">
        <w:rPr>
          <w:rFonts w:ascii="Arial" w:hAnsi="Arial" w:cs="Arial"/>
        </w:rPr>
        <w:t>Excepto cuando se especifique de otra manera, el terraplén será construido en capas horizontales en todo lo ancho de la sección y en longitudes que estén en función del equipo utilizado, haciendo factible los procesos de homogeneización, riego, secado, perfilado y compactación.</w:t>
      </w:r>
    </w:p>
    <w:p w14:paraId="234572A3" w14:textId="77777777" w:rsidR="0094680E" w:rsidRPr="0056136B" w:rsidRDefault="0094680E" w:rsidP="0094680E">
      <w:pPr>
        <w:spacing w:line="273" w:lineRule="auto"/>
        <w:rPr>
          <w:rFonts w:ascii="Arial" w:hAnsi="Arial" w:cs="Arial"/>
        </w:rPr>
      </w:pPr>
    </w:p>
    <w:p w14:paraId="3A4B897E" w14:textId="77777777" w:rsidR="0094680E" w:rsidRPr="0056136B" w:rsidRDefault="0094680E" w:rsidP="0094680E">
      <w:pPr>
        <w:spacing w:line="273" w:lineRule="auto"/>
        <w:rPr>
          <w:rFonts w:ascii="Arial" w:hAnsi="Arial" w:cs="Arial"/>
        </w:rPr>
      </w:pPr>
      <w:r w:rsidRPr="0056136B">
        <w:rPr>
          <w:rFonts w:ascii="Arial" w:hAnsi="Arial" w:cs="Arial"/>
        </w:rPr>
        <w:t>Cada capa de material suelto será regada o aireada hasta alcanzar la humedad requerida para su compactación. El material luego de humedecido será homogeneizado por medio de moto niveladora, rastras, disco u otros equipos que sean aprobados por la Fiscalización.</w:t>
      </w:r>
    </w:p>
    <w:p w14:paraId="7EE67C0A" w14:textId="77777777" w:rsidR="0094680E" w:rsidRPr="0056136B" w:rsidRDefault="0094680E" w:rsidP="0094680E">
      <w:pPr>
        <w:spacing w:line="273" w:lineRule="auto"/>
        <w:rPr>
          <w:rFonts w:ascii="Arial" w:hAnsi="Arial" w:cs="Arial"/>
        </w:rPr>
      </w:pPr>
    </w:p>
    <w:p w14:paraId="6B318098" w14:textId="77777777" w:rsidR="0094680E" w:rsidRPr="0056136B" w:rsidRDefault="0094680E" w:rsidP="0094680E">
      <w:pPr>
        <w:spacing w:line="273" w:lineRule="auto"/>
        <w:rPr>
          <w:rFonts w:ascii="Arial" w:hAnsi="Arial" w:cs="Arial"/>
        </w:rPr>
      </w:pPr>
      <w:r w:rsidRPr="0056136B">
        <w:rPr>
          <w:rFonts w:ascii="Arial" w:hAnsi="Arial" w:cs="Arial"/>
        </w:rPr>
        <w:t>Una vez cumplidos los requisitos de homogeneización y humedad exigidos para iniciar el proceso de compactación, la capa será conformada y emparejada con motoniveladora hasta obtener un espesor suelto de 0,20 m como máximo.</w:t>
      </w:r>
    </w:p>
    <w:p w14:paraId="651F35E3" w14:textId="77777777" w:rsidR="0094680E" w:rsidRPr="0056136B" w:rsidRDefault="0094680E" w:rsidP="0094680E">
      <w:pPr>
        <w:spacing w:line="273" w:lineRule="auto"/>
        <w:rPr>
          <w:rFonts w:ascii="Arial" w:hAnsi="Arial" w:cs="Arial"/>
        </w:rPr>
      </w:pPr>
    </w:p>
    <w:p w14:paraId="79632A3D" w14:textId="77777777" w:rsidR="0094680E" w:rsidRPr="0056136B" w:rsidRDefault="0094680E" w:rsidP="0094680E">
      <w:pPr>
        <w:spacing w:line="273" w:lineRule="auto"/>
        <w:rPr>
          <w:rFonts w:ascii="Arial" w:hAnsi="Arial" w:cs="Arial"/>
        </w:rPr>
      </w:pPr>
      <w:r w:rsidRPr="0056136B">
        <w:rPr>
          <w:rFonts w:ascii="Arial" w:hAnsi="Arial" w:cs="Arial"/>
        </w:rPr>
        <w:t>La capa suelta así conformada será entonces consolidada por el equipo de compactación que se juzgue necesario y que llene los requisitos indicados para el tipo de suelo a compactar.</w:t>
      </w:r>
    </w:p>
    <w:p w14:paraId="6C587220" w14:textId="77777777" w:rsidR="0094680E" w:rsidRPr="0056136B" w:rsidRDefault="0094680E" w:rsidP="0094680E">
      <w:pPr>
        <w:spacing w:line="273" w:lineRule="auto"/>
        <w:rPr>
          <w:rFonts w:ascii="Arial" w:hAnsi="Arial" w:cs="Arial"/>
        </w:rPr>
      </w:pPr>
    </w:p>
    <w:p w14:paraId="181F1B28" w14:textId="77777777" w:rsidR="0094680E" w:rsidRPr="0056136B" w:rsidRDefault="0094680E" w:rsidP="0094680E">
      <w:pPr>
        <w:spacing w:line="273" w:lineRule="auto"/>
        <w:rPr>
          <w:rFonts w:ascii="Arial" w:hAnsi="Arial" w:cs="Arial"/>
        </w:rPr>
      </w:pPr>
      <w:r w:rsidRPr="0056136B">
        <w:rPr>
          <w:rFonts w:ascii="Arial" w:hAnsi="Arial" w:cs="Arial"/>
        </w:rPr>
        <w:t>El proceso de compactación se hará por tramos de longitud limitada de acuerdo al equipo, para iniciar y terminar en el mismo día, hasta obtener las densidades secas exigidas de acuerdo al tipo de suelo.</w:t>
      </w:r>
    </w:p>
    <w:p w14:paraId="7C6185CD" w14:textId="77777777" w:rsidR="0094680E" w:rsidRPr="0056136B" w:rsidRDefault="0094680E" w:rsidP="0094680E">
      <w:pPr>
        <w:spacing w:line="273" w:lineRule="auto"/>
        <w:rPr>
          <w:rFonts w:ascii="Arial" w:hAnsi="Arial" w:cs="Arial"/>
        </w:rPr>
      </w:pPr>
    </w:p>
    <w:p w14:paraId="4456F31F" w14:textId="77777777" w:rsidR="0094680E" w:rsidRPr="0056136B" w:rsidRDefault="0094680E" w:rsidP="0094680E">
      <w:pPr>
        <w:spacing w:line="273" w:lineRule="auto"/>
        <w:rPr>
          <w:rFonts w:ascii="Arial" w:hAnsi="Arial" w:cs="Arial"/>
        </w:rPr>
      </w:pPr>
      <w:r w:rsidRPr="0056136B">
        <w:rPr>
          <w:rFonts w:ascii="Arial" w:hAnsi="Arial" w:cs="Arial"/>
        </w:rPr>
        <w:t>La selección del tipo del equipo a ser empleado será de entera responsabilidad del Contratista, a los fines de obtener tanto la perfecta ligación del material existente con el nuevo, como las densidades requeridas en esta Especificación.</w:t>
      </w:r>
    </w:p>
    <w:p w14:paraId="56B9CA98" w14:textId="77777777" w:rsidR="0094680E" w:rsidRPr="0056136B" w:rsidRDefault="0094680E" w:rsidP="0094680E">
      <w:pPr>
        <w:spacing w:line="273" w:lineRule="auto"/>
        <w:rPr>
          <w:rFonts w:ascii="Arial" w:hAnsi="Arial" w:cs="Arial"/>
        </w:rPr>
      </w:pPr>
    </w:p>
    <w:p w14:paraId="309E1D5C" w14:textId="77777777" w:rsidR="0094680E" w:rsidRPr="0056136B" w:rsidRDefault="0094680E" w:rsidP="0094680E">
      <w:pPr>
        <w:spacing w:line="273" w:lineRule="auto"/>
        <w:rPr>
          <w:rFonts w:ascii="Arial" w:hAnsi="Arial" w:cs="Arial"/>
        </w:rPr>
      </w:pPr>
      <w:r w:rsidRPr="0056136B">
        <w:rPr>
          <w:rFonts w:ascii="Arial" w:hAnsi="Arial" w:cs="Arial"/>
        </w:rPr>
        <w:t>Esta densidad será igual o mayor a 95% de la densidad máxima obtenida por el método AASHTO T - 180 para suelos A1, A2, A3, y A4. mientras que para suelos A5, A6, y A7 deberá ser igual o mayor a 97% d</w:t>
      </w:r>
    </w:p>
    <w:p w14:paraId="3CD91ABA" w14:textId="125141D8" w:rsidR="0094680E" w:rsidRDefault="0094680E" w:rsidP="0094680E">
      <w:pPr>
        <w:spacing w:line="273" w:lineRule="auto"/>
        <w:rPr>
          <w:ins w:id="493" w:author="Jorge Agustin Fernandez Pereira" w:date="2017-06-13T12:58:00Z"/>
          <w:rFonts w:ascii="Arial" w:hAnsi="Arial" w:cs="Arial"/>
        </w:rPr>
      </w:pPr>
    </w:p>
    <w:p w14:paraId="5257B071" w14:textId="77777777" w:rsidR="00527C76" w:rsidRPr="0056136B" w:rsidRDefault="00527C76" w:rsidP="0094680E">
      <w:pPr>
        <w:spacing w:line="273" w:lineRule="auto"/>
        <w:rPr>
          <w:rFonts w:ascii="Arial" w:hAnsi="Arial" w:cs="Arial"/>
        </w:rPr>
      </w:pPr>
    </w:p>
    <w:p w14:paraId="6FE33645" w14:textId="77777777" w:rsidR="0094680E" w:rsidRPr="0056136B" w:rsidRDefault="0094680E" w:rsidP="0094680E">
      <w:pPr>
        <w:spacing w:line="273" w:lineRule="auto"/>
        <w:rPr>
          <w:rFonts w:ascii="Arial" w:hAnsi="Arial" w:cs="Arial"/>
          <w:b/>
        </w:rPr>
      </w:pPr>
      <w:r w:rsidRPr="0056136B">
        <w:rPr>
          <w:rFonts w:ascii="Arial" w:hAnsi="Arial" w:cs="Arial"/>
          <w:b/>
        </w:rPr>
        <w:t>6.</w:t>
      </w:r>
      <w:r w:rsidRPr="0056136B">
        <w:rPr>
          <w:rFonts w:ascii="Arial" w:hAnsi="Arial" w:cs="Arial"/>
        </w:rPr>
        <w:tab/>
      </w:r>
      <w:r w:rsidRPr="0056136B">
        <w:rPr>
          <w:rFonts w:ascii="Arial" w:hAnsi="Arial" w:cs="Arial"/>
          <w:b/>
        </w:rPr>
        <w:t>Método de Medición:</w:t>
      </w:r>
    </w:p>
    <w:p w14:paraId="7AA5FA10" w14:textId="77777777" w:rsidR="0094680E" w:rsidRPr="0056136B" w:rsidRDefault="0094680E" w:rsidP="0094680E">
      <w:pPr>
        <w:spacing w:line="273" w:lineRule="auto"/>
        <w:rPr>
          <w:rFonts w:ascii="Arial" w:hAnsi="Arial" w:cs="Arial"/>
        </w:rPr>
      </w:pPr>
    </w:p>
    <w:p w14:paraId="4C772189" w14:textId="77777777" w:rsidR="0094680E" w:rsidRPr="0056136B" w:rsidRDefault="0094680E" w:rsidP="0094680E">
      <w:pPr>
        <w:spacing w:line="273" w:lineRule="auto"/>
        <w:rPr>
          <w:rFonts w:ascii="Arial" w:hAnsi="Arial" w:cs="Arial"/>
        </w:rPr>
      </w:pPr>
      <w:r w:rsidRPr="0056136B">
        <w:rPr>
          <w:rFonts w:ascii="Arial" w:hAnsi="Arial" w:cs="Arial"/>
        </w:rPr>
        <w:t>El volumen a ser pagado será el número de metros cúbicos, computado por el método del promedio de las áreas geométricas extremas entre el perfil final y el perfil previo.</w:t>
      </w:r>
    </w:p>
    <w:p w14:paraId="114E6A00" w14:textId="77777777" w:rsidR="0094680E" w:rsidRPr="0056136B" w:rsidRDefault="0094680E" w:rsidP="0094680E">
      <w:pPr>
        <w:spacing w:line="273" w:lineRule="auto"/>
        <w:rPr>
          <w:rFonts w:ascii="Arial" w:hAnsi="Arial" w:cs="Arial"/>
        </w:rPr>
      </w:pPr>
    </w:p>
    <w:p w14:paraId="084544B1" w14:textId="77777777" w:rsidR="0094680E" w:rsidRPr="0056136B" w:rsidRDefault="0094680E" w:rsidP="0094680E">
      <w:pPr>
        <w:spacing w:line="273" w:lineRule="auto"/>
        <w:rPr>
          <w:rFonts w:ascii="Arial" w:hAnsi="Arial" w:cs="Arial"/>
        </w:rPr>
      </w:pPr>
      <w:r w:rsidRPr="0056136B">
        <w:rPr>
          <w:rFonts w:ascii="Arial" w:hAnsi="Arial" w:cs="Arial"/>
        </w:rPr>
        <w:t>La medición de los trabajos por el cual será pagado este ítem será por metros cúbicos movidos computados por la diferencia entre el volumen anterior a los trabajos, determinado por el “relevamiento previo”, y el volumen determinado por el relevamiento planialtimétrico al final de los trabajos y aprobados por la firma fiscalizadora de la Obra.</w:t>
      </w:r>
    </w:p>
    <w:p w14:paraId="6468E0BD" w14:textId="77777777" w:rsidR="0094680E" w:rsidRPr="0056136B" w:rsidRDefault="0094680E" w:rsidP="0094680E">
      <w:pPr>
        <w:spacing w:line="273" w:lineRule="auto"/>
        <w:rPr>
          <w:rFonts w:ascii="Arial" w:hAnsi="Arial" w:cs="Arial"/>
        </w:rPr>
      </w:pPr>
    </w:p>
    <w:p w14:paraId="26829378" w14:textId="77777777" w:rsidR="0094680E" w:rsidRPr="0056136B" w:rsidRDefault="0094680E" w:rsidP="0094680E">
      <w:pPr>
        <w:spacing w:line="273" w:lineRule="auto"/>
        <w:rPr>
          <w:rFonts w:ascii="Arial" w:hAnsi="Arial" w:cs="Arial"/>
        </w:rPr>
      </w:pPr>
      <w:r w:rsidRPr="0056136B">
        <w:rPr>
          <w:rFonts w:ascii="Arial" w:hAnsi="Arial" w:cs="Arial"/>
        </w:rPr>
        <w:t>Los perfiles transversales previos, serán realizados a una distancia de 50 m. entre ellos, los mismos serán repetidos al final de la excavación para obtener el perfil final.</w:t>
      </w:r>
    </w:p>
    <w:p w14:paraId="7A603024" w14:textId="77777777" w:rsidR="0094680E" w:rsidRPr="0056136B" w:rsidRDefault="0094680E" w:rsidP="0094680E">
      <w:pPr>
        <w:spacing w:line="273" w:lineRule="auto"/>
        <w:rPr>
          <w:rFonts w:ascii="Arial" w:hAnsi="Arial" w:cs="Arial"/>
        </w:rPr>
      </w:pPr>
      <w:bookmarkStart w:id="494" w:name="page30"/>
      <w:bookmarkEnd w:id="494"/>
    </w:p>
    <w:p w14:paraId="5723D534" w14:textId="77777777" w:rsidR="0094680E" w:rsidRPr="0056136B" w:rsidRDefault="0094680E" w:rsidP="0094680E">
      <w:pPr>
        <w:spacing w:line="273" w:lineRule="auto"/>
        <w:rPr>
          <w:rFonts w:ascii="Arial" w:hAnsi="Arial" w:cs="Arial"/>
        </w:rPr>
      </w:pPr>
      <w:r w:rsidRPr="0056136B">
        <w:rPr>
          <w:rFonts w:ascii="Arial" w:hAnsi="Arial" w:cs="Arial"/>
        </w:rPr>
        <w:t>Las áreas geométricas son las calculadas de secciones transversales tomadas a partir de las dimensiones y cotas del terreno que fueron medidas por el Contratista, con acompañamiento de la Fiscalización, en ocasión del relevamiento antes del inicio de los trabajos, las cuales serán consideradas como “relevamiento previo”, y las correspondientes secciones medidas al final de los trabajos que serán considerados como perfil final.</w:t>
      </w:r>
    </w:p>
    <w:p w14:paraId="14B71D1C" w14:textId="77777777" w:rsidR="0094680E" w:rsidRPr="0056136B" w:rsidRDefault="0094680E" w:rsidP="0094680E">
      <w:pPr>
        <w:spacing w:line="273" w:lineRule="auto"/>
        <w:rPr>
          <w:rFonts w:ascii="Arial" w:hAnsi="Arial" w:cs="Arial"/>
        </w:rPr>
      </w:pPr>
      <w:r w:rsidRPr="0056136B">
        <w:rPr>
          <w:rFonts w:ascii="Arial" w:hAnsi="Arial" w:cs="Arial"/>
        </w:rPr>
        <w:t>La Fiscalización de la Obra, designada por el MOPC, podrá decidir, o el Contratista podrá solicitar, una revisión de los cálculos en que se basen las mediciones, mediante notificación escrita a la otra parte, cuando se comprueba la existencia de errores en el “relevamiento previo”, o en los cálculos originales relativos a un área cualquiera determinada que causen o acusen una diferencia entre el cálculo revisado y el cálculo original.</w:t>
      </w:r>
    </w:p>
    <w:p w14:paraId="4FE48041" w14:textId="77777777" w:rsidR="0094680E" w:rsidRPr="0056136B" w:rsidRDefault="0094680E" w:rsidP="0094680E">
      <w:pPr>
        <w:spacing w:line="273" w:lineRule="auto"/>
        <w:rPr>
          <w:rFonts w:ascii="Arial" w:hAnsi="Arial" w:cs="Arial"/>
        </w:rPr>
      </w:pPr>
    </w:p>
    <w:p w14:paraId="0C192997" w14:textId="77777777" w:rsidR="0094680E" w:rsidRPr="0056136B" w:rsidRDefault="0094680E" w:rsidP="00324438">
      <w:pPr>
        <w:widowControl/>
        <w:numPr>
          <w:ilvl w:val="0"/>
          <w:numId w:val="35"/>
        </w:numPr>
        <w:adjustRightInd/>
        <w:spacing w:line="273" w:lineRule="auto"/>
        <w:ind w:left="720" w:hanging="360"/>
        <w:textAlignment w:val="auto"/>
        <w:rPr>
          <w:rFonts w:ascii="Arial" w:hAnsi="Arial" w:cs="Arial"/>
          <w:b/>
        </w:rPr>
      </w:pPr>
      <w:r w:rsidRPr="0056136B">
        <w:rPr>
          <w:rFonts w:ascii="Arial" w:hAnsi="Arial" w:cs="Arial"/>
          <w:b/>
        </w:rPr>
        <w:t>Forma de Pago</w:t>
      </w:r>
    </w:p>
    <w:p w14:paraId="3C5D2F84" w14:textId="77777777" w:rsidR="0094680E" w:rsidRPr="0056136B" w:rsidRDefault="0094680E" w:rsidP="0094680E">
      <w:pPr>
        <w:spacing w:line="273" w:lineRule="auto"/>
        <w:rPr>
          <w:rFonts w:ascii="Arial" w:hAnsi="Arial" w:cs="Arial"/>
        </w:rPr>
      </w:pPr>
    </w:p>
    <w:p w14:paraId="5DF4B47E" w14:textId="77777777" w:rsidR="0094680E" w:rsidRPr="0056136B" w:rsidRDefault="0094680E" w:rsidP="0094680E">
      <w:pPr>
        <w:spacing w:line="276" w:lineRule="auto"/>
        <w:rPr>
          <w:rFonts w:ascii="Arial" w:hAnsi="Arial" w:cs="Arial"/>
        </w:rPr>
      </w:pPr>
      <w:r w:rsidRPr="0056136B">
        <w:rPr>
          <w:rFonts w:ascii="Arial" w:hAnsi="Arial" w:cs="Arial"/>
        </w:rPr>
        <w:t xml:space="preserve">Las cantidades determinadas conforme al método de medición descrito más arriba serán pagadas a los precios unitarios contenidos bajo el </w:t>
      </w:r>
      <w:r w:rsidRPr="0056136B">
        <w:rPr>
          <w:rFonts w:ascii="Arial" w:hAnsi="Arial" w:cs="Arial"/>
          <w:b/>
        </w:rPr>
        <w:t>Ítem 3.5</w:t>
      </w:r>
      <w:r w:rsidRPr="0056136B">
        <w:rPr>
          <w:rFonts w:ascii="Arial" w:hAnsi="Arial" w:cs="Arial"/>
        </w:rPr>
        <w:t xml:space="preserve"> “</w:t>
      </w:r>
      <w:r w:rsidRPr="0056136B">
        <w:rPr>
          <w:rFonts w:ascii="Arial" w:hAnsi="Arial" w:cs="Arial"/>
          <w:b/>
        </w:rPr>
        <w:t xml:space="preserve">Construcción de Terraplén para Camino Alternativo”: </w:t>
      </w:r>
      <w:r w:rsidRPr="0056136B">
        <w:rPr>
          <w:rFonts w:ascii="Arial" w:hAnsi="Arial" w:cs="Arial"/>
        </w:rPr>
        <w:t>los precios y pagos constituirán</w:t>
      </w:r>
      <w:r w:rsidRPr="0056136B">
        <w:rPr>
          <w:rFonts w:ascii="Arial" w:hAnsi="Arial" w:cs="Arial"/>
          <w:b/>
        </w:rPr>
        <w:t xml:space="preserve"> </w:t>
      </w:r>
      <w:r w:rsidRPr="0056136B">
        <w:rPr>
          <w:rFonts w:ascii="Arial" w:hAnsi="Arial" w:cs="Arial"/>
        </w:rPr>
        <w:t>compensación completa por el suministro, de toda la planta de trabajo, mano de obra, equipos, transporte, vigilancia e imprevistos y todos aquellos trabajos inherentes.</w:t>
      </w:r>
    </w:p>
    <w:p w14:paraId="0FBD21F0" w14:textId="77777777" w:rsidR="0094680E" w:rsidRPr="0056136B" w:rsidRDefault="0094680E" w:rsidP="0094680E">
      <w:pPr>
        <w:spacing w:line="276" w:lineRule="auto"/>
        <w:rPr>
          <w:rFonts w:ascii="Arial" w:hAnsi="Arial" w:cs="Arial"/>
        </w:rPr>
      </w:pPr>
    </w:p>
    <w:p w14:paraId="65CBB7B2" w14:textId="77777777" w:rsidR="0094680E" w:rsidRPr="0056136B" w:rsidRDefault="0094680E" w:rsidP="00324438">
      <w:pPr>
        <w:widowControl/>
        <w:numPr>
          <w:ilvl w:val="1"/>
          <w:numId w:val="32"/>
        </w:numPr>
        <w:adjustRightInd/>
        <w:spacing w:line="276" w:lineRule="auto"/>
        <w:ind w:left="720" w:hanging="360"/>
        <w:textAlignment w:val="auto"/>
        <w:rPr>
          <w:rFonts w:ascii="Arial" w:hAnsi="Arial" w:cs="Arial"/>
        </w:rPr>
      </w:pPr>
      <w:r w:rsidRPr="0056136B">
        <w:rPr>
          <w:rFonts w:ascii="Arial" w:hAnsi="Arial" w:cs="Arial"/>
          <w:b/>
        </w:rPr>
        <w:t>Construcción de pasos especiales</w:t>
      </w:r>
      <w:r w:rsidRPr="0056136B">
        <w:rPr>
          <w:rFonts w:ascii="Arial" w:hAnsi="Arial" w:cs="Arial"/>
        </w:rPr>
        <w:t xml:space="preserve"> en puntos localizados de cruces de cauce por Caminos Vecinales (paso subfluvial) detalle y Planos a ser definidos por la Firma Fiscalizadora. Estos pasos especiales serán construidos para evitar las presas en los cauces construidos por los lugareños a fin de tener acceso a sus haciendas en épocas que el canal no cuenta con agua, estos se constituyen en verdaderas presas cuando el agua fluye en los cauces en periodos de riada. El objeto de construir estos pasos de forma subfluvial es evitar que esto constituya un impedimento para el paso del agua normalmente en periodos de riada. La metodología constructiva puede ser del tipo badenes empotradas cuyo lecho de asiento puede ser una malla empalizada con diques de bolsa creto en ambas márgenes y con cobertura de hormigón armado, ancho de 4 metros longitud variable y espesor de 12 cm, que permita empotrarse sobre la empalizada, acompañando el perfil del cauce.</w:t>
      </w:r>
    </w:p>
    <w:p w14:paraId="53531AC1" w14:textId="77777777" w:rsidR="0094680E" w:rsidRPr="0056136B" w:rsidRDefault="0094680E" w:rsidP="0094680E">
      <w:pPr>
        <w:spacing w:line="276" w:lineRule="auto"/>
        <w:rPr>
          <w:rFonts w:ascii="Arial" w:hAnsi="Arial" w:cs="Arial"/>
          <w:b/>
        </w:rPr>
      </w:pPr>
      <w:r w:rsidRPr="0056136B">
        <w:rPr>
          <w:rFonts w:ascii="Arial" w:hAnsi="Arial" w:cs="Arial"/>
          <w:b/>
        </w:rPr>
        <w:t>Objeto</w:t>
      </w:r>
    </w:p>
    <w:p w14:paraId="363637F4" w14:textId="77777777" w:rsidR="0094680E" w:rsidRPr="0056136B" w:rsidRDefault="0094680E" w:rsidP="0094680E">
      <w:pPr>
        <w:spacing w:line="276" w:lineRule="auto"/>
        <w:rPr>
          <w:rFonts w:ascii="Arial" w:hAnsi="Arial" w:cs="Arial"/>
        </w:rPr>
      </w:pPr>
      <w:r w:rsidRPr="0056136B">
        <w:rPr>
          <w:rFonts w:ascii="Arial" w:hAnsi="Arial" w:cs="Arial"/>
        </w:rPr>
        <w:lastRenderedPageBreak/>
        <w:t>Los pasos especiales o pasos subfluviales serán construidos con el objeto de resolver las interferencias que se producen en los cauces por los caminos vecinales</w:t>
      </w:r>
    </w:p>
    <w:p w14:paraId="590D5D50" w14:textId="77777777" w:rsidR="0094680E" w:rsidRPr="0056136B" w:rsidRDefault="0094680E" w:rsidP="0094680E">
      <w:pPr>
        <w:spacing w:line="276" w:lineRule="auto"/>
        <w:rPr>
          <w:rFonts w:ascii="Arial" w:hAnsi="Arial" w:cs="Arial"/>
        </w:rPr>
      </w:pPr>
    </w:p>
    <w:p w14:paraId="70C19F73" w14:textId="77777777" w:rsidR="0094680E" w:rsidRPr="0056136B" w:rsidRDefault="0094680E" w:rsidP="0094680E">
      <w:pPr>
        <w:spacing w:line="276" w:lineRule="auto"/>
        <w:rPr>
          <w:rFonts w:ascii="Arial" w:hAnsi="Arial" w:cs="Arial"/>
          <w:b/>
        </w:rPr>
      </w:pPr>
      <w:r w:rsidRPr="0056136B">
        <w:rPr>
          <w:rFonts w:ascii="Arial" w:hAnsi="Arial" w:cs="Arial"/>
          <w:b/>
        </w:rPr>
        <w:t>Método de Medición:</w:t>
      </w:r>
    </w:p>
    <w:p w14:paraId="4F0EF35D" w14:textId="77777777" w:rsidR="0094680E" w:rsidRPr="0056136B" w:rsidRDefault="0094680E" w:rsidP="0094680E">
      <w:pPr>
        <w:spacing w:line="276" w:lineRule="auto"/>
        <w:rPr>
          <w:rFonts w:ascii="Arial" w:hAnsi="Arial" w:cs="Arial"/>
        </w:rPr>
      </w:pPr>
      <w:r w:rsidRPr="0056136B">
        <w:rPr>
          <w:rFonts w:ascii="Arial" w:hAnsi="Arial" w:cs="Arial"/>
        </w:rPr>
        <w:t>Las cantidades a pagar serán los metros lineales reales de los pasos subfluviales, medido a lo largo de la sección transversal del rio en cada paso especial entre ambas márgenes, una vez construidas, recibidas y aceptadas por la Fiscalización.</w:t>
      </w:r>
    </w:p>
    <w:p w14:paraId="0B9B28E8" w14:textId="77777777" w:rsidR="0094680E" w:rsidRPr="0056136B" w:rsidRDefault="0094680E" w:rsidP="0094680E">
      <w:pPr>
        <w:spacing w:line="276" w:lineRule="auto"/>
        <w:rPr>
          <w:rFonts w:ascii="Arial" w:hAnsi="Arial" w:cs="Arial"/>
        </w:rPr>
      </w:pPr>
    </w:p>
    <w:p w14:paraId="5A7CF1E5" w14:textId="77777777" w:rsidR="0094680E" w:rsidRPr="0056136B" w:rsidRDefault="0094680E" w:rsidP="0094680E">
      <w:pPr>
        <w:spacing w:line="276" w:lineRule="auto"/>
        <w:rPr>
          <w:rFonts w:ascii="Arial" w:hAnsi="Arial" w:cs="Arial"/>
          <w:b/>
        </w:rPr>
      </w:pPr>
      <w:r w:rsidRPr="0056136B">
        <w:rPr>
          <w:rFonts w:ascii="Arial" w:hAnsi="Arial" w:cs="Arial"/>
          <w:b/>
        </w:rPr>
        <w:t>Forma de pago:</w:t>
      </w:r>
    </w:p>
    <w:p w14:paraId="0658BF14" w14:textId="77777777" w:rsidR="0094680E" w:rsidRPr="0056136B" w:rsidRDefault="0094680E" w:rsidP="0094680E">
      <w:pPr>
        <w:spacing w:line="276" w:lineRule="auto"/>
        <w:rPr>
          <w:rFonts w:ascii="Arial" w:hAnsi="Arial" w:cs="Arial"/>
        </w:rPr>
      </w:pPr>
      <w:r w:rsidRPr="0056136B">
        <w:rPr>
          <w:rFonts w:ascii="Arial" w:hAnsi="Arial" w:cs="Arial"/>
        </w:rPr>
        <w:t>Las cantidades determinadas conforme al método de medición descrito más arriba serán pagadas a los precios unitarios contenidos</w:t>
      </w:r>
      <w:r w:rsidRPr="0056136B">
        <w:rPr>
          <w:rFonts w:ascii="Arial" w:hAnsi="Arial" w:cs="Arial"/>
          <w:b/>
        </w:rPr>
        <w:t xml:space="preserve"> bajo el Ítem 3.6 “Construcción de pasos especiales- subfluvial”,</w:t>
      </w:r>
      <w:r w:rsidRPr="0056136B">
        <w:rPr>
          <w:rFonts w:ascii="Arial" w:hAnsi="Arial" w:cs="Arial"/>
        </w:rPr>
        <w:t xml:space="preserve"> Estos precios y pagos constituirán compensación completa por el suministro, de toda la planta de trabajo, mano de obra, equipos, transporte, vigilancia e imprevistos y todos aquellos trabajos inherentes para dar por completado el ítem</w:t>
      </w:r>
    </w:p>
    <w:p w14:paraId="15A7106D" w14:textId="77777777" w:rsidR="0094680E" w:rsidRPr="0056136B" w:rsidRDefault="0094680E" w:rsidP="0094680E">
      <w:pPr>
        <w:spacing w:line="276" w:lineRule="auto"/>
        <w:rPr>
          <w:rFonts w:ascii="Arial" w:hAnsi="Arial" w:cs="Arial"/>
        </w:rPr>
      </w:pPr>
    </w:p>
    <w:p w14:paraId="452DD4E1" w14:textId="77777777" w:rsidR="0094680E" w:rsidRPr="00B15F00" w:rsidRDefault="0094680E" w:rsidP="0094680E">
      <w:pPr>
        <w:spacing w:line="276" w:lineRule="auto"/>
        <w:rPr>
          <w:rFonts w:ascii="Arial" w:hAnsi="Arial" w:cs="Arial"/>
        </w:rPr>
      </w:pPr>
      <w:r w:rsidRPr="0056136B">
        <w:rPr>
          <w:rFonts w:ascii="Arial" w:hAnsi="Arial" w:cs="Arial"/>
        </w:rPr>
        <w:t>7.</w:t>
      </w:r>
      <w:r w:rsidRPr="0056136B">
        <w:rPr>
          <w:rFonts w:ascii="Arial" w:hAnsi="Arial" w:cs="Arial"/>
        </w:rPr>
        <w:tab/>
      </w:r>
      <w:r w:rsidRPr="0056136B">
        <w:rPr>
          <w:rFonts w:ascii="Arial" w:hAnsi="Arial" w:cs="Arial"/>
          <w:b/>
        </w:rPr>
        <w:t>Construcción de Alcantarillas</w:t>
      </w:r>
      <w:r w:rsidRPr="0056136B">
        <w:rPr>
          <w:rFonts w:ascii="Arial" w:hAnsi="Arial" w:cs="Arial"/>
        </w:rPr>
        <w:t>: - Donde sea identificada como necesaria se construirán alcantarillas y las mismas pueden ser: - alcantarilla simple ø 100: se construirán alcantarillas tubulares de un metro de diámetro, simples con cabeceras y colchón de asiento en distintos lugares a ser definidos por la Fiscalización; -  alcantarilla doble ø 100: se construirán alcantarillas tubulares de un metro de diámetro, dobles con cabeceras y colchón de asiento en distintos lugares a ser definidos por la Fiscalización</w:t>
      </w:r>
    </w:p>
    <w:p w14:paraId="0A4C86D2" w14:textId="77777777" w:rsidR="0094680E" w:rsidRPr="0056136B" w:rsidRDefault="0094680E" w:rsidP="0094680E">
      <w:pPr>
        <w:spacing w:line="317" w:lineRule="exact"/>
        <w:rPr>
          <w:rFonts w:ascii="Arial" w:hAnsi="Arial" w:cs="Arial"/>
          <w:highlight w:val="yellow"/>
        </w:rPr>
      </w:pPr>
    </w:p>
    <w:p w14:paraId="34DCD9EA" w14:textId="77777777" w:rsidR="0094680E" w:rsidRPr="0056136B" w:rsidRDefault="0094680E" w:rsidP="0094680E">
      <w:pPr>
        <w:spacing w:line="0" w:lineRule="atLeast"/>
        <w:ind w:left="4"/>
        <w:rPr>
          <w:rFonts w:ascii="Arial" w:hAnsi="Arial" w:cs="Arial"/>
          <w:b/>
        </w:rPr>
      </w:pPr>
      <w:r w:rsidRPr="0056136B">
        <w:rPr>
          <w:rFonts w:ascii="Arial" w:hAnsi="Arial" w:cs="Arial"/>
          <w:b/>
          <w:u w:val="single"/>
        </w:rPr>
        <w:t>Ítem Nº 3.7.1</w:t>
      </w:r>
      <w:r w:rsidRPr="0056136B">
        <w:rPr>
          <w:rFonts w:ascii="Arial" w:hAnsi="Arial" w:cs="Arial"/>
          <w:b/>
        </w:rPr>
        <w:t xml:space="preserve"> Construcción alcantarilla simple ø100 con cabecera</w:t>
      </w:r>
    </w:p>
    <w:p w14:paraId="17A0C59E" w14:textId="77777777" w:rsidR="0094680E" w:rsidRPr="0056136B" w:rsidRDefault="0094680E" w:rsidP="0094680E">
      <w:pPr>
        <w:spacing w:line="194" w:lineRule="exact"/>
        <w:rPr>
          <w:rFonts w:ascii="Arial" w:hAnsi="Arial" w:cs="Arial"/>
        </w:rPr>
      </w:pPr>
    </w:p>
    <w:p w14:paraId="0DCA0F8D" w14:textId="77777777" w:rsidR="0094680E" w:rsidRPr="0056136B" w:rsidRDefault="0094680E" w:rsidP="0094680E">
      <w:pPr>
        <w:spacing w:line="0" w:lineRule="atLeast"/>
        <w:ind w:left="4"/>
        <w:rPr>
          <w:rFonts w:ascii="Arial" w:hAnsi="Arial" w:cs="Arial"/>
          <w:b/>
        </w:rPr>
      </w:pPr>
      <w:r w:rsidRPr="0056136B">
        <w:rPr>
          <w:rFonts w:ascii="Arial" w:hAnsi="Arial" w:cs="Arial"/>
          <w:b/>
        </w:rPr>
        <w:t>1- Objetivo</w:t>
      </w:r>
    </w:p>
    <w:p w14:paraId="1BC33CD6" w14:textId="77777777" w:rsidR="0094680E" w:rsidRPr="0056136B" w:rsidRDefault="0094680E" w:rsidP="0094680E">
      <w:pPr>
        <w:spacing w:line="279" w:lineRule="exact"/>
        <w:rPr>
          <w:rFonts w:ascii="Arial" w:hAnsi="Arial" w:cs="Arial"/>
        </w:rPr>
      </w:pPr>
    </w:p>
    <w:p w14:paraId="2C01A274" w14:textId="77777777" w:rsidR="0094680E" w:rsidRPr="0056136B" w:rsidRDefault="0094680E" w:rsidP="0094680E">
      <w:pPr>
        <w:spacing w:line="234" w:lineRule="auto"/>
        <w:ind w:left="4" w:right="220"/>
        <w:rPr>
          <w:rFonts w:ascii="Arial" w:hAnsi="Arial" w:cs="Arial"/>
        </w:rPr>
      </w:pPr>
      <w:r w:rsidRPr="0056136B">
        <w:rPr>
          <w:rFonts w:ascii="Arial" w:hAnsi="Arial" w:cs="Arial"/>
        </w:rPr>
        <w:t>El objetivo del presente trabajo es el dar paso al escurrimiento de las aguas en los lugares que interceptan el camino de acceso a los distintos frentes de trabajo.</w:t>
      </w:r>
    </w:p>
    <w:p w14:paraId="55C20545" w14:textId="77777777" w:rsidR="0094680E" w:rsidRPr="0056136B" w:rsidRDefault="0094680E" w:rsidP="0094680E">
      <w:pPr>
        <w:spacing w:line="287" w:lineRule="exact"/>
        <w:rPr>
          <w:rFonts w:ascii="Arial" w:hAnsi="Arial" w:cs="Arial"/>
        </w:rPr>
      </w:pPr>
    </w:p>
    <w:p w14:paraId="0F510CB3" w14:textId="77777777" w:rsidR="0094680E" w:rsidRPr="0056136B" w:rsidRDefault="0094680E" w:rsidP="0094680E">
      <w:pPr>
        <w:tabs>
          <w:tab w:val="left" w:pos="464"/>
        </w:tabs>
        <w:spacing w:line="0" w:lineRule="atLeast"/>
        <w:ind w:left="4"/>
        <w:rPr>
          <w:rFonts w:ascii="Arial" w:hAnsi="Arial" w:cs="Arial"/>
          <w:b/>
          <w:sz w:val="23"/>
        </w:rPr>
      </w:pPr>
      <w:r w:rsidRPr="0056136B">
        <w:rPr>
          <w:rFonts w:ascii="Arial" w:hAnsi="Arial" w:cs="Arial"/>
          <w:b/>
        </w:rPr>
        <w:t>2-</w:t>
      </w:r>
      <w:r w:rsidRPr="0056136B">
        <w:rPr>
          <w:rFonts w:ascii="Arial" w:hAnsi="Arial" w:cs="Arial"/>
        </w:rPr>
        <w:tab/>
      </w:r>
      <w:r w:rsidRPr="0056136B">
        <w:rPr>
          <w:rFonts w:ascii="Arial" w:hAnsi="Arial" w:cs="Arial"/>
          <w:b/>
          <w:sz w:val="23"/>
        </w:rPr>
        <w:t>Descripción</w:t>
      </w:r>
    </w:p>
    <w:p w14:paraId="3360E055" w14:textId="77777777" w:rsidR="0094680E" w:rsidRPr="0056136B" w:rsidRDefault="0094680E" w:rsidP="0094680E">
      <w:pPr>
        <w:spacing w:line="279" w:lineRule="exact"/>
        <w:rPr>
          <w:rFonts w:ascii="Arial" w:hAnsi="Arial" w:cs="Arial"/>
        </w:rPr>
      </w:pPr>
    </w:p>
    <w:p w14:paraId="268AE44A" w14:textId="77777777" w:rsidR="0094680E" w:rsidRPr="0056136B" w:rsidRDefault="0094680E" w:rsidP="0094680E">
      <w:pPr>
        <w:spacing w:line="236" w:lineRule="auto"/>
        <w:ind w:left="4" w:right="220"/>
        <w:rPr>
          <w:rFonts w:ascii="Arial" w:hAnsi="Arial" w:cs="Arial"/>
        </w:rPr>
      </w:pPr>
      <w:r w:rsidRPr="0056136B">
        <w:rPr>
          <w:rFonts w:ascii="Arial" w:hAnsi="Arial" w:cs="Arial"/>
        </w:rPr>
        <w:t>El trabajo del presente ítem consiste en la construcción de alcantarillas, simples de tubos de hormigón armado de 1,00 metro de diámetro, en una fila de 10 metros cada línea con cabecera de hormigón simple con piedra (hormigón ciclópeo).</w:t>
      </w:r>
    </w:p>
    <w:p w14:paraId="3964A255" w14:textId="77777777" w:rsidR="0094680E" w:rsidRPr="0056136B" w:rsidRDefault="0094680E" w:rsidP="0094680E">
      <w:pPr>
        <w:spacing w:line="278" w:lineRule="exact"/>
        <w:rPr>
          <w:rFonts w:ascii="Arial" w:hAnsi="Arial" w:cs="Arial"/>
        </w:rPr>
      </w:pPr>
    </w:p>
    <w:p w14:paraId="64B45A3D" w14:textId="77777777" w:rsidR="0094680E" w:rsidRPr="0056136B" w:rsidRDefault="0094680E" w:rsidP="0094680E">
      <w:pPr>
        <w:spacing w:line="0" w:lineRule="atLeast"/>
        <w:ind w:left="4"/>
        <w:rPr>
          <w:rFonts w:ascii="Arial" w:hAnsi="Arial" w:cs="Arial"/>
        </w:rPr>
      </w:pPr>
      <w:r w:rsidRPr="0056136B">
        <w:rPr>
          <w:rFonts w:ascii="Arial" w:hAnsi="Arial" w:cs="Arial"/>
        </w:rPr>
        <w:t>La ubicación de la alcantarilla será determinada por la Fiscalización.</w:t>
      </w:r>
    </w:p>
    <w:p w14:paraId="75F6BB4F" w14:textId="77777777" w:rsidR="0094680E" w:rsidRPr="0056136B" w:rsidRDefault="0094680E" w:rsidP="0094680E">
      <w:pPr>
        <w:spacing w:line="276" w:lineRule="exact"/>
        <w:rPr>
          <w:rFonts w:ascii="Arial" w:hAnsi="Arial" w:cs="Arial"/>
        </w:rPr>
      </w:pPr>
    </w:p>
    <w:p w14:paraId="157CCE26" w14:textId="77777777" w:rsidR="0094680E" w:rsidRPr="0056136B" w:rsidRDefault="0094680E" w:rsidP="0094680E">
      <w:pPr>
        <w:spacing w:line="0" w:lineRule="atLeast"/>
        <w:ind w:left="4"/>
        <w:rPr>
          <w:rFonts w:ascii="Arial" w:hAnsi="Arial" w:cs="Arial"/>
        </w:rPr>
      </w:pPr>
      <w:r w:rsidRPr="0056136B">
        <w:rPr>
          <w:rFonts w:ascii="Arial" w:hAnsi="Arial" w:cs="Arial"/>
          <w:b/>
          <w:u w:val="single"/>
        </w:rPr>
        <w:t>Longitud aproximada de alcantarilla simple</w:t>
      </w:r>
      <w:r w:rsidRPr="0056136B">
        <w:rPr>
          <w:rFonts w:ascii="Arial" w:hAnsi="Arial" w:cs="Arial"/>
          <w:u w:val="single"/>
        </w:rPr>
        <w:t>:</w:t>
      </w:r>
      <w:r w:rsidRPr="0056136B">
        <w:rPr>
          <w:rFonts w:ascii="Arial" w:hAnsi="Arial" w:cs="Arial"/>
          <w:b/>
        </w:rPr>
        <w:t xml:space="preserve"> </w:t>
      </w:r>
      <w:r w:rsidRPr="0056136B">
        <w:rPr>
          <w:rFonts w:ascii="Arial" w:hAnsi="Arial" w:cs="Arial"/>
        </w:rPr>
        <w:t>50 (cincuenta) metros lineales</w:t>
      </w:r>
    </w:p>
    <w:p w14:paraId="6FFD3270" w14:textId="77777777" w:rsidR="0094680E" w:rsidRPr="0056136B" w:rsidRDefault="0094680E" w:rsidP="0094680E">
      <w:pPr>
        <w:spacing w:line="1" w:lineRule="exact"/>
        <w:rPr>
          <w:rFonts w:ascii="Arial" w:hAnsi="Arial" w:cs="Arial"/>
        </w:rPr>
      </w:pPr>
    </w:p>
    <w:p w14:paraId="5F84DA16" w14:textId="77777777" w:rsidR="0094680E" w:rsidRPr="0056136B" w:rsidRDefault="0094680E" w:rsidP="0094680E">
      <w:pPr>
        <w:spacing w:line="0" w:lineRule="atLeast"/>
        <w:ind w:left="4"/>
        <w:rPr>
          <w:rFonts w:ascii="Arial" w:hAnsi="Arial" w:cs="Arial"/>
        </w:rPr>
      </w:pPr>
      <w:r w:rsidRPr="0056136B">
        <w:rPr>
          <w:rFonts w:ascii="Arial" w:hAnsi="Arial" w:cs="Arial"/>
        </w:rPr>
        <w:t>.</w:t>
      </w:r>
    </w:p>
    <w:p w14:paraId="06AF7150" w14:textId="77777777" w:rsidR="0094680E" w:rsidRPr="0056136B" w:rsidRDefault="0094680E" w:rsidP="0094680E">
      <w:pPr>
        <w:spacing w:line="43" w:lineRule="exact"/>
        <w:rPr>
          <w:rFonts w:ascii="Arial" w:hAnsi="Arial" w:cs="Arial"/>
        </w:rPr>
      </w:pPr>
    </w:p>
    <w:p w14:paraId="139AAC15" w14:textId="77777777" w:rsidR="0094680E" w:rsidRPr="0056136B" w:rsidRDefault="0094680E" w:rsidP="0094680E">
      <w:pPr>
        <w:spacing w:line="233" w:lineRule="auto"/>
        <w:ind w:left="4" w:right="220"/>
        <w:rPr>
          <w:rFonts w:ascii="Arial" w:hAnsi="Arial" w:cs="Arial"/>
        </w:rPr>
      </w:pPr>
      <w:r w:rsidRPr="0056136B">
        <w:rPr>
          <w:rFonts w:ascii="Arial" w:hAnsi="Arial" w:cs="Arial"/>
        </w:rPr>
        <w:t>Estas cifras son meramente estimativas y no compromete a ninguna de las partes a su fiel cumplimiento.</w:t>
      </w:r>
    </w:p>
    <w:p w14:paraId="2FC866F0" w14:textId="77777777" w:rsidR="0094680E" w:rsidRPr="0056136B" w:rsidRDefault="0094680E" w:rsidP="0094680E">
      <w:pPr>
        <w:spacing w:line="285" w:lineRule="exact"/>
        <w:rPr>
          <w:rFonts w:ascii="Arial" w:hAnsi="Arial" w:cs="Arial"/>
        </w:rPr>
      </w:pPr>
    </w:p>
    <w:p w14:paraId="3621DFB4" w14:textId="77777777" w:rsidR="0094680E" w:rsidRPr="0056136B" w:rsidRDefault="0094680E" w:rsidP="0094680E">
      <w:pPr>
        <w:spacing w:line="0" w:lineRule="atLeast"/>
        <w:ind w:left="4"/>
        <w:rPr>
          <w:rFonts w:ascii="Arial" w:hAnsi="Arial" w:cs="Arial"/>
          <w:b/>
        </w:rPr>
      </w:pPr>
      <w:r w:rsidRPr="0056136B">
        <w:rPr>
          <w:rFonts w:ascii="Arial" w:hAnsi="Arial" w:cs="Arial"/>
          <w:b/>
        </w:rPr>
        <w:t>3- Construcción</w:t>
      </w:r>
    </w:p>
    <w:p w14:paraId="4C8FC00D" w14:textId="77777777" w:rsidR="0094680E" w:rsidRPr="0056136B" w:rsidRDefault="0094680E" w:rsidP="0094680E">
      <w:pPr>
        <w:spacing w:line="276" w:lineRule="exact"/>
        <w:rPr>
          <w:rFonts w:ascii="Arial" w:hAnsi="Arial" w:cs="Arial"/>
        </w:rPr>
      </w:pPr>
    </w:p>
    <w:p w14:paraId="41C78D63" w14:textId="77777777" w:rsidR="0094680E" w:rsidRPr="0056136B" w:rsidRDefault="0094680E" w:rsidP="0094680E">
      <w:pPr>
        <w:spacing w:line="0" w:lineRule="atLeast"/>
        <w:ind w:left="4"/>
        <w:rPr>
          <w:rFonts w:ascii="Arial" w:hAnsi="Arial" w:cs="Arial"/>
          <w:b/>
        </w:rPr>
      </w:pPr>
      <w:r w:rsidRPr="0056136B">
        <w:rPr>
          <w:rFonts w:ascii="Arial" w:hAnsi="Arial" w:cs="Arial"/>
          <w:b/>
        </w:rPr>
        <w:t>Materiales</w:t>
      </w:r>
    </w:p>
    <w:p w14:paraId="1F87E090" w14:textId="77777777" w:rsidR="0094680E" w:rsidRPr="0056136B" w:rsidRDefault="0094680E" w:rsidP="0094680E">
      <w:pPr>
        <w:spacing w:line="276" w:lineRule="exact"/>
        <w:rPr>
          <w:rFonts w:ascii="Arial" w:hAnsi="Arial" w:cs="Arial"/>
        </w:rPr>
      </w:pPr>
    </w:p>
    <w:p w14:paraId="3ABEC6BC" w14:textId="77777777" w:rsidR="0094680E" w:rsidRPr="0056136B" w:rsidRDefault="0094680E" w:rsidP="0094680E">
      <w:pPr>
        <w:tabs>
          <w:tab w:val="left" w:pos="464"/>
        </w:tabs>
        <w:spacing w:line="239" w:lineRule="auto"/>
        <w:ind w:left="4"/>
        <w:rPr>
          <w:rFonts w:ascii="Arial" w:hAnsi="Arial" w:cs="Arial"/>
          <w:b/>
          <w:sz w:val="23"/>
        </w:rPr>
      </w:pPr>
      <w:r w:rsidRPr="0056136B">
        <w:rPr>
          <w:rFonts w:ascii="Arial" w:hAnsi="Arial" w:cs="Arial"/>
          <w:b/>
        </w:rPr>
        <w:t>a-</w:t>
      </w:r>
      <w:r w:rsidRPr="0056136B">
        <w:rPr>
          <w:rFonts w:ascii="Arial" w:hAnsi="Arial" w:cs="Arial"/>
        </w:rPr>
        <w:tab/>
      </w:r>
      <w:r w:rsidRPr="0056136B">
        <w:rPr>
          <w:rFonts w:ascii="Arial" w:hAnsi="Arial" w:cs="Arial"/>
          <w:b/>
          <w:sz w:val="23"/>
        </w:rPr>
        <w:t>Tubos</w:t>
      </w:r>
    </w:p>
    <w:p w14:paraId="43DAECA5" w14:textId="77777777" w:rsidR="0094680E" w:rsidRPr="0056136B" w:rsidRDefault="0094680E" w:rsidP="0094680E">
      <w:pPr>
        <w:spacing w:line="291" w:lineRule="exact"/>
        <w:rPr>
          <w:rFonts w:ascii="Arial" w:hAnsi="Arial" w:cs="Arial"/>
        </w:rPr>
      </w:pPr>
    </w:p>
    <w:p w14:paraId="40B54152" w14:textId="77777777" w:rsidR="0094680E" w:rsidRPr="0056136B" w:rsidRDefault="0094680E" w:rsidP="0094680E">
      <w:pPr>
        <w:spacing w:line="233" w:lineRule="auto"/>
        <w:ind w:left="4" w:right="220"/>
        <w:rPr>
          <w:rFonts w:ascii="Arial" w:hAnsi="Arial" w:cs="Arial"/>
        </w:rPr>
      </w:pPr>
      <w:r w:rsidRPr="0056136B">
        <w:rPr>
          <w:rFonts w:ascii="Arial" w:hAnsi="Arial" w:cs="Arial"/>
        </w:rPr>
        <w:t>Los tubos de hormigón armado podrán ser fabricados por el contratista o adquiridos de fabricantes de reconocida práctica en el ramo.</w:t>
      </w:r>
    </w:p>
    <w:p w14:paraId="0497B64B" w14:textId="77777777" w:rsidR="0094680E" w:rsidRPr="0056136B" w:rsidRDefault="0094680E" w:rsidP="0094680E">
      <w:pPr>
        <w:spacing w:line="290" w:lineRule="exact"/>
        <w:rPr>
          <w:rFonts w:ascii="Arial" w:hAnsi="Arial" w:cs="Arial"/>
        </w:rPr>
      </w:pPr>
    </w:p>
    <w:p w14:paraId="4B390402" w14:textId="77777777" w:rsidR="0094680E" w:rsidRPr="0056136B" w:rsidRDefault="0094680E" w:rsidP="0094680E">
      <w:pPr>
        <w:spacing w:line="236" w:lineRule="auto"/>
        <w:ind w:left="4" w:right="220"/>
        <w:rPr>
          <w:rFonts w:ascii="Arial" w:hAnsi="Arial" w:cs="Arial"/>
        </w:rPr>
      </w:pPr>
      <w:r w:rsidRPr="0056136B">
        <w:rPr>
          <w:rFonts w:ascii="Arial" w:hAnsi="Arial" w:cs="Arial"/>
        </w:rPr>
        <w:t>El diámetro, longitud, espesor de pared, tipo de encaje entre tubo y tubo, resistencia a la compresión del hormigón y la cantidad de armadura de hierro, será como se prescribe en los planos de detalles u órdenes de la Fiscalización.</w:t>
      </w:r>
    </w:p>
    <w:p w14:paraId="655B935F" w14:textId="77777777" w:rsidR="0094680E" w:rsidRPr="0056136B" w:rsidRDefault="0094680E" w:rsidP="0094680E">
      <w:pPr>
        <w:spacing w:line="290" w:lineRule="exact"/>
        <w:rPr>
          <w:rFonts w:ascii="Arial" w:hAnsi="Arial" w:cs="Arial"/>
        </w:rPr>
      </w:pPr>
    </w:p>
    <w:p w14:paraId="05318AC4" w14:textId="77777777" w:rsidR="0094680E" w:rsidRPr="0056136B" w:rsidRDefault="0094680E" w:rsidP="0094680E">
      <w:pPr>
        <w:spacing w:line="234" w:lineRule="auto"/>
        <w:ind w:left="4" w:right="220"/>
        <w:rPr>
          <w:rFonts w:ascii="Arial" w:hAnsi="Arial" w:cs="Arial"/>
        </w:rPr>
      </w:pPr>
      <w:r w:rsidRPr="0056136B">
        <w:rPr>
          <w:rFonts w:ascii="Arial" w:hAnsi="Arial" w:cs="Arial"/>
        </w:rPr>
        <w:t>Se podrá presentar y solicitar aprobación de modificaciones al diseño original, adjuntando todos los datos técnicos, de ensayos y comportamiento especificados, de acuerdo a lo prescrito en este Ítem.</w:t>
      </w:r>
    </w:p>
    <w:p w14:paraId="58A54037" w14:textId="77777777" w:rsidR="0094680E" w:rsidRPr="0056136B" w:rsidRDefault="0094680E" w:rsidP="0094680E">
      <w:pPr>
        <w:spacing w:line="278" w:lineRule="exact"/>
        <w:rPr>
          <w:rFonts w:ascii="Arial" w:hAnsi="Arial" w:cs="Arial"/>
        </w:rPr>
      </w:pPr>
    </w:p>
    <w:p w14:paraId="569D74F7" w14:textId="77777777" w:rsidR="0094680E" w:rsidRPr="0056136B" w:rsidRDefault="0094680E" w:rsidP="0094680E">
      <w:pPr>
        <w:spacing w:line="0" w:lineRule="atLeast"/>
        <w:ind w:left="4"/>
        <w:rPr>
          <w:rFonts w:ascii="Arial" w:hAnsi="Arial" w:cs="Arial"/>
        </w:rPr>
      </w:pPr>
      <w:r w:rsidRPr="0056136B">
        <w:rPr>
          <w:rFonts w:ascii="Arial" w:hAnsi="Arial" w:cs="Arial"/>
        </w:rPr>
        <w:t>Los materiales de fabricación del tubo tendrán las siguientes especificaciones:</w:t>
      </w:r>
    </w:p>
    <w:p w14:paraId="719D12A7" w14:textId="77777777" w:rsidR="0094680E" w:rsidRPr="0056136B" w:rsidRDefault="0094680E" w:rsidP="0094680E">
      <w:pPr>
        <w:spacing w:line="276" w:lineRule="auto"/>
        <w:ind w:right="40"/>
        <w:rPr>
          <w:rFonts w:ascii="Arial" w:hAnsi="Arial" w:cs="Arial"/>
        </w:rPr>
      </w:pPr>
      <w:bookmarkStart w:id="495" w:name="page31"/>
      <w:bookmarkEnd w:id="495"/>
      <w:r w:rsidRPr="0056136B">
        <w:rPr>
          <w:rFonts w:ascii="Arial" w:hAnsi="Arial" w:cs="Arial"/>
        </w:rPr>
        <w:t>El hormigón armado (Hº Aº) consistirá en una mezcla de cemento Portland, agregado grueso, agregado fino y agua, más una armadura de hierro estructural. El hierro y el hormigón deberán comportarse como un solo conjunto.</w:t>
      </w:r>
    </w:p>
    <w:p w14:paraId="31E1723A" w14:textId="77777777" w:rsidR="0094680E" w:rsidRPr="0056136B" w:rsidRDefault="0094680E" w:rsidP="0094680E">
      <w:pPr>
        <w:spacing w:line="276" w:lineRule="auto"/>
        <w:rPr>
          <w:rFonts w:ascii="Arial" w:hAnsi="Arial" w:cs="Arial"/>
        </w:rPr>
      </w:pPr>
    </w:p>
    <w:p w14:paraId="30E7E1BB" w14:textId="77777777" w:rsidR="0094680E" w:rsidRPr="0056136B" w:rsidRDefault="0094680E" w:rsidP="0094680E">
      <w:pPr>
        <w:spacing w:line="276" w:lineRule="auto"/>
        <w:ind w:right="180"/>
        <w:rPr>
          <w:rFonts w:ascii="Arial" w:hAnsi="Arial" w:cs="Arial"/>
        </w:rPr>
      </w:pPr>
      <w:r w:rsidRPr="0056136B">
        <w:rPr>
          <w:rFonts w:ascii="Arial" w:hAnsi="Arial" w:cs="Arial"/>
        </w:rPr>
        <w:t>El cemento que se emplee deberá ser “Cemento Portland Normal” y debe satisfacer los requisitos exigidos en las Especificaciones de la Norma Paraguaya Nº 70 (NP- 70).</w:t>
      </w:r>
    </w:p>
    <w:p w14:paraId="4ACB816C" w14:textId="77777777" w:rsidR="0094680E" w:rsidRPr="0056136B" w:rsidRDefault="0094680E" w:rsidP="0094680E">
      <w:pPr>
        <w:spacing w:line="276" w:lineRule="auto"/>
        <w:rPr>
          <w:rFonts w:ascii="Arial" w:hAnsi="Arial" w:cs="Arial"/>
        </w:rPr>
      </w:pPr>
    </w:p>
    <w:p w14:paraId="7C30F8CD" w14:textId="77777777" w:rsidR="0094680E" w:rsidRPr="0056136B" w:rsidRDefault="0094680E" w:rsidP="0094680E">
      <w:pPr>
        <w:spacing w:line="276" w:lineRule="auto"/>
        <w:ind w:right="40"/>
        <w:rPr>
          <w:rFonts w:ascii="Arial" w:hAnsi="Arial" w:cs="Arial"/>
        </w:rPr>
      </w:pPr>
      <w:r w:rsidRPr="0056136B">
        <w:rPr>
          <w:rFonts w:ascii="Arial" w:hAnsi="Arial" w:cs="Arial"/>
        </w:rPr>
        <w:t>El agregado grueso estará constituido por piedras o gravas naturales, enteras o trituradas, de naturaleza granítica, areniscas, cuarcitas, basálticas etc</w:t>
      </w:r>
      <w:r>
        <w:rPr>
          <w:rFonts w:ascii="Arial" w:hAnsi="Arial" w:cs="Arial"/>
        </w:rPr>
        <w:t>.</w:t>
      </w:r>
      <w:r w:rsidRPr="0056136B">
        <w:rPr>
          <w:rFonts w:ascii="Arial" w:hAnsi="Arial" w:cs="Arial"/>
        </w:rPr>
        <w:t>, provenientes de rocas sanas y que respondan a las condiciones y exigencias de las Especificaciones de la Norma Paraguaya N° 193. (NP 193)</w:t>
      </w:r>
    </w:p>
    <w:p w14:paraId="7DC5D83D" w14:textId="77777777" w:rsidR="0094680E" w:rsidRPr="0056136B" w:rsidRDefault="0094680E" w:rsidP="0094680E">
      <w:pPr>
        <w:spacing w:line="276" w:lineRule="auto"/>
        <w:rPr>
          <w:rFonts w:ascii="Arial" w:hAnsi="Arial" w:cs="Arial"/>
        </w:rPr>
      </w:pPr>
    </w:p>
    <w:p w14:paraId="2A05A176" w14:textId="77777777" w:rsidR="0094680E" w:rsidRPr="0056136B" w:rsidRDefault="0094680E" w:rsidP="0094680E">
      <w:pPr>
        <w:spacing w:line="276" w:lineRule="auto"/>
        <w:ind w:right="40"/>
        <w:rPr>
          <w:rFonts w:ascii="Arial" w:hAnsi="Arial" w:cs="Arial"/>
        </w:rPr>
      </w:pPr>
      <w:r w:rsidRPr="0056136B">
        <w:rPr>
          <w:rFonts w:ascii="Arial" w:hAnsi="Arial" w:cs="Arial"/>
        </w:rPr>
        <w:t>El agregado fino para morteros y hormigones puede estar constituido por arenas naturales o artificiales, provenientes de la disgregación o trituración de rocas sanas y deberá responder a las condiciones y exigencias de las Especificaciones de la Norma Paraguaya Nº 70 (NP- 70).</w:t>
      </w:r>
    </w:p>
    <w:p w14:paraId="350FE4BD" w14:textId="77777777" w:rsidR="0094680E" w:rsidRPr="0056136B" w:rsidRDefault="0094680E" w:rsidP="0094680E">
      <w:pPr>
        <w:spacing w:line="276" w:lineRule="auto"/>
        <w:rPr>
          <w:rFonts w:ascii="Arial" w:hAnsi="Arial" w:cs="Arial"/>
        </w:rPr>
      </w:pPr>
    </w:p>
    <w:p w14:paraId="3DC6FB54" w14:textId="77777777" w:rsidR="0094680E" w:rsidRPr="0056136B" w:rsidRDefault="0094680E" w:rsidP="0094680E">
      <w:pPr>
        <w:spacing w:line="276" w:lineRule="auto"/>
        <w:ind w:right="40"/>
        <w:rPr>
          <w:rFonts w:ascii="Arial" w:hAnsi="Arial" w:cs="Arial"/>
        </w:rPr>
      </w:pPr>
      <w:r w:rsidRPr="0056136B">
        <w:rPr>
          <w:rFonts w:ascii="Arial" w:hAnsi="Arial" w:cs="Arial"/>
        </w:rPr>
        <w:t>El agua empleada en la preparación de mortero y hormigones con cemento Portland, deberá responde a las condiciones y exigencias de las Especificaciones de la Norma Paraguaya Nº 69 (NP-69).</w:t>
      </w:r>
    </w:p>
    <w:p w14:paraId="15A4A919" w14:textId="77777777" w:rsidR="0094680E" w:rsidRDefault="0094680E" w:rsidP="0094680E">
      <w:pPr>
        <w:spacing w:line="236" w:lineRule="auto"/>
        <w:ind w:right="40"/>
        <w:rPr>
          <w:rFonts w:ascii="Arial" w:hAnsi="Arial" w:cs="Arial"/>
        </w:rPr>
      </w:pPr>
      <w:r w:rsidRPr="0056136B">
        <w:rPr>
          <w:rFonts w:ascii="Arial" w:hAnsi="Arial" w:cs="Arial"/>
        </w:rPr>
        <w:t>Si fuese necesario incorporar aditivos al hormigón, se requerirá la aprobación previa de la Fiscalización, debiendo reunir las condiciones y exigencias de las especificaciones en lo que corresponda, según sea el objeto del aditivo.</w:t>
      </w:r>
    </w:p>
    <w:p w14:paraId="68F7E6EA" w14:textId="77777777" w:rsidR="0094680E" w:rsidRDefault="0094680E" w:rsidP="0094680E">
      <w:pPr>
        <w:spacing w:line="236" w:lineRule="auto"/>
        <w:ind w:right="40"/>
        <w:rPr>
          <w:rFonts w:ascii="Arial" w:hAnsi="Arial" w:cs="Arial"/>
        </w:rPr>
      </w:pPr>
    </w:p>
    <w:p w14:paraId="0962A01D" w14:textId="77777777" w:rsidR="0094680E" w:rsidRPr="0056136B" w:rsidRDefault="0094680E" w:rsidP="0094680E">
      <w:pPr>
        <w:spacing w:line="236" w:lineRule="auto"/>
        <w:ind w:right="40"/>
        <w:rPr>
          <w:rFonts w:ascii="Arial" w:hAnsi="Arial" w:cs="Arial"/>
        </w:rPr>
      </w:pPr>
      <w:r>
        <w:rPr>
          <w:rFonts w:ascii="Arial" w:hAnsi="Arial" w:cs="Arial"/>
        </w:rPr>
        <w:t>El refuerzo consistirá en barras de hierro de sección circular, lisas o de las torcionadas con diámetros indicados en los planos, que no presenten grietas, soldaduras, exfoliaciones ni tengan un límite de fluencia mayor o igual a 2.400 kg/cm2.</w:t>
      </w:r>
    </w:p>
    <w:p w14:paraId="27A52ABD" w14:textId="77777777" w:rsidR="0094680E" w:rsidRPr="0056136B" w:rsidRDefault="0094680E" w:rsidP="0094680E">
      <w:pPr>
        <w:spacing w:line="286" w:lineRule="exact"/>
        <w:rPr>
          <w:rFonts w:ascii="Arial" w:hAnsi="Arial" w:cs="Arial"/>
        </w:rPr>
      </w:pPr>
    </w:p>
    <w:p w14:paraId="066562F7" w14:textId="77777777" w:rsidR="0094680E" w:rsidRPr="0056136B" w:rsidRDefault="0094680E" w:rsidP="0094680E">
      <w:pPr>
        <w:spacing w:line="0" w:lineRule="atLeast"/>
        <w:rPr>
          <w:rFonts w:ascii="Arial" w:hAnsi="Arial" w:cs="Arial"/>
          <w:b/>
        </w:rPr>
      </w:pPr>
      <w:r w:rsidRPr="0056136B">
        <w:rPr>
          <w:rFonts w:ascii="Arial" w:hAnsi="Arial" w:cs="Arial"/>
          <w:b/>
        </w:rPr>
        <w:t>b- Mortero de unión de tubos y mampostería</w:t>
      </w:r>
    </w:p>
    <w:p w14:paraId="7A924A16" w14:textId="77777777" w:rsidR="0094680E" w:rsidRPr="0056136B" w:rsidRDefault="0094680E" w:rsidP="0094680E">
      <w:pPr>
        <w:spacing w:line="279" w:lineRule="exact"/>
        <w:rPr>
          <w:rFonts w:ascii="Arial" w:hAnsi="Arial" w:cs="Arial"/>
        </w:rPr>
      </w:pPr>
    </w:p>
    <w:p w14:paraId="59311C36" w14:textId="77777777" w:rsidR="0094680E" w:rsidRPr="0056136B" w:rsidRDefault="0094680E" w:rsidP="0094680E">
      <w:pPr>
        <w:spacing w:line="276" w:lineRule="auto"/>
        <w:ind w:right="40"/>
        <w:rPr>
          <w:rFonts w:ascii="Arial" w:hAnsi="Arial" w:cs="Arial"/>
        </w:rPr>
      </w:pPr>
      <w:r w:rsidRPr="0056136B">
        <w:rPr>
          <w:rFonts w:ascii="Arial" w:hAnsi="Arial" w:cs="Arial"/>
        </w:rPr>
        <w:t>Estará compuesto por una parte en volumen de cemento Portland normal y tres partes de arena silícea de buena graduación y suficiente agua como para obtener una consistencia tal, que el mortero pueda aplicarse fácilmente con la cuchara de albañil y adherirse a la superficie sin escurrimientos.</w:t>
      </w:r>
    </w:p>
    <w:p w14:paraId="4C1424F3" w14:textId="77777777" w:rsidR="0094680E" w:rsidRPr="0056136B" w:rsidRDefault="0094680E" w:rsidP="0094680E">
      <w:pPr>
        <w:spacing w:line="276" w:lineRule="auto"/>
        <w:rPr>
          <w:rFonts w:ascii="Arial" w:hAnsi="Arial" w:cs="Arial"/>
        </w:rPr>
      </w:pPr>
    </w:p>
    <w:p w14:paraId="3BDA563E" w14:textId="77777777" w:rsidR="0094680E" w:rsidRPr="0056136B" w:rsidRDefault="0094680E" w:rsidP="0094680E">
      <w:pPr>
        <w:spacing w:line="276" w:lineRule="auto"/>
        <w:ind w:right="40"/>
        <w:rPr>
          <w:rFonts w:ascii="Arial" w:hAnsi="Arial" w:cs="Arial"/>
        </w:rPr>
      </w:pPr>
      <w:r w:rsidRPr="0056136B">
        <w:rPr>
          <w:rFonts w:ascii="Arial" w:hAnsi="Arial" w:cs="Arial"/>
        </w:rPr>
        <w:t>La mezcla se preparará en lugares protegidos del sol, sobre superficies impermeables en cantidades solamente requeridas para su uso inmediato.</w:t>
      </w:r>
    </w:p>
    <w:p w14:paraId="422B6BCE" w14:textId="77777777" w:rsidR="0094680E" w:rsidRPr="0056136B" w:rsidRDefault="0094680E" w:rsidP="0094680E">
      <w:pPr>
        <w:spacing w:line="276" w:lineRule="auto"/>
        <w:rPr>
          <w:rFonts w:ascii="Arial" w:hAnsi="Arial" w:cs="Arial"/>
        </w:rPr>
      </w:pPr>
    </w:p>
    <w:p w14:paraId="16D38B2A" w14:textId="77777777" w:rsidR="0094680E" w:rsidRPr="0056136B" w:rsidRDefault="0094680E" w:rsidP="0094680E">
      <w:pPr>
        <w:spacing w:line="276" w:lineRule="auto"/>
        <w:ind w:right="40"/>
        <w:rPr>
          <w:rFonts w:ascii="Arial" w:hAnsi="Arial" w:cs="Arial"/>
        </w:rPr>
      </w:pPr>
      <w:r w:rsidRPr="0056136B">
        <w:rPr>
          <w:rFonts w:ascii="Arial" w:hAnsi="Arial" w:cs="Arial"/>
        </w:rPr>
        <w:t>El mortero que no ha sido empleado dentro de la hora del mezclado, debe ser rechazado. No se permitirá el retemplado del mortero.</w:t>
      </w:r>
    </w:p>
    <w:p w14:paraId="4C8E8F1E" w14:textId="77777777" w:rsidR="0094680E" w:rsidRPr="0056136B" w:rsidRDefault="0094680E" w:rsidP="0094680E">
      <w:pPr>
        <w:spacing w:line="287" w:lineRule="exact"/>
        <w:rPr>
          <w:rFonts w:ascii="Arial" w:hAnsi="Arial" w:cs="Arial"/>
        </w:rPr>
      </w:pPr>
    </w:p>
    <w:p w14:paraId="141548F8" w14:textId="77777777" w:rsidR="0094680E" w:rsidRPr="0056136B" w:rsidRDefault="0094680E" w:rsidP="0094680E">
      <w:pPr>
        <w:spacing w:line="0" w:lineRule="atLeast"/>
        <w:rPr>
          <w:rFonts w:ascii="Arial" w:hAnsi="Arial" w:cs="Arial"/>
          <w:b/>
        </w:rPr>
      </w:pPr>
      <w:r w:rsidRPr="0056136B">
        <w:rPr>
          <w:rFonts w:ascii="Arial" w:hAnsi="Arial" w:cs="Arial"/>
          <w:b/>
        </w:rPr>
        <w:t>c- Lechos de asiento</w:t>
      </w:r>
    </w:p>
    <w:p w14:paraId="0F9D081F" w14:textId="77777777" w:rsidR="0094680E" w:rsidRPr="0056136B" w:rsidRDefault="0094680E" w:rsidP="0094680E">
      <w:pPr>
        <w:spacing w:line="279" w:lineRule="exact"/>
        <w:rPr>
          <w:rFonts w:ascii="Arial" w:hAnsi="Arial" w:cs="Arial"/>
        </w:rPr>
      </w:pPr>
    </w:p>
    <w:p w14:paraId="164D3F51" w14:textId="77777777" w:rsidR="0094680E" w:rsidRPr="0056136B" w:rsidRDefault="0094680E" w:rsidP="0094680E">
      <w:pPr>
        <w:spacing w:line="276" w:lineRule="auto"/>
        <w:ind w:right="40"/>
        <w:rPr>
          <w:rFonts w:ascii="Arial" w:hAnsi="Arial" w:cs="Arial"/>
        </w:rPr>
      </w:pPr>
      <w:r w:rsidRPr="0056136B">
        <w:rPr>
          <w:rFonts w:ascii="Arial" w:hAnsi="Arial" w:cs="Arial"/>
        </w:rPr>
        <w:t xml:space="preserve">Estará compuesto por una parte en volumen de cemento Portland normal y tres partes de arena sílice de buena graduación y suficiente agua como para obtener una consistencia tal, que el mortero pueda aplicarse fácilmente con la cuchara de albañil y adherirse a la </w:t>
      </w:r>
      <w:r w:rsidRPr="0056136B">
        <w:rPr>
          <w:rFonts w:ascii="Arial" w:hAnsi="Arial" w:cs="Arial"/>
        </w:rPr>
        <w:lastRenderedPageBreak/>
        <w:t>superficie sin escurrimientos.</w:t>
      </w:r>
    </w:p>
    <w:p w14:paraId="2C82C6CA" w14:textId="77777777" w:rsidR="0094680E" w:rsidRPr="0056136B" w:rsidRDefault="0094680E" w:rsidP="0094680E">
      <w:pPr>
        <w:spacing w:line="276" w:lineRule="auto"/>
        <w:rPr>
          <w:rFonts w:ascii="Arial" w:hAnsi="Arial" w:cs="Arial"/>
        </w:rPr>
      </w:pPr>
    </w:p>
    <w:p w14:paraId="30110E59" w14:textId="77777777" w:rsidR="0094680E" w:rsidRPr="0056136B" w:rsidRDefault="0094680E" w:rsidP="0094680E">
      <w:pPr>
        <w:spacing w:line="276" w:lineRule="auto"/>
        <w:ind w:right="40"/>
        <w:rPr>
          <w:rFonts w:ascii="Arial" w:hAnsi="Arial" w:cs="Arial"/>
        </w:rPr>
      </w:pPr>
      <w:r w:rsidRPr="0056136B">
        <w:rPr>
          <w:rFonts w:ascii="Arial" w:hAnsi="Arial" w:cs="Arial"/>
        </w:rPr>
        <w:t>La mezcla se preparará en lugares protegidos del sol, sobre superficies impermeables en cantidades solamente requeridas para su uso inmediato.</w:t>
      </w:r>
    </w:p>
    <w:p w14:paraId="19603371" w14:textId="77777777" w:rsidR="0094680E" w:rsidRPr="0056136B" w:rsidRDefault="0094680E" w:rsidP="0094680E">
      <w:pPr>
        <w:spacing w:line="276" w:lineRule="auto"/>
        <w:rPr>
          <w:rFonts w:ascii="Arial" w:hAnsi="Arial" w:cs="Arial"/>
        </w:rPr>
      </w:pPr>
    </w:p>
    <w:p w14:paraId="1AA237FE" w14:textId="77777777" w:rsidR="0094680E" w:rsidRPr="0056136B" w:rsidRDefault="0094680E" w:rsidP="0094680E">
      <w:pPr>
        <w:spacing w:line="276" w:lineRule="auto"/>
        <w:ind w:right="40"/>
        <w:rPr>
          <w:rFonts w:ascii="Arial" w:hAnsi="Arial" w:cs="Arial"/>
        </w:rPr>
      </w:pPr>
      <w:r w:rsidRPr="0056136B">
        <w:rPr>
          <w:rFonts w:ascii="Arial" w:hAnsi="Arial" w:cs="Arial"/>
        </w:rPr>
        <w:t>El mortero que no ha sido empleado dentro de la hora del mezclado, será rechazado. No se permitirá el retemplado del mortero.</w:t>
      </w:r>
    </w:p>
    <w:p w14:paraId="5C4AB8C1" w14:textId="77777777" w:rsidR="0094680E" w:rsidRPr="0056136B" w:rsidRDefault="0094680E" w:rsidP="0094680E">
      <w:pPr>
        <w:spacing w:line="276" w:lineRule="auto"/>
        <w:ind w:right="40"/>
        <w:rPr>
          <w:rFonts w:ascii="Arial" w:hAnsi="Arial" w:cs="Arial"/>
        </w:rPr>
      </w:pPr>
    </w:p>
    <w:p w14:paraId="399EA7C5" w14:textId="77777777" w:rsidR="0094680E" w:rsidRPr="0056136B" w:rsidRDefault="0094680E" w:rsidP="0094680E">
      <w:pPr>
        <w:spacing w:line="276" w:lineRule="auto"/>
        <w:rPr>
          <w:rFonts w:ascii="Arial" w:hAnsi="Arial" w:cs="Arial"/>
        </w:rPr>
      </w:pPr>
    </w:p>
    <w:p w14:paraId="1696FA60" w14:textId="77777777" w:rsidR="0094680E" w:rsidRPr="0056136B" w:rsidRDefault="0094680E" w:rsidP="0094680E">
      <w:pPr>
        <w:spacing w:line="0" w:lineRule="atLeast"/>
        <w:rPr>
          <w:rFonts w:ascii="Arial" w:hAnsi="Arial" w:cs="Arial"/>
          <w:b/>
        </w:rPr>
      </w:pPr>
      <w:r w:rsidRPr="0056136B">
        <w:rPr>
          <w:rFonts w:ascii="Arial" w:hAnsi="Arial" w:cs="Arial"/>
          <w:b/>
        </w:rPr>
        <w:t>Ejecución:</w:t>
      </w:r>
    </w:p>
    <w:p w14:paraId="390FE521" w14:textId="77777777" w:rsidR="0094680E" w:rsidRPr="0056136B" w:rsidRDefault="0094680E" w:rsidP="0094680E">
      <w:pPr>
        <w:spacing w:line="276" w:lineRule="exact"/>
        <w:rPr>
          <w:rFonts w:ascii="Arial" w:hAnsi="Arial" w:cs="Arial"/>
        </w:rPr>
      </w:pPr>
    </w:p>
    <w:p w14:paraId="31D5FBEE" w14:textId="77777777" w:rsidR="0094680E" w:rsidRPr="0056136B" w:rsidRDefault="0094680E" w:rsidP="0094680E">
      <w:pPr>
        <w:tabs>
          <w:tab w:val="left" w:pos="460"/>
        </w:tabs>
        <w:spacing w:line="0" w:lineRule="atLeast"/>
        <w:rPr>
          <w:rFonts w:ascii="Arial" w:hAnsi="Arial" w:cs="Arial"/>
          <w:b/>
          <w:sz w:val="23"/>
        </w:rPr>
      </w:pPr>
      <w:r w:rsidRPr="0056136B">
        <w:rPr>
          <w:rFonts w:ascii="Arial" w:hAnsi="Arial" w:cs="Arial"/>
          <w:b/>
        </w:rPr>
        <w:t>a-</w:t>
      </w:r>
      <w:r w:rsidRPr="0056136B">
        <w:rPr>
          <w:rFonts w:ascii="Arial" w:hAnsi="Arial" w:cs="Arial"/>
        </w:rPr>
        <w:tab/>
      </w:r>
      <w:r w:rsidRPr="0056136B">
        <w:rPr>
          <w:rFonts w:ascii="Arial" w:hAnsi="Arial" w:cs="Arial"/>
          <w:b/>
          <w:sz w:val="23"/>
        </w:rPr>
        <w:t>Excavación de zanja</w:t>
      </w:r>
    </w:p>
    <w:p w14:paraId="792EA43C" w14:textId="77777777" w:rsidR="0094680E" w:rsidRPr="0056136B" w:rsidRDefault="0094680E" w:rsidP="0094680E">
      <w:pPr>
        <w:spacing w:line="279" w:lineRule="exact"/>
        <w:rPr>
          <w:rFonts w:ascii="Arial" w:hAnsi="Arial" w:cs="Arial"/>
        </w:rPr>
      </w:pPr>
    </w:p>
    <w:p w14:paraId="0D5F9CA4" w14:textId="77777777" w:rsidR="0094680E" w:rsidRPr="0056136B" w:rsidRDefault="0094680E" w:rsidP="0094680E">
      <w:pPr>
        <w:spacing w:line="234" w:lineRule="auto"/>
        <w:ind w:right="40"/>
        <w:rPr>
          <w:rFonts w:ascii="Arial" w:eastAsia="Palatino Linotype" w:hAnsi="Arial" w:cs="Arial"/>
        </w:rPr>
      </w:pPr>
      <w:r w:rsidRPr="0056136B">
        <w:rPr>
          <w:rFonts w:ascii="Arial" w:hAnsi="Arial" w:cs="Arial"/>
        </w:rPr>
        <w:t xml:space="preserve">La zanja deberá ser suficientemente ancha y tener por lo menos 0,50 m (cincuenta centímetros) más a ambos lados que el diámetro exterior del tubo, a fin de permitir las operaciones de colocación, </w:t>
      </w:r>
      <w:bookmarkStart w:id="496" w:name="page32"/>
      <w:bookmarkEnd w:id="496"/>
      <w:r w:rsidRPr="0056136B">
        <w:rPr>
          <w:rFonts w:ascii="Arial" w:hAnsi="Arial" w:cs="Arial"/>
        </w:rPr>
        <w:t>relleno posterior y compactación.</w:t>
      </w:r>
    </w:p>
    <w:p w14:paraId="28090962" w14:textId="77777777" w:rsidR="0094680E" w:rsidRPr="0056136B" w:rsidRDefault="0094680E" w:rsidP="0094680E">
      <w:pPr>
        <w:spacing w:line="289" w:lineRule="exact"/>
        <w:rPr>
          <w:rFonts w:ascii="Arial" w:hAnsi="Arial" w:cs="Arial"/>
        </w:rPr>
      </w:pPr>
    </w:p>
    <w:p w14:paraId="7DB9CB37" w14:textId="77777777" w:rsidR="0094680E" w:rsidRPr="0056136B" w:rsidRDefault="0094680E" w:rsidP="0094680E">
      <w:pPr>
        <w:spacing w:line="234" w:lineRule="auto"/>
        <w:ind w:right="40"/>
        <w:rPr>
          <w:rFonts w:ascii="Arial" w:hAnsi="Arial" w:cs="Arial"/>
        </w:rPr>
      </w:pPr>
      <w:r w:rsidRPr="0056136B">
        <w:rPr>
          <w:rFonts w:ascii="Arial" w:hAnsi="Arial" w:cs="Arial"/>
        </w:rPr>
        <w:t>Si los costados de la zanja fueran manifiestamente inestables, se los cortará en escalones o se procederá a su apuntalamiento.</w:t>
      </w:r>
    </w:p>
    <w:p w14:paraId="5BB5FC48" w14:textId="77777777" w:rsidR="0094680E" w:rsidRPr="0056136B" w:rsidRDefault="0094680E" w:rsidP="0094680E">
      <w:pPr>
        <w:spacing w:line="290" w:lineRule="exact"/>
        <w:rPr>
          <w:rFonts w:ascii="Arial" w:hAnsi="Arial" w:cs="Arial"/>
        </w:rPr>
      </w:pPr>
    </w:p>
    <w:p w14:paraId="6F9C475F" w14:textId="77777777" w:rsidR="0094680E" w:rsidRPr="0056136B" w:rsidRDefault="0094680E" w:rsidP="0094680E">
      <w:pPr>
        <w:spacing w:line="234" w:lineRule="auto"/>
        <w:ind w:right="40"/>
        <w:rPr>
          <w:rFonts w:ascii="Arial" w:hAnsi="Arial" w:cs="Arial"/>
        </w:rPr>
      </w:pPr>
      <w:r w:rsidRPr="0056136B">
        <w:rPr>
          <w:rFonts w:ascii="Arial" w:hAnsi="Arial" w:cs="Arial"/>
        </w:rPr>
        <w:t>Si hubiera que desviarse cursos de aguas existentes o desagotar aguas de inundación o freáticas, se efectuaran los trabajo y operaciones necesarias a fin de mantener seco el lecho de fundación.</w:t>
      </w:r>
    </w:p>
    <w:p w14:paraId="596AF2F5" w14:textId="77777777" w:rsidR="0094680E" w:rsidRPr="0056136B" w:rsidRDefault="0094680E" w:rsidP="0094680E">
      <w:pPr>
        <w:spacing w:line="287" w:lineRule="exact"/>
        <w:rPr>
          <w:rFonts w:ascii="Arial" w:hAnsi="Arial" w:cs="Arial"/>
        </w:rPr>
      </w:pPr>
    </w:p>
    <w:p w14:paraId="76F78D1F" w14:textId="77777777" w:rsidR="0094680E" w:rsidRPr="0056136B" w:rsidRDefault="0094680E" w:rsidP="0094680E">
      <w:pPr>
        <w:tabs>
          <w:tab w:val="left" w:pos="460"/>
        </w:tabs>
        <w:spacing w:line="239" w:lineRule="auto"/>
        <w:rPr>
          <w:rFonts w:ascii="Arial" w:hAnsi="Arial" w:cs="Arial"/>
          <w:b/>
          <w:sz w:val="23"/>
        </w:rPr>
      </w:pPr>
      <w:r w:rsidRPr="0056136B">
        <w:rPr>
          <w:rFonts w:ascii="Arial" w:hAnsi="Arial" w:cs="Arial"/>
          <w:b/>
        </w:rPr>
        <w:t>b-</w:t>
      </w:r>
      <w:r w:rsidRPr="0056136B">
        <w:rPr>
          <w:rFonts w:ascii="Arial" w:hAnsi="Arial" w:cs="Arial"/>
        </w:rPr>
        <w:tab/>
      </w:r>
      <w:r w:rsidRPr="0056136B">
        <w:rPr>
          <w:rFonts w:ascii="Arial" w:hAnsi="Arial" w:cs="Arial"/>
          <w:b/>
          <w:sz w:val="23"/>
        </w:rPr>
        <w:t>Preparación del lecho de asiento</w:t>
      </w:r>
    </w:p>
    <w:p w14:paraId="11EDE297" w14:textId="77777777" w:rsidR="0094680E" w:rsidRPr="0056136B" w:rsidRDefault="0094680E" w:rsidP="0094680E">
      <w:pPr>
        <w:spacing w:line="279" w:lineRule="exact"/>
        <w:rPr>
          <w:rFonts w:ascii="Arial" w:hAnsi="Arial" w:cs="Arial"/>
        </w:rPr>
      </w:pPr>
    </w:p>
    <w:p w14:paraId="6E1A65F0" w14:textId="77777777" w:rsidR="0094680E" w:rsidRPr="0056136B" w:rsidRDefault="0094680E" w:rsidP="0094680E">
      <w:pPr>
        <w:spacing w:line="234" w:lineRule="auto"/>
        <w:ind w:right="40"/>
        <w:rPr>
          <w:rFonts w:ascii="Arial" w:hAnsi="Arial" w:cs="Arial"/>
        </w:rPr>
      </w:pPr>
      <w:r w:rsidRPr="0056136B">
        <w:rPr>
          <w:rFonts w:ascii="Arial" w:hAnsi="Arial" w:cs="Arial"/>
        </w:rPr>
        <w:t>La superficie a todo lo largo del asiento de la tubería deberá proporcionar una cimentación resistente y uniforme, pero suave.</w:t>
      </w:r>
    </w:p>
    <w:p w14:paraId="05C5930A" w14:textId="77777777" w:rsidR="0094680E" w:rsidRPr="0056136B" w:rsidRDefault="0094680E" w:rsidP="0094680E">
      <w:pPr>
        <w:spacing w:line="23" w:lineRule="exact"/>
        <w:rPr>
          <w:rFonts w:ascii="Arial" w:hAnsi="Arial" w:cs="Arial"/>
        </w:rPr>
      </w:pPr>
    </w:p>
    <w:p w14:paraId="07A69B03" w14:textId="77777777" w:rsidR="0094680E" w:rsidRPr="0056136B" w:rsidRDefault="0094680E" w:rsidP="0094680E">
      <w:pPr>
        <w:spacing w:line="233" w:lineRule="auto"/>
        <w:ind w:right="40"/>
        <w:rPr>
          <w:rFonts w:ascii="Arial" w:hAnsi="Arial" w:cs="Arial"/>
        </w:rPr>
      </w:pPr>
      <w:r w:rsidRPr="0056136B">
        <w:rPr>
          <w:rFonts w:ascii="Arial" w:hAnsi="Arial" w:cs="Arial"/>
        </w:rPr>
        <w:t>La línea de solera de la tubería estará en conformidad con la parábola de pendiente calculada como indican los planos</w:t>
      </w:r>
    </w:p>
    <w:p w14:paraId="1D95744B" w14:textId="77777777" w:rsidR="0094680E" w:rsidRPr="0056136B" w:rsidRDefault="0094680E" w:rsidP="0094680E">
      <w:pPr>
        <w:spacing w:line="281" w:lineRule="exact"/>
        <w:rPr>
          <w:rFonts w:ascii="Arial" w:hAnsi="Arial" w:cs="Arial"/>
        </w:rPr>
      </w:pPr>
    </w:p>
    <w:p w14:paraId="099B2F8D" w14:textId="77777777" w:rsidR="0094680E" w:rsidRPr="0056136B" w:rsidRDefault="0094680E" w:rsidP="0094680E">
      <w:pPr>
        <w:spacing w:line="236" w:lineRule="auto"/>
        <w:ind w:right="40"/>
        <w:rPr>
          <w:rFonts w:ascii="Arial" w:hAnsi="Arial" w:cs="Arial"/>
        </w:rPr>
      </w:pPr>
      <w:r w:rsidRPr="0056136B">
        <w:rPr>
          <w:rFonts w:ascii="Arial" w:hAnsi="Arial" w:cs="Arial"/>
        </w:rPr>
        <w:t>El lecho de asiento se formará con el material indicado en el párrafo c. “Materiales” de estas especificaciones, con las medidas indicadas en los planos, dándole la forma cóncava de acuerdo al diámetro del tubo.</w:t>
      </w:r>
    </w:p>
    <w:p w14:paraId="217BE095" w14:textId="77777777" w:rsidR="0094680E" w:rsidRPr="0056136B" w:rsidRDefault="0094680E" w:rsidP="0094680E">
      <w:pPr>
        <w:spacing w:line="290" w:lineRule="exact"/>
        <w:rPr>
          <w:rFonts w:ascii="Arial" w:hAnsi="Arial" w:cs="Arial"/>
        </w:rPr>
      </w:pPr>
    </w:p>
    <w:p w14:paraId="28637BFD" w14:textId="77777777" w:rsidR="0094680E" w:rsidRPr="0056136B" w:rsidRDefault="0094680E" w:rsidP="0094680E">
      <w:pPr>
        <w:spacing w:line="234" w:lineRule="auto"/>
        <w:ind w:right="40"/>
        <w:rPr>
          <w:rFonts w:ascii="Arial" w:hAnsi="Arial" w:cs="Arial"/>
        </w:rPr>
      </w:pPr>
      <w:r w:rsidRPr="0056136B">
        <w:rPr>
          <w:rFonts w:ascii="Arial" w:hAnsi="Arial" w:cs="Arial"/>
        </w:rPr>
        <w:t>Se dará a la línea de tubos, una contra flecha que, en la mitad de su longitud, sea de 1/400 de la longitud total de la alcantarilla, pero teniendo presente la pendiente a ser conseguida.</w:t>
      </w:r>
    </w:p>
    <w:p w14:paraId="0B9853CF" w14:textId="77777777" w:rsidR="0094680E" w:rsidRPr="0056136B" w:rsidRDefault="0094680E" w:rsidP="0094680E">
      <w:pPr>
        <w:spacing w:line="290" w:lineRule="exact"/>
        <w:rPr>
          <w:rFonts w:ascii="Arial" w:hAnsi="Arial" w:cs="Arial"/>
        </w:rPr>
      </w:pPr>
    </w:p>
    <w:p w14:paraId="6DD3D6D5" w14:textId="77777777" w:rsidR="0094680E" w:rsidRPr="0056136B" w:rsidRDefault="0094680E" w:rsidP="0094680E">
      <w:pPr>
        <w:spacing w:line="236" w:lineRule="auto"/>
        <w:ind w:right="40"/>
        <w:rPr>
          <w:rFonts w:ascii="Arial" w:hAnsi="Arial" w:cs="Arial"/>
        </w:rPr>
      </w:pPr>
      <w:r w:rsidRPr="0056136B">
        <w:rPr>
          <w:rFonts w:ascii="Arial" w:hAnsi="Arial" w:cs="Arial"/>
        </w:rPr>
        <w:t>Para la correcta colocación de los tubos, se controlarán las cotas según el proyecto o lo indicado por la Fiscalización, mediante nivelación topográfica referida al RN (Referencia de Nivel) más cercano del camino.</w:t>
      </w:r>
    </w:p>
    <w:p w14:paraId="72E590C7" w14:textId="77777777" w:rsidR="0094680E" w:rsidRPr="0056136B" w:rsidRDefault="0094680E" w:rsidP="0094680E">
      <w:pPr>
        <w:spacing w:line="288" w:lineRule="exact"/>
        <w:rPr>
          <w:rFonts w:ascii="Arial" w:hAnsi="Arial" w:cs="Arial"/>
        </w:rPr>
      </w:pPr>
    </w:p>
    <w:p w14:paraId="6BF0159B" w14:textId="77777777" w:rsidR="0094680E" w:rsidRPr="0056136B" w:rsidRDefault="0094680E" w:rsidP="0094680E">
      <w:pPr>
        <w:tabs>
          <w:tab w:val="left" w:pos="520"/>
        </w:tabs>
        <w:spacing w:line="0" w:lineRule="atLeast"/>
        <w:rPr>
          <w:rFonts w:ascii="Arial" w:hAnsi="Arial" w:cs="Arial"/>
          <w:b/>
        </w:rPr>
      </w:pPr>
      <w:r w:rsidRPr="0056136B">
        <w:rPr>
          <w:rFonts w:ascii="Arial" w:hAnsi="Arial" w:cs="Arial"/>
          <w:b/>
        </w:rPr>
        <w:t>c-</w:t>
      </w:r>
      <w:r w:rsidRPr="0056136B">
        <w:rPr>
          <w:rFonts w:ascii="Arial" w:hAnsi="Arial" w:cs="Arial"/>
        </w:rPr>
        <w:tab/>
      </w:r>
      <w:r w:rsidRPr="0056136B">
        <w:rPr>
          <w:rFonts w:ascii="Arial" w:hAnsi="Arial" w:cs="Arial"/>
          <w:b/>
        </w:rPr>
        <w:t>Colocación de los tubos</w:t>
      </w:r>
    </w:p>
    <w:p w14:paraId="7479CA20" w14:textId="77777777" w:rsidR="0094680E" w:rsidRPr="0056136B" w:rsidRDefault="0094680E" w:rsidP="0094680E">
      <w:pPr>
        <w:spacing w:line="279" w:lineRule="exact"/>
        <w:rPr>
          <w:rFonts w:ascii="Arial" w:hAnsi="Arial" w:cs="Arial"/>
        </w:rPr>
      </w:pPr>
    </w:p>
    <w:p w14:paraId="7F4C2056" w14:textId="77777777" w:rsidR="0094680E" w:rsidRPr="0056136B" w:rsidRDefault="0094680E" w:rsidP="0094680E">
      <w:pPr>
        <w:spacing w:line="234" w:lineRule="auto"/>
        <w:ind w:right="40"/>
        <w:rPr>
          <w:rFonts w:ascii="Arial" w:hAnsi="Arial" w:cs="Arial"/>
        </w:rPr>
      </w:pPr>
      <w:r w:rsidRPr="0056136B">
        <w:rPr>
          <w:rFonts w:ascii="Arial" w:hAnsi="Arial" w:cs="Arial"/>
        </w:rPr>
        <w:t>Sobre el terreno así preparado, se asentarán los tubos y ensamblarán perfectamente, observando que se apoyen en toda su extensión sobre el lecho de asiento.</w:t>
      </w:r>
    </w:p>
    <w:p w14:paraId="2681870B" w14:textId="77777777" w:rsidR="0094680E" w:rsidRPr="0056136B" w:rsidRDefault="0094680E" w:rsidP="0094680E">
      <w:pPr>
        <w:spacing w:line="287" w:lineRule="exact"/>
        <w:rPr>
          <w:rFonts w:ascii="Arial" w:hAnsi="Arial" w:cs="Arial"/>
        </w:rPr>
      </w:pPr>
    </w:p>
    <w:p w14:paraId="522677F4" w14:textId="77777777" w:rsidR="0094680E" w:rsidRPr="0056136B" w:rsidRDefault="0094680E" w:rsidP="0094680E">
      <w:pPr>
        <w:spacing w:line="276" w:lineRule="auto"/>
        <w:ind w:right="40"/>
        <w:rPr>
          <w:rFonts w:ascii="Arial" w:hAnsi="Arial" w:cs="Arial"/>
        </w:rPr>
      </w:pPr>
      <w:r w:rsidRPr="0056136B">
        <w:rPr>
          <w:rFonts w:ascii="Arial" w:hAnsi="Arial" w:cs="Arial"/>
        </w:rPr>
        <w:t>Se tomarán precauciones especiales para el descenso de los tubos cuando ellos deban ser colocados en zanjas y su descenso se hará por medio de aparejo o grúas.</w:t>
      </w:r>
    </w:p>
    <w:p w14:paraId="28D4A602" w14:textId="77777777" w:rsidR="0094680E" w:rsidRPr="0056136B" w:rsidRDefault="0094680E" w:rsidP="0094680E">
      <w:pPr>
        <w:spacing w:line="276" w:lineRule="auto"/>
        <w:rPr>
          <w:rFonts w:ascii="Arial" w:hAnsi="Arial" w:cs="Arial"/>
        </w:rPr>
      </w:pPr>
    </w:p>
    <w:p w14:paraId="00F15074" w14:textId="77777777" w:rsidR="0094680E" w:rsidRPr="0056136B" w:rsidRDefault="0094680E" w:rsidP="0094680E">
      <w:pPr>
        <w:spacing w:line="276" w:lineRule="auto"/>
        <w:ind w:right="40"/>
        <w:rPr>
          <w:rFonts w:ascii="Arial" w:hAnsi="Arial" w:cs="Arial"/>
        </w:rPr>
      </w:pPr>
      <w:r w:rsidRPr="0056136B">
        <w:rPr>
          <w:rFonts w:ascii="Arial" w:hAnsi="Arial" w:cs="Arial"/>
        </w:rPr>
        <w:t>Colocados los tubos en su posición correcta, tanto en planta como en perfil, se sellarán las juntas con el mortero de arena – cemento. En el caso de no efectuarse el relleno inmediato, se adoptarán las previsiones necesarias para que las juntas estén permanentemente húmedas y protegidas del sol.</w:t>
      </w:r>
    </w:p>
    <w:p w14:paraId="44A82EAF" w14:textId="77777777" w:rsidR="0094680E" w:rsidRPr="0056136B" w:rsidRDefault="0094680E" w:rsidP="0094680E">
      <w:pPr>
        <w:spacing w:line="276" w:lineRule="auto"/>
        <w:rPr>
          <w:rFonts w:ascii="Arial" w:hAnsi="Arial" w:cs="Arial"/>
        </w:rPr>
      </w:pPr>
    </w:p>
    <w:p w14:paraId="0313C06D" w14:textId="77777777" w:rsidR="0094680E" w:rsidRPr="0056136B" w:rsidRDefault="0094680E" w:rsidP="0094680E">
      <w:pPr>
        <w:spacing w:line="276" w:lineRule="auto"/>
        <w:ind w:right="40"/>
        <w:rPr>
          <w:rFonts w:ascii="Arial" w:hAnsi="Arial" w:cs="Arial"/>
        </w:rPr>
      </w:pPr>
      <w:r w:rsidRPr="0056136B">
        <w:rPr>
          <w:rFonts w:ascii="Arial" w:hAnsi="Arial" w:cs="Arial"/>
        </w:rPr>
        <w:t>Cualquier tubo o tubos que no estén en perfecta alineación y/o nivel o que haya sido dañado en el manipuleo de colocación, serán reasentados.</w:t>
      </w:r>
    </w:p>
    <w:p w14:paraId="27C9D42A" w14:textId="77777777" w:rsidR="0094680E" w:rsidRPr="0056136B" w:rsidRDefault="0094680E" w:rsidP="0094680E">
      <w:pPr>
        <w:spacing w:line="276" w:lineRule="auto"/>
        <w:rPr>
          <w:rFonts w:ascii="Arial" w:hAnsi="Arial" w:cs="Arial"/>
        </w:rPr>
      </w:pPr>
    </w:p>
    <w:p w14:paraId="04DD1C71" w14:textId="77777777" w:rsidR="0094680E" w:rsidRPr="0056136B" w:rsidRDefault="0094680E" w:rsidP="0094680E">
      <w:pPr>
        <w:tabs>
          <w:tab w:val="left" w:pos="520"/>
        </w:tabs>
        <w:spacing w:line="276" w:lineRule="auto"/>
        <w:rPr>
          <w:rFonts w:ascii="Arial" w:hAnsi="Arial" w:cs="Arial"/>
          <w:b/>
          <w:sz w:val="23"/>
        </w:rPr>
      </w:pPr>
      <w:r w:rsidRPr="0056136B">
        <w:rPr>
          <w:rFonts w:ascii="Arial" w:hAnsi="Arial" w:cs="Arial"/>
          <w:b/>
        </w:rPr>
        <w:t>d-</w:t>
      </w:r>
      <w:r w:rsidRPr="0056136B">
        <w:rPr>
          <w:rFonts w:ascii="Arial" w:hAnsi="Arial" w:cs="Arial"/>
        </w:rPr>
        <w:tab/>
      </w:r>
      <w:r w:rsidRPr="0056136B">
        <w:rPr>
          <w:rFonts w:ascii="Arial" w:hAnsi="Arial" w:cs="Arial"/>
          <w:b/>
          <w:sz w:val="23"/>
        </w:rPr>
        <w:t>Cabecera de las alcantarillas</w:t>
      </w:r>
    </w:p>
    <w:p w14:paraId="3198C29D" w14:textId="77777777" w:rsidR="0094680E" w:rsidRPr="0056136B" w:rsidRDefault="0094680E" w:rsidP="0094680E">
      <w:pPr>
        <w:spacing w:line="276" w:lineRule="auto"/>
        <w:rPr>
          <w:rFonts w:ascii="Arial" w:hAnsi="Arial" w:cs="Arial"/>
        </w:rPr>
      </w:pPr>
    </w:p>
    <w:p w14:paraId="4C6ED747" w14:textId="77777777" w:rsidR="0094680E" w:rsidRPr="0056136B" w:rsidRDefault="0094680E" w:rsidP="0094680E">
      <w:pPr>
        <w:spacing w:line="276" w:lineRule="auto"/>
        <w:ind w:right="40"/>
        <w:rPr>
          <w:rFonts w:ascii="Arial" w:hAnsi="Arial" w:cs="Arial"/>
        </w:rPr>
      </w:pPr>
      <w:r w:rsidRPr="0056136B">
        <w:rPr>
          <w:rFonts w:ascii="Arial" w:hAnsi="Arial" w:cs="Arial"/>
        </w:rPr>
        <w:t>Las alcantarillas de tubos rematarán en ambos extremos, en cabeceras de hormigón simple fck = 150 kg/cm2, de las características y dimensiones indicadas en los planos. El tubo inicial y final de la alcantarilla, deberá asentarse en todo el espesor de las mismas cabeceras, debiendo vibrarse el hormigón para evitar la formación de nidos entre el tubo y el muro.</w:t>
      </w:r>
    </w:p>
    <w:p w14:paraId="53459B41" w14:textId="77777777" w:rsidR="0094680E" w:rsidRPr="0056136B" w:rsidRDefault="0094680E" w:rsidP="0094680E">
      <w:pPr>
        <w:spacing w:line="276" w:lineRule="auto"/>
        <w:rPr>
          <w:rFonts w:ascii="Arial" w:hAnsi="Arial" w:cs="Arial"/>
        </w:rPr>
      </w:pPr>
    </w:p>
    <w:p w14:paraId="3061EC00" w14:textId="77777777" w:rsidR="0094680E" w:rsidRPr="0056136B" w:rsidRDefault="0094680E" w:rsidP="0094680E">
      <w:pPr>
        <w:spacing w:line="276" w:lineRule="auto"/>
        <w:ind w:right="40"/>
        <w:rPr>
          <w:rFonts w:ascii="Arial" w:hAnsi="Arial" w:cs="Arial"/>
        </w:rPr>
      </w:pPr>
      <w:r w:rsidRPr="0056136B">
        <w:rPr>
          <w:rFonts w:ascii="Arial" w:hAnsi="Arial" w:cs="Arial"/>
        </w:rPr>
        <w:t>Se tendrá especial cuidado de compactar previamente la superficie de asiento de los muros, debiendo conseguirse una densidad, no inferior al 95 % de lo exigido en la ASHTO T -180.</w:t>
      </w:r>
    </w:p>
    <w:p w14:paraId="37A7783E" w14:textId="77777777" w:rsidR="0094680E" w:rsidRPr="0056136B" w:rsidRDefault="0094680E" w:rsidP="0094680E">
      <w:pPr>
        <w:spacing w:line="276" w:lineRule="auto"/>
        <w:rPr>
          <w:rFonts w:ascii="Arial" w:hAnsi="Arial" w:cs="Arial"/>
        </w:rPr>
      </w:pPr>
    </w:p>
    <w:p w14:paraId="2EBCBDDD" w14:textId="77777777" w:rsidR="0094680E" w:rsidRPr="0056136B" w:rsidRDefault="0094680E" w:rsidP="0094680E">
      <w:pPr>
        <w:tabs>
          <w:tab w:val="left" w:pos="520"/>
        </w:tabs>
        <w:spacing w:line="276" w:lineRule="auto"/>
        <w:rPr>
          <w:rFonts w:ascii="Arial" w:hAnsi="Arial" w:cs="Arial"/>
          <w:b/>
          <w:sz w:val="23"/>
        </w:rPr>
      </w:pPr>
      <w:r w:rsidRPr="0056136B">
        <w:rPr>
          <w:rFonts w:ascii="Arial" w:hAnsi="Arial" w:cs="Arial"/>
          <w:b/>
        </w:rPr>
        <w:t>e-</w:t>
      </w:r>
      <w:r w:rsidRPr="0056136B">
        <w:rPr>
          <w:rFonts w:ascii="Arial" w:hAnsi="Arial" w:cs="Arial"/>
        </w:rPr>
        <w:tab/>
      </w:r>
      <w:r w:rsidRPr="0056136B">
        <w:rPr>
          <w:rFonts w:ascii="Arial" w:hAnsi="Arial" w:cs="Arial"/>
          <w:b/>
          <w:sz w:val="23"/>
        </w:rPr>
        <w:t>Relleno</w:t>
      </w:r>
    </w:p>
    <w:p w14:paraId="19CC8AE0" w14:textId="77777777" w:rsidR="0094680E" w:rsidRPr="0056136B" w:rsidRDefault="0094680E" w:rsidP="0094680E">
      <w:pPr>
        <w:spacing w:line="276" w:lineRule="auto"/>
        <w:rPr>
          <w:rFonts w:ascii="Arial" w:hAnsi="Arial" w:cs="Arial"/>
        </w:rPr>
      </w:pPr>
    </w:p>
    <w:p w14:paraId="56F860B5" w14:textId="77777777" w:rsidR="0094680E" w:rsidRPr="0056136B" w:rsidRDefault="0094680E" w:rsidP="0094680E">
      <w:pPr>
        <w:spacing w:line="276" w:lineRule="auto"/>
        <w:ind w:right="40"/>
        <w:rPr>
          <w:rFonts w:ascii="Arial" w:hAnsi="Arial" w:cs="Arial"/>
          <w:szCs w:val="24"/>
        </w:rPr>
      </w:pPr>
      <w:r w:rsidRPr="0056136B">
        <w:rPr>
          <w:rFonts w:ascii="Arial" w:hAnsi="Arial" w:cs="Arial"/>
          <w:szCs w:val="24"/>
        </w:rPr>
        <w:t>Luego que toda la tubería haya sido asentada, sellada y aprobada su colocación, se procederá al relleno con el suelo seleccionado, simultáneamente en ambos costados de la tubería, por capas sucesivas de 0.15 m a 0.20 m compactada a la densidad aparente seca igual o mayor del 95 % de la AASHTO T-180, con el equipo de pisones o placas vibratorias livianas hasta la altura de 0.50 m por encima de la parte superior de la tubería. El paso de equipos pesados sobre tubos colocados será permitido una vez que se hay alcanzado este espesor mínimo de recubrimiento.</w:t>
      </w:r>
    </w:p>
    <w:p w14:paraId="11A2D57A" w14:textId="77777777" w:rsidR="0094680E" w:rsidRPr="0056136B" w:rsidRDefault="0094680E" w:rsidP="0094680E">
      <w:pPr>
        <w:spacing w:line="276" w:lineRule="auto"/>
        <w:rPr>
          <w:rFonts w:ascii="Arial" w:hAnsi="Arial" w:cs="Arial"/>
          <w:szCs w:val="24"/>
        </w:rPr>
      </w:pPr>
    </w:p>
    <w:p w14:paraId="2EE45501" w14:textId="77777777" w:rsidR="0094680E" w:rsidRPr="0056136B" w:rsidRDefault="0094680E" w:rsidP="0094680E">
      <w:pPr>
        <w:spacing w:line="276" w:lineRule="auto"/>
        <w:rPr>
          <w:rFonts w:ascii="Arial" w:eastAsia="Palatino Linotype" w:hAnsi="Arial" w:cs="Arial"/>
          <w:szCs w:val="24"/>
        </w:rPr>
      </w:pPr>
      <w:r w:rsidRPr="0056136B">
        <w:rPr>
          <w:rFonts w:ascii="Arial" w:hAnsi="Arial" w:cs="Arial"/>
          <w:szCs w:val="24"/>
        </w:rPr>
        <w:t xml:space="preserve">En los casos en que la tubería se deba asentar a nivel o a poca profundidad en el terreno natural, el </w:t>
      </w:r>
      <w:bookmarkStart w:id="497" w:name="page33"/>
      <w:bookmarkEnd w:id="497"/>
      <w:r w:rsidRPr="0056136B">
        <w:rPr>
          <w:rFonts w:ascii="Arial" w:hAnsi="Arial" w:cs="Arial"/>
          <w:szCs w:val="24"/>
        </w:rPr>
        <w:t>relleno con suelo seleccionado se iniciará simultáneamente a ambos lados de los tubos en un ancho suficiente, tal que, al colocar y compactar las sucesivas capas, el talud lateral nunca sea menor que V: H = 1:3 y se llegue hasta la altura correspondiente a los tres cuartos de la altura de los tubos, con un ancho suficiente como para permitir el desplazamiento del equipo compactador de operación manual. Luego se reiniciará la operación a ambos costados y por capas sucesivas hasta completar una altura superior a 0.50 m sobre los tubos, en correspondencia con la ejecución del terraplén circundante y en la forma especificada anteriormente.</w:t>
      </w:r>
    </w:p>
    <w:p w14:paraId="089DDD3C" w14:textId="77777777" w:rsidR="0094680E" w:rsidRPr="0056136B" w:rsidRDefault="0094680E" w:rsidP="0094680E">
      <w:pPr>
        <w:spacing w:line="276" w:lineRule="auto"/>
        <w:rPr>
          <w:rFonts w:ascii="Arial" w:hAnsi="Arial" w:cs="Arial"/>
          <w:szCs w:val="24"/>
        </w:rPr>
      </w:pPr>
    </w:p>
    <w:p w14:paraId="2B3D006B" w14:textId="77777777" w:rsidR="0094680E" w:rsidRDefault="0094680E" w:rsidP="0094680E">
      <w:pPr>
        <w:spacing w:line="276" w:lineRule="auto"/>
        <w:ind w:right="40"/>
        <w:rPr>
          <w:rFonts w:ascii="Arial" w:hAnsi="Arial" w:cs="Arial"/>
          <w:szCs w:val="24"/>
        </w:rPr>
      </w:pPr>
      <w:r w:rsidRPr="0056136B">
        <w:rPr>
          <w:rFonts w:ascii="Arial" w:hAnsi="Arial" w:cs="Arial"/>
          <w:szCs w:val="24"/>
        </w:rPr>
        <w:t>Terminadas las operaciones de relleno en las proximidades de los tubos y sobre la base de todo lo indicado precedentemente, se procederá a la ejecución del terraplén de acceso a la alcantarilla con una pendiente no mayor a 8%, con las dimensiones y cotas indicadas en los planos u órdenes de la Fiscalización, en este orden.</w:t>
      </w:r>
    </w:p>
    <w:p w14:paraId="5E45D67F" w14:textId="77777777" w:rsidR="0094680E" w:rsidRDefault="0094680E" w:rsidP="0094680E">
      <w:pPr>
        <w:spacing w:line="276" w:lineRule="auto"/>
        <w:ind w:right="40"/>
        <w:rPr>
          <w:rFonts w:ascii="Arial" w:hAnsi="Arial" w:cs="Arial"/>
          <w:szCs w:val="24"/>
        </w:rPr>
      </w:pPr>
    </w:p>
    <w:p w14:paraId="3842A6DF" w14:textId="77777777" w:rsidR="0094680E" w:rsidRPr="0056136B" w:rsidRDefault="0094680E" w:rsidP="0094680E">
      <w:pPr>
        <w:spacing w:line="276" w:lineRule="auto"/>
        <w:rPr>
          <w:rFonts w:ascii="Arial" w:hAnsi="Arial" w:cs="Arial"/>
          <w:szCs w:val="24"/>
        </w:rPr>
      </w:pPr>
    </w:p>
    <w:p w14:paraId="70087F97"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rPr>
        <w:t>4- Método de medición</w:t>
      </w:r>
    </w:p>
    <w:p w14:paraId="1113C81B" w14:textId="77777777" w:rsidR="0094680E" w:rsidRPr="0056136B" w:rsidRDefault="0094680E" w:rsidP="0094680E">
      <w:pPr>
        <w:spacing w:line="276" w:lineRule="auto"/>
        <w:rPr>
          <w:rFonts w:ascii="Arial" w:hAnsi="Arial" w:cs="Arial"/>
          <w:szCs w:val="24"/>
        </w:rPr>
      </w:pPr>
    </w:p>
    <w:p w14:paraId="3EF07E36" w14:textId="77777777" w:rsidR="0094680E" w:rsidRPr="0056136B" w:rsidRDefault="0094680E" w:rsidP="0094680E">
      <w:pPr>
        <w:spacing w:line="276" w:lineRule="auto"/>
        <w:ind w:right="40"/>
        <w:rPr>
          <w:rFonts w:ascii="Arial" w:hAnsi="Arial" w:cs="Arial"/>
          <w:szCs w:val="24"/>
        </w:rPr>
      </w:pPr>
      <w:r w:rsidRPr="0056136B">
        <w:rPr>
          <w:rFonts w:ascii="Arial" w:hAnsi="Arial" w:cs="Arial"/>
          <w:szCs w:val="24"/>
        </w:rPr>
        <w:t>Las cantidades a pagar serán los metros lineales reales de las líneas de tubos, medido a lo largo del eje entre ambas cabeceras, una vez instaladas, recibidas y aceptadas por la Fiscalización.</w:t>
      </w:r>
    </w:p>
    <w:p w14:paraId="2B26C59F" w14:textId="77777777" w:rsidR="0094680E" w:rsidRPr="0056136B" w:rsidRDefault="0094680E" w:rsidP="0094680E">
      <w:pPr>
        <w:spacing w:line="276" w:lineRule="auto"/>
        <w:rPr>
          <w:rFonts w:ascii="Arial" w:hAnsi="Arial" w:cs="Arial"/>
          <w:szCs w:val="24"/>
        </w:rPr>
      </w:pPr>
    </w:p>
    <w:p w14:paraId="09781CBD"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rPr>
        <w:t>5- Forma de pago</w:t>
      </w:r>
    </w:p>
    <w:p w14:paraId="5FF32612" w14:textId="77777777" w:rsidR="0094680E" w:rsidRPr="0056136B" w:rsidRDefault="0094680E" w:rsidP="0094680E">
      <w:pPr>
        <w:spacing w:line="276" w:lineRule="auto"/>
        <w:rPr>
          <w:rFonts w:ascii="Arial" w:hAnsi="Arial" w:cs="Arial"/>
          <w:szCs w:val="24"/>
        </w:rPr>
      </w:pPr>
    </w:p>
    <w:p w14:paraId="0E086F36" w14:textId="77777777" w:rsidR="0094680E" w:rsidRPr="0056136B" w:rsidRDefault="0094680E" w:rsidP="0094680E">
      <w:pPr>
        <w:spacing w:line="276" w:lineRule="auto"/>
        <w:ind w:right="40"/>
        <w:rPr>
          <w:rFonts w:ascii="Arial" w:hAnsi="Arial" w:cs="Arial"/>
          <w:b/>
          <w:szCs w:val="24"/>
        </w:rPr>
      </w:pPr>
      <w:r w:rsidRPr="0056136B">
        <w:rPr>
          <w:rFonts w:ascii="Arial" w:hAnsi="Arial" w:cs="Arial"/>
          <w:szCs w:val="24"/>
        </w:rPr>
        <w:lastRenderedPageBreak/>
        <w:t xml:space="preserve">Las cantidades determinadas conforme al método de medición descripto más arriba serán pagadas a los precios contractuales que figuran bajo el </w:t>
      </w:r>
      <w:r w:rsidRPr="0056136B">
        <w:rPr>
          <w:rFonts w:ascii="Arial" w:hAnsi="Arial" w:cs="Arial"/>
          <w:b/>
          <w:szCs w:val="24"/>
        </w:rPr>
        <w:t>Ítem Nº 3.7:</w:t>
      </w:r>
      <w:r w:rsidRPr="0056136B">
        <w:rPr>
          <w:rFonts w:ascii="Arial" w:hAnsi="Arial" w:cs="Arial"/>
          <w:szCs w:val="24"/>
        </w:rPr>
        <w:t xml:space="preserve"> “</w:t>
      </w:r>
      <w:r w:rsidRPr="0056136B">
        <w:rPr>
          <w:rFonts w:ascii="Arial" w:hAnsi="Arial" w:cs="Arial"/>
          <w:b/>
          <w:szCs w:val="24"/>
        </w:rPr>
        <w:t>Construcción de Alcantarilla simple Ø 100”.</w:t>
      </w:r>
      <w:r w:rsidRPr="0056136B">
        <w:rPr>
          <w:rFonts w:ascii="Arial" w:hAnsi="Arial" w:cs="Arial"/>
          <w:szCs w:val="24"/>
        </w:rPr>
        <w:t xml:space="preserve"> Estos precios y pagos constituirán compensación completa por el suministro, de toda la planta de trabajo, mano de obra, herramientas, transporte, vigilancia e imprevistos y todos aquellos trabajos inherentes para dar por completado el ítem.</w:t>
      </w:r>
    </w:p>
    <w:p w14:paraId="749F28F4" w14:textId="77777777" w:rsidR="0094680E" w:rsidRPr="0056136B" w:rsidRDefault="0094680E" w:rsidP="0094680E">
      <w:pPr>
        <w:spacing w:line="276" w:lineRule="auto"/>
        <w:rPr>
          <w:rFonts w:ascii="Arial" w:hAnsi="Arial" w:cs="Arial"/>
          <w:szCs w:val="24"/>
          <w:highlight w:val="yellow"/>
        </w:rPr>
      </w:pPr>
    </w:p>
    <w:p w14:paraId="18F31DA4"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u w:val="single"/>
        </w:rPr>
        <w:t>ITEM Nº 3.8</w:t>
      </w:r>
      <w:r w:rsidRPr="0056136B">
        <w:rPr>
          <w:rFonts w:ascii="Arial" w:hAnsi="Arial" w:cs="Arial"/>
          <w:b/>
          <w:szCs w:val="24"/>
        </w:rPr>
        <w:t>: CONSTRUCCION DE ALCANTARILLA DOBLE Ø 100</w:t>
      </w:r>
    </w:p>
    <w:p w14:paraId="41C4DFF0" w14:textId="77777777" w:rsidR="0094680E" w:rsidRPr="0056136B" w:rsidRDefault="0094680E" w:rsidP="0094680E">
      <w:pPr>
        <w:spacing w:line="276" w:lineRule="auto"/>
        <w:rPr>
          <w:rFonts w:ascii="Arial" w:hAnsi="Arial" w:cs="Arial"/>
          <w:szCs w:val="24"/>
        </w:rPr>
      </w:pPr>
    </w:p>
    <w:p w14:paraId="38CFDF57"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rPr>
        <w:t>1- Objetivo</w:t>
      </w:r>
    </w:p>
    <w:p w14:paraId="19B7EEB0" w14:textId="77777777" w:rsidR="0094680E" w:rsidRPr="0056136B" w:rsidRDefault="0094680E" w:rsidP="0094680E">
      <w:pPr>
        <w:spacing w:line="276" w:lineRule="auto"/>
        <w:rPr>
          <w:rFonts w:ascii="Arial" w:hAnsi="Arial" w:cs="Arial"/>
          <w:szCs w:val="24"/>
        </w:rPr>
      </w:pPr>
    </w:p>
    <w:p w14:paraId="404CA6DC" w14:textId="77777777" w:rsidR="0094680E" w:rsidRPr="0056136B" w:rsidRDefault="0094680E" w:rsidP="0094680E">
      <w:pPr>
        <w:spacing w:line="276" w:lineRule="auto"/>
        <w:ind w:right="180"/>
        <w:rPr>
          <w:rFonts w:ascii="Arial" w:hAnsi="Arial" w:cs="Arial"/>
          <w:szCs w:val="24"/>
        </w:rPr>
      </w:pPr>
      <w:r w:rsidRPr="0056136B">
        <w:rPr>
          <w:rFonts w:ascii="Arial" w:hAnsi="Arial" w:cs="Arial"/>
          <w:szCs w:val="24"/>
        </w:rPr>
        <w:t>El objetivo del presente trabajo es el dar paso al escurrimiento de las aguas en los lugares que interceptan el camino de acceso a los distintos frentes de trabajo.</w:t>
      </w:r>
    </w:p>
    <w:p w14:paraId="57AA265A" w14:textId="77777777" w:rsidR="0094680E" w:rsidRPr="0056136B" w:rsidRDefault="0094680E" w:rsidP="0094680E">
      <w:pPr>
        <w:spacing w:line="276" w:lineRule="auto"/>
        <w:rPr>
          <w:rFonts w:ascii="Arial" w:hAnsi="Arial" w:cs="Arial"/>
          <w:szCs w:val="24"/>
        </w:rPr>
      </w:pPr>
    </w:p>
    <w:p w14:paraId="358E4222" w14:textId="77777777" w:rsidR="0094680E" w:rsidRPr="0056136B" w:rsidRDefault="0094680E" w:rsidP="0094680E">
      <w:pPr>
        <w:tabs>
          <w:tab w:val="left" w:pos="460"/>
        </w:tabs>
        <w:spacing w:line="276" w:lineRule="auto"/>
        <w:rPr>
          <w:rFonts w:ascii="Arial" w:hAnsi="Arial" w:cs="Arial"/>
          <w:b/>
          <w:szCs w:val="24"/>
        </w:rPr>
      </w:pPr>
      <w:r w:rsidRPr="0056136B">
        <w:rPr>
          <w:rFonts w:ascii="Arial" w:hAnsi="Arial" w:cs="Arial"/>
          <w:b/>
          <w:szCs w:val="24"/>
        </w:rPr>
        <w:t>2-</w:t>
      </w:r>
      <w:r w:rsidRPr="0056136B">
        <w:rPr>
          <w:rFonts w:ascii="Arial" w:hAnsi="Arial" w:cs="Arial"/>
          <w:szCs w:val="24"/>
        </w:rPr>
        <w:tab/>
      </w:r>
      <w:r w:rsidRPr="0056136B">
        <w:rPr>
          <w:rFonts w:ascii="Arial" w:hAnsi="Arial" w:cs="Arial"/>
          <w:b/>
          <w:szCs w:val="24"/>
        </w:rPr>
        <w:t>Descripción</w:t>
      </w:r>
    </w:p>
    <w:p w14:paraId="2D8BDA5C" w14:textId="77777777" w:rsidR="0094680E" w:rsidRPr="0056136B" w:rsidRDefault="0094680E" w:rsidP="0094680E">
      <w:pPr>
        <w:spacing w:line="276" w:lineRule="auto"/>
        <w:rPr>
          <w:rFonts w:ascii="Arial" w:hAnsi="Arial" w:cs="Arial"/>
          <w:szCs w:val="24"/>
        </w:rPr>
      </w:pPr>
    </w:p>
    <w:p w14:paraId="6944C440" w14:textId="77777777" w:rsidR="0094680E" w:rsidRPr="0056136B" w:rsidRDefault="0094680E" w:rsidP="0094680E">
      <w:pPr>
        <w:spacing w:line="276" w:lineRule="auto"/>
        <w:ind w:right="40"/>
        <w:rPr>
          <w:rFonts w:ascii="Arial" w:hAnsi="Arial" w:cs="Arial"/>
          <w:szCs w:val="24"/>
        </w:rPr>
      </w:pPr>
      <w:r w:rsidRPr="0056136B">
        <w:rPr>
          <w:rFonts w:ascii="Arial" w:hAnsi="Arial" w:cs="Arial"/>
          <w:szCs w:val="24"/>
        </w:rPr>
        <w:t>El trabajo del presente ítem consiste en la construcción de alcantarillas dobles de tubos de hormigón armado de 1,00 metro de diámetro en doble línea de 10 metros cada línea con cabecera de hormigón simple con piedra (hormigón ciclópeo).</w:t>
      </w:r>
    </w:p>
    <w:p w14:paraId="0E29BA5F" w14:textId="77777777" w:rsidR="0094680E" w:rsidRPr="0056136B" w:rsidRDefault="0094680E" w:rsidP="0094680E">
      <w:pPr>
        <w:spacing w:line="276" w:lineRule="auto"/>
        <w:rPr>
          <w:rFonts w:ascii="Arial" w:hAnsi="Arial" w:cs="Arial"/>
          <w:szCs w:val="24"/>
        </w:rPr>
      </w:pPr>
    </w:p>
    <w:p w14:paraId="71DF904C" w14:textId="77777777" w:rsidR="0094680E" w:rsidRPr="0056136B" w:rsidRDefault="0094680E" w:rsidP="0094680E">
      <w:pPr>
        <w:spacing w:line="276" w:lineRule="auto"/>
        <w:rPr>
          <w:rFonts w:ascii="Arial" w:hAnsi="Arial" w:cs="Arial"/>
          <w:szCs w:val="24"/>
        </w:rPr>
      </w:pPr>
      <w:r w:rsidRPr="0056136B">
        <w:rPr>
          <w:rFonts w:ascii="Arial" w:hAnsi="Arial" w:cs="Arial"/>
          <w:szCs w:val="24"/>
        </w:rPr>
        <w:t>La ubicación de la alcantarilla será determinada por la Fiscalización.</w:t>
      </w:r>
    </w:p>
    <w:p w14:paraId="28AF9FE2" w14:textId="77777777" w:rsidR="0094680E" w:rsidRPr="0056136B" w:rsidRDefault="0094680E" w:rsidP="0094680E">
      <w:pPr>
        <w:spacing w:line="276" w:lineRule="auto"/>
        <w:rPr>
          <w:rFonts w:ascii="Arial" w:hAnsi="Arial" w:cs="Arial"/>
          <w:szCs w:val="24"/>
        </w:rPr>
      </w:pPr>
    </w:p>
    <w:p w14:paraId="749566B5" w14:textId="77777777" w:rsidR="0094680E" w:rsidRPr="0056136B" w:rsidRDefault="0094680E" w:rsidP="0094680E">
      <w:pPr>
        <w:spacing w:line="276" w:lineRule="auto"/>
        <w:rPr>
          <w:rFonts w:ascii="Arial" w:hAnsi="Arial" w:cs="Arial"/>
          <w:szCs w:val="24"/>
        </w:rPr>
      </w:pPr>
      <w:r w:rsidRPr="0056136B">
        <w:rPr>
          <w:rFonts w:ascii="Arial" w:hAnsi="Arial" w:cs="Arial"/>
          <w:b/>
          <w:szCs w:val="24"/>
          <w:u w:val="single"/>
        </w:rPr>
        <w:t>Longitud aproximada de alcantarilla doble</w:t>
      </w:r>
      <w:r w:rsidRPr="0056136B">
        <w:rPr>
          <w:rFonts w:ascii="Arial" w:hAnsi="Arial" w:cs="Arial"/>
          <w:szCs w:val="24"/>
          <w:u w:val="single"/>
        </w:rPr>
        <w:t>:</w:t>
      </w:r>
      <w:r w:rsidRPr="0056136B">
        <w:rPr>
          <w:rFonts w:ascii="Arial" w:hAnsi="Arial" w:cs="Arial"/>
          <w:b/>
          <w:szCs w:val="24"/>
        </w:rPr>
        <w:t xml:space="preserve"> </w:t>
      </w:r>
      <w:r w:rsidRPr="0056136B">
        <w:rPr>
          <w:rFonts w:ascii="Arial" w:hAnsi="Arial" w:cs="Arial"/>
          <w:szCs w:val="24"/>
        </w:rPr>
        <w:t>20 (veinte) metros lineales</w:t>
      </w:r>
    </w:p>
    <w:p w14:paraId="22922425" w14:textId="77777777" w:rsidR="0094680E" w:rsidRPr="0056136B" w:rsidRDefault="0094680E" w:rsidP="0094680E">
      <w:pPr>
        <w:spacing w:line="276" w:lineRule="auto"/>
        <w:rPr>
          <w:rFonts w:ascii="Arial" w:hAnsi="Arial" w:cs="Arial"/>
          <w:szCs w:val="24"/>
        </w:rPr>
      </w:pPr>
    </w:p>
    <w:p w14:paraId="5B81529E" w14:textId="77777777" w:rsidR="0094680E" w:rsidRPr="0056136B" w:rsidRDefault="0094680E" w:rsidP="0094680E">
      <w:pPr>
        <w:spacing w:line="276" w:lineRule="auto"/>
        <w:ind w:right="180"/>
        <w:rPr>
          <w:rFonts w:ascii="Arial" w:hAnsi="Arial" w:cs="Arial"/>
          <w:szCs w:val="24"/>
        </w:rPr>
      </w:pPr>
      <w:r w:rsidRPr="0056136B">
        <w:rPr>
          <w:rFonts w:ascii="Arial" w:hAnsi="Arial" w:cs="Arial"/>
          <w:szCs w:val="24"/>
        </w:rPr>
        <w:t>Estas cifras son meramente estimativas y no compromete a ninguna de las partes a su fiel cumplimiento.</w:t>
      </w:r>
    </w:p>
    <w:p w14:paraId="0B4B5390" w14:textId="77777777" w:rsidR="0094680E" w:rsidRPr="0056136B" w:rsidRDefault="0094680E" w:rsidP="0094680E">
      <w:pPr>
        <w:spacing w:line="276" w:lineRule="auto"/>
        <w:rPr>
          <w:rFonts w:ascii="Arial" w:hAnsi="Arial" w:cs="Arial"/>
          <w:szCs w:val="24"/>
        </w:rPr>
      </w:pPr>
    </w:p>
    <w:p w14:paraId="63D17ED2" w14:textId="77777777" w:rsidR="0094680E" w:rsidRPr="0056136B" w:rsidRDefault="0094680E" w:rsidP="0094680E">
      <w:pPr>
        <w:spacing w:line="276" w:lineRule="auto"/>
        <w:ind w:right="200"/>
        <w:rPr>
          <w:rFonts w:ascii="Arial" w:hAnsi="Arial" w:cs="Arial"/>
          <w:szCs w:val="24"/>
        </w:rPr>
      </w:pPr>
      <w:r w:rsidRPr="0056136B">
        <w:rPr>
          <w:rFonts w:ascii="Arial" w:hAnsi="Arial" w:cs="Arial"/>
          <w:b/>
          <w:szCs w:val="24"/>
        </w:rPr>
        <w:t xml:space="preserve">3- </w:t>
      </w:r>
      <w:r w:rsidRPr="0056136B">
        <w:rPr>
          <w:rFonts w:ascii="Arial" w:hAnsi="Arial" w:cs="Arial"/>
          <w:szCs w:val="24"/>
        </w:rPr>
        <w:t>Los demás ítems, método de construcción, materiales, etc. será considerado lo estipulado en el</w:t>
      </w:r>
      <w:r w:rsidRPr="0056136B">
        <w:rPr>
          <w:rFonts w:ascii="Arial" w:hAnsi="Arial" w:cs="Arial"/>
          <w:b/>
          <w:szCs w:val="24"/>
        </w:rPr>
        <w:t xml:space="preserve"> </w:t>
      </w:r>
      <w:r w:rsidRPr="0056136B">
        <w:rPr>
          <w:rFonts w:ascii="Arial" w:hAnsi="Arial" w:cs="Arial"/>
          <w:szCs w:val="24"/>
        </w:rPr>
        <w:t>ítem anterior 3.7.1 Construcción de alcantarilla simple.</w:t>
      </w:r>
    </w:p>
    <w:p w14:paraId="76FB3160" w14:textId="77777777" w:rsidR="0094680E" w:rsidRPr="0056136B" w:rsidRDefault="0094680E" w:rsidP="0094680E">
      <w:pPr>
        <w:spacing w:line="276" w:lineRule="auto"/>
        <w:rPr>
          <w:rFonts w:ascii="Arial" w:hAnsi="Arial" w:cs="Arial"/>
          <w:szCs w:val="24"/>
        </w:rPr>
      </w:pPr>
    </w:p>
    <w:p w14:paraId="1DA23014"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rPr>
        <w:t>4- Método de medición</w:t>
      </w:r>
    </w:p>
    <w:p w14:paraId="721B4102" w14:textId="77777777" w:rsidR="0094680E" w:rsidRPr="0056136B" w:rsidRDefault="0094680E" w:rsidP="0094680E">
      <w:pPr>
        <w:spacing w:line="276" w:lineRule="auto"/>
        <w:rPr>
          <w:rFonts w:ascii="Arial" w:hAnsi="Arial" w:cs="Arial"/>
          <w:szCs w:val="24"/>
        </w:rPr>
      </w:pPr>
    </w:p>
    <w:p w14:paraId="1A99F073" w14:textId="77777777" w:rsidR="0094680E" w:rsidRPr="0056136B" w:rsidRDefault="0094680E" w:rsidP="0094680E">
      <w:pPr>
        <w:spacing w:line="276" w:lineRule="auto"/>
        <w:ind w:right="200"/>
        <w:rPr>
          <w:rFonts w:ascii="Arial" w:hAnsi="Arial" w:cs="Arial"/>
          <w:szCs w:val="24"/>
        </w:rPr>
      </w:pPr>
      <w:r w:rsidRPr="0056136B">
        <w:rPr>
          <w:rFonts w:ascii="Arial" w:hAnsi="Arial" w:cs="Arial"/>
          <w:szCs w:val="24"/>
        </w:rPr>
        <w:t>Las cantidades a pagar serán los metros lineales reales de las líneas de tubos, medido a lo largo del eje entre ambas cabeceras, una vez instaladas, recibidas y aceptadas por la Fiscalización</w:t>
      </w:r>
    </w:p>
    <w:p w14:paraId="1EAA3609" w14:textId="77777777" w:rsidR="0094680E" w:rsidRPr="0056136B" w:rsidRDefault="0094680E" w:rsidP="0094680E">
      <w:pPr>
        <w:spacing w:line="276" w:lineRule="auto"/>
        <w:rPr>
          <w:rFonts w:ascii="Arial" w:hAnsi="Arial" w:cs="Arial"/>
          <w:szCs w:val="24"/>
        </w:rPr>
      </w:pPr>
    </w:p>
    <w:p w14:paraId="02E7AAF9" w14:textId="77777777" w:rsidR="0094680E" w:rsidRPr="0056136B" w:rsidRDefault="0094680E" w:rsidP="0094680E">
      <w:pPr>
        <w:spacing w:line="276" w:lineRule="auto"/>
        <w:rPr>
          <w:rFonts w:ascii="Arial" w:hAnsi="Arial" w:cs="Arial"/>
          <w:b/>
          <w:szCs w:val="24"/>
        </w:rPr>
      </w:pPr>
      <w:r w:rsidRPr="0056136B">
        <w:rPr>
          <w:rFonts w:ascii="Arial" w:hAnsi="Arial" w:cs="Arial"/>
          <w:b/>
          <w:szCs w:val="24"/>
        </w:rPr>
        <w:t>5- Forma de pago</w:t>
      </w:r>
    </w:p>
    <w:p w14:paraId="0C96D2AD" w14:textId="77777777" w:rsidR="0094680E" w:rsidRPr="0056136B" w:rsidRDefault="0094680E" w:rsidP="0094680E">
      <w:pPr>
        <w:spacing w:line="276" w:lineRule="auto"/>
        <w:rPr>
          <w:rFonts w:ascii="Arial" w:hAnsi="Arial" w:cs="Arial"/>
          <w:szCs w:val="24"/>
        </w:rPr>
      </w:pPr>
    </w:p>
    <w:p w14:paraId="111CDD84" w14:textId="77777777" w:rsidR="0094680E" w:rsidRPr="0056136B" w:rsidRDefault="0094680E" w:rsidP="0094680E">
      <w:pPr>
        <w:spacing w:line="276" w:lineRule="auto"/>
        <w:rPr>
          <w:rFonts w:ascii="Arial" w:hAnsi="Arial" w:cs="Arial"/>
          <w:szCs w:val="24"/>
        </w:rPr>
      </w:pPr>
      <w:r w:rsidRPr="0056136B">
        <w:rPr>
          <w:rFonts w:ascii="Arial" w:hAnsi="Arial" w:cs="Arial"/>
          <w:szCs w:val="24"/>
        </w:rPr>
        <w:t>Las cantidades determinadas conforme al método de medición descripto más arriba serán pagadas a</w:t>
      </w:r>
      <w:bookmarkStart w:id="498" w:name="page34"/>
      <w:bookmarkEnd w:id="498"/>
      <w:r w:rsidRPr="0056136B">
        <w:rPr>
          <w:rFonts w:ascii="Arial" w:hAnsi="Arial" w:cs="Arial"/>
          <w:szCs w:val="24"/>
        </w:rPr>
        <w:t xml:space="preserve"> los precios contractuales que figuran bajo el </w:t>
      </w:r>
      <w:r w:rsidRPr="0056136B">
        <w:rPr>
          <w:rFonts w:ascii="Arial" w:hAnsi="Arial" w:cs="Arial"/>
          <w:b/>
          <w:szCs w:val="24"/>
        </w:rPr>
        <w:t>Ítem Nº 3.8:</w:t>
      </w:r>
      <w:r w:rsidRPr="0056136B">
        <w:rPr>
          <w:rFonts w:ascii="Arial" w:hAnsi="Arial" w:cs="Arial"/>
          <w:szCs w:val="24"/>
        </w:rPr>
        <w:t xml:space="preserve"> “</w:t>
      </w:r>
      <w:r w:rsidRPr="0056136B">
        <w:rPr>
          <w:rFonts w:ascii="Arial" w:hAnsi="Arial" w:cs="Arial"/>
          <w:b/>
          <w:szCs w:val="24"/>
        </w:rPr>
        <w:t>Construcción de Alcantarilla doble Ø100”.</w:t>
      </w:r>
      <w:r w:rsidRPr="0056136B">
        <w:rPr>
          <w:rFonts w:ascii="Arial" w:hAnsi="Arial" w:cs="Arial"/>
          <w:szCs w:val="24"/>
        </w:rPr>
        <w:t xml:space="preserve"> Estos precios y pagos constituirán compensación completa por el suministro, de toda la planta de trabajo, mano de obra, herramientas, transporte, vigilancia e imprevistos y todos aquellos trabajos inherentes para dar por completado el ítem.</w:t>
      </w:r>
    </w:p>
    <w:p w14:paraId="1B6AD0EF" w14:textId="77777777" w:rsidR="0094680E" w:rsidRPr="0056136B" w:rsidRDefault="0094680E" w:rsidP="0094680E">
      <w:pPr>
        <w:spacing w:line="276" w:lineRule="auto"/>
        <w:rPr>
          <w:rFonts w:ascii="Arial" w:hAnsi="Arial" w:cs="Arial"/>
          <w:szCs w:val="24"/>
        </w:rPr>
      </w:pPr>
    </w:p>
    <w:p w14:paraId="3D13D162" w14:textId="54F03888" w:rsidR="00A30766" w:rsidRPr="0056136B" w:rsidRDefault="00A30766" w:rsidP="00A30766">
      <w:pPr>
        <w:spacing w:line="276" w:lineRule="auto"/>
        <w:rPr>
          <w:ins w:id="499" w:author="Juan" w:date="2017-06-12T11:20:00Z"/>
          <w:rFonts w:ascii="Arial" w:hAnsi="Arial" w:cs="Arial"/>
          <w:b/>
          <w:szCs w:val="24"/>
        </w:rPr>
      </w:pPr>
      <w:ins w:id="500" w:author="Juan" w:date="2017-06-12T11:20:00Z">
        <w:r w:rsidRPr="0056136B">
          <w:rPr>
            <w:rFonts w:ascii="Arial" w:hAnsi="Arial" w:cs="Arial"/>
            <w:b/>
            <w:szCs w:val="24"/>
            <w:u w:val="single"/>
          </w:rPr>
          <w:t xml:space="preserve">ITEM Nº </w:t>
        </w:r>
      </w:ins>
      <w:ins w:id="501" w:author="Juan" w:date="2017-06-13T09:17:00Z">
        <w:r w:rsidR="00E50147">
          <w:rPr>
            <w:rFonts w:ascii="Arial" w:hAnsi="Arial" w:cs="Arial"/>
            <w:b/>
            <w:szCs w:val="24"/>
            <w:u w:val="single"/>
          </w:rPr>
          <w:t>3.9</w:t>
        </w:r>
      </w:ins>
      <w:ins w:id="502" w:author="Juan" w:date="2017-06-12T11:20:00Z">
        <w:r w:rsidRPr="0056136B">
          <w:rPr>
            <w:rFonts w:ascii="Arial" w:hAnsi="Arial" w:cs="Arial"/>
            <w:b/>
            <w:szCs w:val="24"/>
          </w:rPr>
          <w:t xml:space="preserve"> </w:t>
        </w:r>
        <w:r>
          <w:rPr>
            <w:rFonts w:ascii="Arial" w:hAnsi="Arial" w:cs="Arial"/>
            <w:b/>
            <w:szCs w:val="24"/>
          </w:rPr>
          <w:t>ASPECTOS AMBIENTALES Y SOCIALES</w:t>
        </w:r>
      </w:ins>
      <w:ins w:id="503" w:author="Juan" w:date="2017-06-12T11:58:00Z">
        <w:r w:rsidR="001519D1">
          <w:rPr>
            <w:rFonts w:ascii="Arial" w:hAnsi="Arial" w:cs="Arial"/>
            <w:b/>
            <w:szCs w:val="24"/>
          </w:rPr>
          <w:t xml:space="preserve"> </w:t>
        </w:r>
      </w:ins>
    </w:p>
    <w:p w14:paraId="7C82B439" w14:textId="77777777" w:rsidR="002D4774" w:rsidRDefault="002D4774" w:rsidP="002D4774">
      <w:pPr>
        <w:spacing w:line="271" w:lineRule="auto"/>
        <w:rPr>
          <w:ins w:id="504" w:author="Juan" w:date="2017-06-13T09:52:00Z"/>
          <w:rFonts w:ascii="Arial" w:hAnsi="Arial" w:cs="Arial"/>
        </w:rPr>
      </w:pPr>
      <w:ins w:id="505" w:author="Juan" w:date="2017-06-13T09:52:00Z">
        <w:r w:rsidRPr="0056136B">
          <w:rPr>
            <w:rFonts w:ascii="Arial" w:hAnsi="Arial" w:cs="Arial"/>
          </w:rPr>
          <w:t>La Contratista</w:t>
        </w:r>
        <w:r>
          <w:rPr>
            <w:rFonts w:ascii="Arial" w:hAnsi="Arial" w:cs="Arial"/>
          </w:rPr>
          <w:t xml:space="preserve"> se encargará de la elaboración del Estudio de Impacto Ambiental Preliminar conforme lo establece la Ley 294/93 de Evaluación de Impacto Ambiental con sus decretos reglamentarios. Deberá presentar a la Secretaría del Ambiente y gestionar hasta la obtención de la Declaración de Impacto Ambiental. Sólo una vez obtenida la DIA, </w:t>
        </w:r>
        <w:r>
          <w:rPr>
            <w:rFonts w:ascii="Arial" w:hAnsi="Arial" w:cs="Arial"/>
          </w:rPr>
          <w:lastRenderedPageBreak/>
          <w:t>la contratista podrá dar inicio a los ítems de obra, por lo que se debe prever en el cronograma de actividades el plazo de 45 días para la obtención de esta declaración.</w:t>
        </w:r>
      </w:ins>
    </w:p>
    <w:p w14:paraId="3D48F488" w14:textId="77777777" w:rsidR="002D4774" w:rsidRDefault="002D4774" w:rsidP="002D4774">
      <w:pPr>
        <w:spacing w:line="271" w:lineRule="auto"/>
        <w:rPr>
          <w:ins w:id="506" w:author="Juan" w:date="2017-06-13T09:52:00Z"/>
          <w:rFonts w:ascii="Arial" w:hAnsi="Arial" w:cs="Arial"/>
        </w:rPr>
      </w:pPr>
    </w:p>
    <w:p w14:paraId="32D9C8C5" w14:textId="3248EAFB" w:rsidR="002D4774" w:rsidRDefault="002D4774" w:rsidP="002D4774">
      <w:pPr>
        <w:spacing w:line="271" w:lineRule="auto"/>
        <w:rPr>
          <w:ins w:id="507" w:author="Juan" w:date="2017-06-13T09:52:00Z"/>
          <w:rFonts w:ascii="Arial" w:hAnsi="Arial" w:cs="Arial"/>
        </w:rPr>
      </w:pPr>
      <w:ins w:id="508" w:author="Juan" w:date="2017-06-13T09:52:00Z">
        <w:r>
          <w:rPr>
            <w:rFonts w:ascii="Arial" w:hAnsi="Arial" w:cs="Arial"/>
          </w:rPr>
          <w:t>El primer borrador de EIAp será entregado a la C</w:t>
        </w:r>
        <w:r w:rsidR="007C589B">
          <w:rPr>
            <w:rFonts w:ascii="Arial" w:hAnsi="Arial" w:cs="Arial"/>
          </w:rPr>
          <w:t>NRP en un plazo no mayor a los 1</w:t>
        </w:r>
        <w:r>
          <w:rPr>
            <w:rFonts w:ascii="Arial" w:hAnsi="Arial" w:cs="Arial"/>
          </w:rPr>
          <w:t xml:space="preserve">0 días calendario, contados una vez firmado el contrato. La CNRP tendrá 10 días </w:t>
        </w:r>
      </w:ins>
      <w:ins w:id="509" w:author="Juan" w:date="2017-06-13T10:13:00Z">
        <w:r w:rsidR="007C589B">
          <w:rPr>
            <w:rFonts w:ascii="Arial" w:hAnsi="Arial" w:cs="Arial"/>
          </w:rPr>
          <w:t>calendario</w:t>
        </w:r>
      </w:ins>
      <w:ins w:id="510" w:author="Juan" w:date="2017-06-13T09:52:00Z">
        <w:r>
          <w:rPr>
            <w:rFonts w:ascii="Arial" w:hAnsi="Arial" w:cs="Arial"/>
          </w:rPr>
          <w:t xml:space="preserve"> para presentar las observaciones y recomendaciones al EIAp, una vez cumplidas estas observaciones y recomendaciones, y sea aprobado el EIAp, la contratista hará entrega a la SEAM del EIAp. </w:t>
        </w:r>
      </w:ins>
    </w:p>
    <w:p w14:paraId="67F7EC5B" w14:textId="77777777" w:rsidR="002D4774" w:rsidRDefault="002D4774" w:rsidP="002D4774">
      <w:pPr>
        <w:spacing w:line="271" w:lineRule="auto"/>
        <w:rPr>
          <w:ins w:id="511" w:author="Juan" w:date="2017-06-13T09:52:00Z"/>
          <w:rFonts w:ascii="Arial" w:hAnsi="Arial" w:cs="Arial"/>
        </w:rPr>
      </w:pPr>
    </w:p>
    <w:p w14:paraId="2D334124" w14:textId="77777777" w:rsidR="002D4774" w:rsidRDefault="002D4774" w:rsidP="002D4774">
      <w:pPr>
        <w:spacing w:line="271" w:lineRule="auto"/>
        <w:rPr>
          <w:ins w:id="512" w:author="Juan" w:date="2017-06-13T09:52:00Z"/>
          <w:rFonts w:ascii="Arial" w:hAnsi="Arial" w:cs="Arial"/>
        </w:rPr>
      </w:pPr>
      <w:ins w:id="513" w:author="Juan" w:date="2017-06-13T09:52:00Z">
        <w:r w:rsidRPr="0056136B">
          <w:rPr>
            <w:rFonts w:ascii="Arial" w:hAnsi="Arial" w:cs="Arial"/>
          </w:rPr>
          <w:t>La Contratista</w:t>
        </w:r>
        <w:r>
          <w:rPr>
            <w:rFonts w:ascii="Arial" w:hAnsi="Arial" w:cs="Arial"/>
          </w:rPr>
          <w:t>, en cada lote,</w:t>
        </w:r>
        <w:r w:rsidRPr="0056136B">
          <w:rPr>
            <w:rFonts w:ascii="Arial" w:hAnsi="Arial" w:cs="Arial"/>
          </w:rPr>
          <w:t xml:space="preserve"> </w:t>
        </w:r>
        <w:r>
          <w:rPr>
            <w:rFonts w:ascii="Arial" w:hAnsi="Arial" w:cs="Arial"/>
          </w:rPr>
          <w:t>se encargará de la implementación del Plan de Gestión Ambiental resultante del EIAp elaborado y aprobado por la Autoridad de aplicación. Además de cualquier otra disposición que la misma disponga.</w:t>
        </w:r>
      </w:ins>
    </w:p>
    <w:p w14:paraId="2256D301" w14:textId="77777777" w:rsidR="002D4774" w:rsidRDefault="002D4774" w:rsidP="002D4774">
      <w:pPr>
        <w:spacing w:line="271" w:lineRule="auto"/>
        <w:rPr>
          <w:ins w:id="514" w:author="Juan" w:date="2017-06-13T09:52:00Z"/>
          <w:rFonts w:ascii="Arial" w:hAnsi="Arial" w:cs="Arial"/>
        </w:rPr>
      </w:pPr>
    </w:p>
    <w:p w14:paraId="77E9876E" w14:textId="77777777" w:rsidR="002D4774" w:rsidRDefault="002D4774" w:rsidP="002D4774">
      <w:pPr>
        <w:spacing w:line="271" w:lineRule="auto"/>
        <w:rPr>
          <w:ins w:id="515" w:author="Juan" w:date="2017-06-13T09:52:00Z"/>
          <w:rFonts w:ascii="Arial" w:hAnsi="Arial" w:cs="Arial"/>
        </w:rPr>
      </w:pPr>
      <w:ins w:id="516" w:author="Juan" w:date="2017-06-13T09:52:00Z">
        <w:r w:rsidRPr="001519D1">
          <w:rPr>
            <w:rFonts w:ascii="Arial" w:hAnsi="Arial" w:cs="Arial"/>
          </w:rPr>
          <w:t>La obra debe ser ejecutada por el contratista principal y los subcontratistas en su caso, teniendo en cuenta la legislación vigent</w:t>
        </w:r>
        <w:r w:rsidRPr="003D45A8">
          <w:rPr>
            <w:rFonts w:ascii="Arial" w:hAnsi="Arial" w:cs="Arial"/>
          </w:rPr>
          <w:t>e en materia ambiental, y las evaluaciones, licencias, autorizaciones, permisos, según corresponda, con el fin de que la misma cause impacto negativo mínimo directo o indirecto al medio ambiente</w:t>
        </w:r>
      </w:ins>
    </w:p>
    <w:p w14:paraId="54FD7E65" w14:textId="77777777" w:rsidR="002D4774" w:rsidRPr="003D45A8" w:rsidRDefault="002D4774" w:rsidP="002D4774">
      <w:pPr>
        <w:spacing w:line="272" w:lineRule="auto"/>
        <w:rPr>
          <w:ins w:id="517" w:author="Juan" w:date="2017-06-13T09:52:00Z"/>
          <w:rFonts w:ascii="Arial" w:hAnsi="Arial" w:cs="Arial"/>
        </w:rPr>
      </w:pPr>
      <w:ins w:id="518" w:author="Juan" w:date="2017-06-13T09:52:00Z">
        <w:r w:rsidRPr="003D45A8">
          <w:rPr>
            <w:rFonts w:ascii="Arial" w:hAnsi="Arial" w:cs="Arial"/>
          </w:rPr>
          <w:t xml:space="preserve">Se entiende por impacto negativo todo el conjunto de alteraciones directas e indirectas provocadas por las actividades humanas sobre el medio físico, biótico, socio-económico, cultural, histórico y antropológico y que resulten costos sociales para el Estado y una disminución de la calidad de vida de la población en la que se va a ejecutar la obra. </w:t>
        </w:r>
      </w:ins>
    </w:p>
    <w:p w14:paraId="1BE6D737" w14:textId="77777777" w:rsidR="002D4774" w:rsidRPr="003D45A8" w:rsidRDefault="002D4774" w:rsidP="002D4774">
      <w:pPr>
        <w:spacing w:line="272" w:lineRule="auto"/>
        <w:rPr>
          <w:ins w:id="519" w:author="Juan" w:date="2017-06-13T09:52:00Z"/>
          <w:rFonts w:ascii="Arial" w:hAnsi="Arial" w:cs="Arial"/>
        </w:rPr>
      </w:pPr>
    </w:p>
    <w:p w14:paraId="01DB0963" w14:textId="77777777" w:rsidR="002D4774" w:rsidRPr="0056136B" w:rsidRDefault="002D4774" w:rsidP="002D4774">
      <w:pPr>
        <w:spacing w:line="271" w:lineRule="auto"/>
        <w:rPr>
          <w:ins w:id="520" w:author="Juan" w:date="2017-06-13T09:52:00Z"/>
          <w:rFonts w:ascii="Arial" w:hAnsi="Arial" w:cs="Arial"/>
        </w:rPr>
      </w:pPr>
      <w:ins w:id="521" w:author="Juan" w:date="2017-06-13T09:52:00Z">
        <w:r w:rsidRPr="003D45A8">
          <w:rPr>
            <w:rFonts w:ascii="Arial" w:hAnsi="Arial" w:cs="Arial"/>
          </w:rPr>
          <w:t>A los efectos de disminuir el impacto ambiental producido como consecuencia de la ejecución de las actividades, el contratista deberá tener en cuenta los puntos aplicables de las Especificaciones Técnicas Ambientales Generales (ETAGs) vigentes, Especificaciones Técnicas Ambientales Particulares (ETAPs), la Licencia Ambiental y las medidas de mitigación contempladas en el Plan de Gestión Ambiental (PGA) aprobado por la Secretaria del Ambiente (SEAM).</w:t>
        </w:r>
      </w:ins>
    </w:p>
    <w:p w14:paraId="4B03DB7A" w14:textId="77777777" w:rsidR="002D4774" w:rsidRPr="0056136B" w:rsidRDefault="002D4774" w:rsidP="002D4774">
      <w:pPr>
        <w:spacing w:line="218" w:lineRule="exact"/>
        <w:rPr>
          <w:ins w:id="522" w:author="Juan" w:date="2017-06-13T09:52:00Z"/>
          <w:rFonts w:ascii="Arial" w:hAnsi="Arial" w:cs="Arial"/>
        </w:rPr>
      </w:pPr>
    </w:p>
    <w:p w14:paraId="7AFC8788" w14:textId="523E941F" w:rsidR="002D4774" w:rsidRPr="00385933" w:rsidRDefault="00B96064" w:rsidP="002D4774">
      <w:pPr>
        <w:spacing w:line="272" w:lineRule="auto"/>
        <w:rPr>
          <w:ins w:id="523" w:author="Juan" w:date="2017-06-13T09:52:00Z"/>
          <w:rFonts w:ascii="Arial" w:hAnsi="Arial" w:cs="Arial"/>
        </w:rPr>
      </w:pPr>
      <w:ins w:id="524" w:author="Juan" w:date="2017-06-13T10:37:00Z">
        <w:r>
          <w:rPr>
            <w:rFonts w:ascii="Arial" w:hAnsi="Arial" w:cs="Arial"/>
          </w:rPr>
          <w:t>S</w:t>
        </w:r>
        <w:r w:rsidRPr="00385933">
          <w:rPr>
            <w:rFonts w:ascii="Arial" w:hAnsi="Arial" w:cs="Arial"/>
          </w:rPr>
          <w:t>i el Contratista incurre en algún incumplimiento de sus obligaciones contractuales, incluyendo el incumplimiento de las actividades previstas en las en la presente sección o, en una deficiente presentación en plazo o en forma de las certificaciones mensuales, la Contratante, previa advertencia por escrito, aplicara al Contratista en concepto de  penalización  por  cada  incumplimiento  registrado,  la  cantidad  de  0,01%  del  monto</w:t>
        </w:r>
        <w:r>
          <w:rPr>
            <w:rFonts w:ascii="Arial" w:hAnsi="Arial" w:cs="Arial"/>
          </w:rPr>
          <w:t xml:space="preserve"> ofertado en este ítem</w:t>
        </w:r>
        <w:r w:rsidRPr="00385933">
          <w:rPr>
            <w:rFonts w:ascii="Arial" w:hAnsi="Arial" w:cs="Arial"/>
          </w:rPr>
          <w:t>. El monto penalizado se deducirá en el certificado mensual inmediatamente posterior a la determinación d</w:t>
        </w:r>
        <w:r>
          <w:rPr>
            <w:rFonts w:ascii="Arial" w:hAnsi="Arial" w:cs="Arial"/>
          </w:rPr>
          <w:t>e la penalidad correspondiente.</w:t>
        </w:r>
      </w:ins>
    </w:p>
    <w:p w14:paraId="780C3CE0" w14:textId="241B50B5" w:rsidR="001519D1" w:rsidDel="00C25C93" w:rsidRDefault="001519D1" w:rsidP="001519D1">
      <w:pPr>
        <w:pStyle w:val="Encabezado"/>
        <w:pBdr>
          <w:top w:val="single" w:sz="6" w:space="1" w:color="FFFFFF"/>
          <w:left w:val="single" w:sz="6" w:space="1" w:color="FFFFFF"/>
          <w:bottom w:val="single" w:sz="6" w:space="1" w:color="FFFFFF"/>
          <w:right w:val="single" w:sz="6" w:space="1" w:color="FFFFFF"/>
        </w:pBdr>
        <w:spacing w:line="360" w:lineRule="auto"/>
        <w:rPr>
          <w:del w:id="525" w:author="Juan" w:date="2017-06-13T09:17:00Z"/>
          <w:rFonts w:ascii="Arial" w:hAnsi="Arial" w:cs="Arial"/>
        </w:rPr>
      </w:pPr>
    </w:p>
    <w:p w14:paraId="46F3EC5F" w14:textId="77777777" w:rsidR="00C25C93" w:rsidRPr="004379B7" w:rsidRDefault="00C25C93">
      <w:pPr>
        <w:spacing w:line="272" w:lineRule="auto"/>
        <w:rPr>
          <w:ins w:id="526" w:author="Jorge Agustin Fernandez Pereira" w:date="2017-06-13T13:00:00Z"/>
          <w:rFonts w:ascii="Arial" w:hAnsi="Arial" w:cs="Arial"/>
          <w:rPrChange w:id="527" w:author="Juan" w:date="2017-06-13T09:29:00Z">
            <w:rPr>
              <w:ins w:id="528" w:author="Jorge Agustin Fernandez Pereira" w:date="2017-06-13T13:00:00Z"/>
              <w:rFonts w:ascii="Arial" w:hAnsi="Arial" w:cs="Arial"/>
              <w:sz w:val="22"/>
              <w:szCs w:val="22"/>
            </w:rPr>
          </w:rPrChange>
        </w:rPr>
        <w:pPrChange w:id="529" w:author="Juan" w:date="2017-06-12T12:06:00Z">
          <w:pPr>
            <w:pStyle w:val="Encabezado"/>
            <w:pBdr>
              <w:top w:val="single" w:sz="6" w:space="1" w:color="FFFFFF"/>
              <w:left w:val="single" w:sz="6" w:space="1" w:color="FFFFFF"/>
              <w:bottom w:val="single" w:sz="6" w:space="1" w:color="FFFFFF"/>
              <w:right w:val="single" w:sz="6" w:space="1" w:color="FFFFFF"/>
            </w:pBdr>
            <w:spacing w:line="360" w:lineRule="auto"/>
          </w:pPr>
        </w:pPrChange>
      </w:pPr>
    </w:p>
    <w:p w14:paraId="088857A9" w14:textId="77777777" w:rsidR="001519D1" w:rsidRPr="0021323B" w:rsidRDefault="001519D1" w:rsidP="001519D1">
      <w:pPr>
        <w:pStyle w:val="Encabezado"/>
        <w:pBdr>
          <w:top w:val="single" w:sz="6" w:space="1" w:color="FFFFFF"/>
          <w:left w:val="single" w:sz="6" w:space="1" w:color="FFFFFF"/>
          <w:bottom w:val="single" w:sz="6" w:space="1" w:color="FFFFFF"/>
          <w:right w:val="single" w:sz="6" w:space="1" w:color="FFFFFF"/>
        </w:pBdr>
        <w:spacing w:line="360" w:lineRule="auto"/>
        <w:rPr>
          <w:rFonts w:ascii="Arial" w:hAnsi="Arial" w:cs="Arial"/>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1519D1" w:rsidRPr="0021323B" w14:paraId="63AD9CB6" w14:textId="77777777" w:rsidTr="00D00E70">
        <w:trPr>
          <w:trHeight w:val="717"/>
        </w:trPr>
        <w:tc>
          <w:tcPr>
            <w:tcW w:w="9606" w:type="dxa"/>
            <w:shd w:val="clear" w:color="auto" w:fill="C6D9F1" w:themeFill="text2" w:themeFillTint="33"/>
            <w:vAlign w:val="center"/>
          </w:tcPr>
          <w:p w14:paraId="7197B2A7" w14:textId="77777777" w:rsidR="001519D1" w:rsidRPr="0021323B" w:rsidRDefault="001519D1" w:rsidP="00D00E70">
            <w:pPr>
              <w:pStyle w:val="Encabezado"/>
              <w:spacing w:line="360" w:lineRule="auto"/>
              <w:jc w:val="center"/>
              <w:rPr>
                <w:rFonts w:ascii="Arial" w:hAnsi="Arial" w:cs="Arial"/>
                <w:b/>
                <w:sz w:val="22"/>
                <w:szCs w:val="22"/>
              </w:rPr>
            </w:pPr>
            <w:r w:rsidRPr="0021323B">
              <w:rPr>
                <w:rFonts w:ascii="Arial" w:hAnsi="Arial" w:cs="Arial"/>
                <w:b/>
                <w:sz w:val="22"/>
                <w:szCs w:val="22"/>
              </w:rPr>
              <w:t>Descripción</w:t>
            </w:r>
          </w:p>
        </w:tc>
      </w:tr>
      <w:tr w:rsidR="001519D1" w:rsidRPr="0021323B" w14:paraId="46328A1E" w14:textId="77777777" w:rsidTr="00D00E70">
        <w:trPr>
          <w:trHeight w:val="685"/>
        </w:trPr>
        <w:tc>
          <w:tcPr>
            <w:tcW w:w="9606" w:type="dxa"/>
            <w:shd w:val="clear" w:color="auto" w:fill="auto"/>
            <w:vAlign w:val="center"/>
          </w:tcPr>
          <w:p w14:paraId="1661EFA0" w14:textId="77777777" w:rsidR="001519D1" w:rsidRPr="0021323B" w:rsidRDefault="001519D1" w:rsidP="00D00E70">
            <w:pPr>
              <w:pStyle w:val="Encabezado"/>
              <w:spacing w:line="360" w:lineRule="auto"/>
              <w:jc w:val="left"/>
              <w:rPr>
                <w:rFonts w:ascii="Arial" w:hAnsi="Arial" w:cs="Arial"/>
                <w:i/>
                <w:color w:val="FF0000"/>
                <w:spacing w:val="-3"/>
                <w:sz w:val="22"/>
                <w:szCs w:val="22"/>
                <w:lang w:val="es-ES_tradnl" w:eastAsia="en-US"/>
              </w:rPr>
            </w:pPr>
            <w:r w:rsidRPr="0094680E">
              <w:rPr>
                <w:rFonts w:ascii="Arial" w:hAnsi="Arial" w:cs="Arial"/>
                <w:i/>
                <w:spacing w:val="-3"/>
                <w:sz w:val="22"/>
                <w:szCs w:val="22"/>
                <w:lang w:val="es-ES_tradnl" w:eastAsia="en-US"/>
              </w:rPr>
              <w:t>ETAGS EN ANEXO.</w:t>
            </w:r>
          </w:p>
        </w:tc>
      </w:tr>
      <w:tr w:rsidR="00D72853" w:rsidRPr="0021323B" w14:paraId="4AC8A98D" w14:textId="77777777" w:rsidTr="00D00E70">
        <w:trPr>
          <w:trHeight w:val="685"/>
          <w:ins w:id="530" w:author="Juan" w:date="2017-06-13T07:55:00Z"/>
        </w:trPr>
        <w:tc>
          <w:tcPr>
            <w:tcW w:w="9606" w:type="dxa"/>
            <w:shd w:val="clear" w:color="auto" w:fill="auto"/>
            <w:vAlign w:val="center"/>
          </w:tcPr>
          <w:p w14:paraId="4A0F5F52" w14:textId="53D00D1F" w:rsidR="00D72853" w:rsidRPr="0094680E" w:rsidRDefault="00D72853" w:rsidP="00D00E70">
            <w:pPr>
              <w:pStyle w:val="Encabezado"/>
              <w:spacing w:line="360" w:lineRule="auto"/>
              <w:jc w:val="left"/>
              <w:rPr>
                <w:ins w:id="531" w:author="Juan" w:date="2017-06-13T07:55:00Z"/>
                <w:rFonts w:ascii="Arial" w:hAnsi="Arial" w:cs="Arial"/>
                <w:i/>
                <w:spacing w:val="-3"/>
                <w:sz w:val="22"/>
                <w:szCs w:val="22"/>
                <w:lang w:val="es-ES_tradnl" w:eastAsia="en-US"/>
              </w:rPr>
            </w:pPr>
            <w:ins w:id="532" w:author="Juan" w:date="2017-06-13T07:55:00Z">
              <w:r>
                <w:rPr>
                  <w:rFonts w:ascii="Arial" w:hAnsi="Arial" w:cs="Arial"/>
                  <w:i/>
                  <w:spacing w:val="-3"/>
                  <w:sz w:val="22"/>
                  <w:szCs w:val="22"/>
                  <w:lang w:val="es-ES_tradnl" w:eastAsia="en-US"/>
                </w:rPr>
                <w:t>Especificaciones de Aspectos Ambientales y Sociales en ANEXO</w:t>
              </w:r>
            </w:ins>
          </w:p>
        </w:tc>
      </w:tr>
    </w:tbl>
    <w:p w14:paraId="4F024D3E" w14:textId="05B16F2E" w:rsidR="00A30766" w:rsidRDefault="00A30766" w:rsidP="0094680E">
      <w:pPr>
        <w:spacing w:line="276" w:lineRule="auto"/>
        <w:ind w:left="6"/>
        <w:rPr>
          <w:ins w:id="533" w:author="Juan" w:date="2017-06-12T11:20:00Z"/>
          <w:rFonts w:ascii="Arial" w:hAnsi="Arial" w:cs="Arial"/>
          <w:b/>
          <w:szCs w:val="24"/>
        </w:rPr>
      </w:pPr>
    </w:p>
    <w:p w14:paraId="0302DDB4" w14:textId="02545FDB" w:rsidR="00A30766" w:rsidRDefault="00A30766" w:rsidP="0094680E">
      <w:pPr>
        <w:spacing w:line="276" w:lineRule="auto"/>
        <w:ind w:left="6"/>
        <w:rPr>
          <w:ins w:id="534" w:author="Jorge Agustin Fernandez Pereira" w:date="2017-06-13T13:00:00Z"/>
          <w:rFonts w:ascii="Arial" w:hAnsi="Arial" w:cs="Arial"/>
          <w:b/>
          <w:szCs w:val="24"/>
        </w:rPr>
      </w:pPr>
    </w:p>
    <w:p w14:paraId="5AC688AD" w14:textId="77777777" w:rsidR="00C25C93" w:rsidRDefault="00C25C93" w:rsidP="0094680E">
      <w:pPr>
        <w:spacing w:line="276" w:lineRule="auto"/>
        <w:ind w:left="6"/>
        <w:rPr>
          <w:ins w:id="535" w:author="Juan" w:date="2017-06-12T11:19:00Z"/>
          <w:rFonts w:ascii="Arial" w:hAnsi="Arial" w:cs="Arial"/>
          <w:b/>
          <w:szCs w:val="24"/>
        </w:rPr>
      </w:pPr>
    </w:p>
    <w:p w14:paraId="6BDE300F" w14:textId="50830FCF" w:rsidR="0094680E" w:rsidRPr="0056136B" w:rsidRDefault="0094680E" w:rsidP="0094680E">
      <w:pPr>
        <w:spacing w:line="276" w:lineRule="auto"/>
        <w:ind w:left="6"/>
        <w:rPr>
          <w:rFonts w:ascii="Arial" w:hAnsi="Arial" w:cs="Arial"/>
          <w:b/>
          <w:szCs w:val="24"/>
        </w:rPr>
      </w:pPr>
      <w:r w:rsidRPr="0056136B">
        <w:rPr>
          <w:rFonts w:ascii="Arial" w:hAnsi="Arial" w:cs="Arial"/>
          <w:b/>
          <w:szCs w:val="24"/>
        </w:rPr>
        <w:t>SUMINISTROS REQUERIDOS PARA LA SUPERVISION DESIGNADA POR EL MOPC.</w:t>
      </w:r>
    </w:p>
    <w:p w14:paraId="45E69FBB" w14:textId="77777777" w:rsidR="0094680E" w:rsidRPr="0056136B" w:rsidRDefault="0094680E" w:rsidP="0094680E">
      <w:pPr>
        <w:spacing w:line="276" w:lineRule="auto"/>
        <w:rPr>
          <w:rFonts w:ascii="Arial" w:hAnsi="Arial" w:cs="Arial"/>
          <w:szCs w:val="24"/>
        </w:rPr>
      </w:pPr>
    </w:p>
    <w:p w14:paraId="3B8A96EF" w14:textId="611D4FFA" w:rsidR="0094680E" w:rsidRPr="0056136B" w:rsidRDefault="0094680E" w:rsidP="0094680E">
      <w:pPr>
        <w:spacing w:line="276" w:lineRule="auto"/>
        <w:ind w:left="6"/>
        <w:rPr>
          <w:rFonts w:ascii="Arial" w:hAnsi="Arial" w:cs="Arial"/>
          <w:szCs w:val="24"/>
        </w:rPr>
      </w:pPr>
      <w:r w:rsidRPr="0056136B">
        <w:rPr>
          <w:rFonts w:ascii="Arial" w:hAnsi="Arial" w:cs="Arial"/>
          <w:szCs w:val="24"/>
        </w:rPr>
        <w:t xml:space="preserve">*El Contratista adjudicado para el </w:t>
      </w:r>
      <w:r w:rsidRPr="0056136B">
        <w:rPr>
          <w:rFonts w:ascii="Arial" w:hAnsi="Arial" w:cs="Arial"/>
          <w:b/>
          <w:szCs w:val="24"/>
        </w:rPr>
        <w:t>Lote 1</w:t>
      </w:r>
      <w:r w:rsidRPr="0056136B">
        <w:rPr>
          <w:rFonts w:ascii="Arial" w:hAnsi="Arial" w:cs="Arial"/>
          <w:szCs w:val="24"/>
        </w:rPr>
        <w:t xml:space="preserve">, proveerá a la Supervisión de la Obra, 1 (una) camioneta doble cabina 4 x 4, cero kilómetros (0 km), modelo de </w:t>
      </w:r>
      <w:del w:id="536" w:author="Jorge Agustin Fernandez Pereira" w:date="2017-06-14T08:18:00Z">
        <w:r w:rsidRPr="0056136B" w:rsidDel="00734D17">
          <w:rPr>
            <w:rFonts w:ascii="Arial" w:hAnsi="Arial" w:cs="Arial"/>
            <w:szCs w:val="24"/>
          </w:rPr>
          <w:delText xml:space="preserve">2014 </w:delText>
        </w:r>
      </w:del>
      <w:ins w:id="537" w:author="Jorge Agustin Fernandez Pereira" w:date="2017-06-14T08:18:00Z">
        <w:r w:rsidR="00734D17" w:rsidRPr="0056136B">
          <w:rPr>
            <w:rFonts w:ascii="Arial" w:hAnsi="Arial" w:cs="Arial"/>
            <w:szCs w:val="24"/>
          </w:rPr>
          <w:t>201</w:t>
        </w:r>
        <w:r w:rsidR="00734D17">
          <w:rPr>
            <w:rFonts w:ascii="Arial" w:hAnsi="Arial" w:cs="Arial"/>
            <w:szCs w:val="24"/>
          </w:rPr>
          <w:t>5</w:t>
        </w:r>
        <w:r w:rsidR="00734D17" w:rsidRPr="0056136B">
          <w:rPr>
            <w:rFonts w:ascii="Arial" w:hAnsi="Arial" w:cs="Arial"/>
            <w:szCs w:val="24"/>
          </w:rPr>
          <w:t xml:space="preserve"> </w:t>
        </w:r>
      </w:ins>
      <w:r w:rsidRPr="0056136B">
        <w:rPr>
          <w:rFonts w:ascii="Arial" w:hAnsi="Arial" w:cs="Arial"/>
          <w:szCs w:val="24"/>
        </w:rPr>
        <w:t>en adelante, provistos de snorkel, molinete y el mantenimiento y provisión de combustible correspondiente (500 lts. mensuales), por el tiempo que dure la obra. Dicho vehículo será devuelto al contratista al finalizar la obra.</w:t>
      </w:r>
    </w:p>
    <w:p w14:paraId="4ECD2C09" w14:textId="77777777" w:rsidR="0094680E" w:rsidRPr="0056136B" w:rsidRDefault="0094680E" w:rsidP="0094680E">
      <w:pPr>
        <w:spacing w:line="276" w:lineRule="auto"/>
        <w:rPr>
          <w:rFonts w:ascii="Arial" w:hAnsi="Arial" w:cs="Arial"/>
          <w:szCs w:val="24"/>
        </w:rPr>
      </w:pPr>
    </w:p>
    <w:p w14:paraId="301F2D9C" w14:textId="3712F91E" w:rsidR="0094680E" w:rsidRDefault="0094680E" w:rsidP="0094680E">
      <w:pPr>
        <w:spacing w:line="276" w:lineRule="auto"/>
        <w:ind w:left="6" w:right="20"/>
        <w:rPr>
          <w:ins w:id="538" w:author="Jorge Agustin Fernandez Pereira" w:date="2017-06-13T13:01:00Z"/>
          <w:rFonts w:ascii="Arial" w:hAnsi="Arial" w:cs="Arial"/>
          <w:szCs w:val="24"/>
        </w:rPr>
      </w:pPr>
      <w:r w:rsidRPr="0056136B">
        <w:rPr>
          <w:rFonts w:ascii="Arial" w:hAnsi="Arial" w:cs="Arial"/>
          <w:b/>
          <w:szCs w:val="24"/>
        </w:rPr>
        <w:t>*</w:t>
      </w:r>
      <w:r w:rsidRPr="0056136B">
        <w:rPr>
          <w:rFonts w:ascii="Arial" w:hAnsi="Arial" w:cs="Arial"/>
          <w:szCs w:val="24"/>
        </w:rPr>
        <w:t xml:space="preserve">El contratista adjudicado para el </w:t>
      </w:r>
      <w:r w:rsidRPr="0056136B">
        <w:rPr>
          <w:rFonts w:ascii="Arial" w:hAnsi="Arial" w:cs="Arial"/>
          <w:b/>
          <w:szCs w:val="24"/>
        </w:rPr>
        <w:t>Lote 2</w:t>
      </w:r>
      <w:r w:rsidRPr="0056136B">
        <w:rPr>
          <w:rFonts w:ascii="Arial" w:hAnsi="Arial" w:cs="Arial"/>
          <w:szCs w:val="24"/>
        </w:rPr>
        <w:t xml:space="preserve">, deberá proveer a la Supervisión </w:t>
      </w:r>
      <w:del w:id="539" w:author="Jorge Agustin Fernandez Pereira" w:date="2017-06-14T08:16:00Z">
        <w:r w:rsidRPr="0056136B" w:rsidDel="00907FD6">
          <w:rPr>
            <w:rFonts w:ascii="Arial" w:hAnsi="Arial" w:cs="Arial"/>
            <w:szCs w:val="24"/>
          </w:rPr>
          <w:delText xml:space="preserve">de la Gestión Socio </w:delText>
        </w:r>
      </w:del>
      <w:r w:rsidRPr="0056136B">
        <w:rPr>
          <w:rFonts w:ascii="Arial" w:hAnsi="Arial" w:cs="Arial"/>
          <w:szCs w:val="24"/>
        </w:rPr>
        <w:t xml:space="preserve">Ambiental, </w:t>
      </w:r>
      <w:del w:id="540" w:author="Jorge Agustin Fernandez Pereira" w:date="2017-06-14T08:16:00Z">
        <w:r w:rsidRPr="0056136B" w:rsidDel="004B0970">
          <w:rPr>
            <w:rFonts w:ascii="Arial" w:hAnsi="Arial" w:cs="Arial"/>
            <w:szCs w:val="24"/>
          </w:rPr>
          <w:delText>Dirección de Gestión Socio-Ambiental (DG</w:delText>
        </w:r>
      </w:del>
      <w:ins w:id="541" w:author="Juan" w:date="2017-06-13T07:58:00Z">
        <w:del w:id="542" w:author="Jorge Agustin Fernandez Pereira" w:date="2017-06-14T08:16:00Z">
          <w:r w:rsidR="00D00E70" w:rsidDel="004B0970">
            <w:rPr>
              <w:rFonts w:ascii="Arial" w:hAnsi="Arial" w:cs="Arial"/>
              <w:szCs w:val="24"/>
            </w:rPr>
            <w:delText>S</w:delText>
          </w:r>
        </w:del>
      </w:ins>
      <w:del w:id="543" w:author="Jorge Agustin Fernandez Pereira" w:date="2017-06-14T08:16:00Z">
        <w:r w:rsidRPr="0056136B" w:rsidDel="004B0970">
          <w:rPr>
            <w:rFonts w:ascii="Arial" w:hAnsi="Arial" w:cs="Arial"/>
            <w:szCs w:val="24"/>
          </w:rPr>
          <w:delText xml:space="preserve">A) </w:delText>
        </w:r>
      </w:del>
      <w:r w:rsidRPr="0056136B">
        <w:rPr>
          <w:rFonts w:ascii="Arial" w:hAnsi="Arial" w:cs="Arial"/>
          <w:szCs w:val="24"/>
        </w:rPr>
        <w:t>una camioneta 0 km, Pickup,</w:t>
      </w:r>
      <w:r w:rsidRPr="0056136B">
        <w:rPr>
          <w:rFonts w:ascii="Arial" w:hAnsi="Arial" w:cs="Arial"/>
          <w:b/>
          <w:szCs w:val="24"/>
        </w:rPr>
        <w:t xml:space="preserve"> </w:t>
      </w:r>
      <w:r w:rsidRPr="0056136B">
        <w:rPr>
          <w:rFonts w:ascii="Arial" w:hAnsi="Arial" w:cs="Arial"/>
          <w:szCs w:val="24"/>
        </w:rPr>
        <w:t xml:space="preserve">modelo </w:t>
      </w:r>
      <w:del w:id="544" w:author="Jorge Agustin Fernandez Pereira" w:date="2017-06-14T08:18:00Z">
        <w:r w:rsidRPr="0056136B" w:rsidDel="00734D17">
          <w:rPr>
            <w:rFonts w:ascii="Arial" w:hAnsi="Arial" w:cs="Arial"/>
            <w:szCs w:val="24"/>
          </w:rPr>
          <w:delText xml:space="preserve">2014 </w:delText>
        </w:r>
      </w:del>
      <w:ins w:id="545" w:author="Jorge Agustin Fernandez Pereira" w:date="2017-06-14T08:18:00Z">
        <w:r w:rsidR="00734D17" w:rsidRPr="0056136B">
          <w:rPr>
            <w:rFonts w:ascii="Arial" w:hAnsi="Arial" w:cs="Arial"/>
            <w:szCs w:val="24"/>
          </w:rPr>
          <w:t>201</w:t>
        </w:r>
        <w:r w:rsidR="00734D17">
          <w:rPr>
            <w:rFonts w:ascii="Arial" w:hAnsi="Arial" w:cs="Arial"/>
            <w:szCs w:val="24"/>
          </w:rPr>
          <w:t>5</w:t>
        </w:r>
        <w:r w:rsidR="00734D17" w:rsidRPr="0056136B">
          <w:rPr>
            <w:rFonts w:ascii="Arial" w:hAnsi="Arial" w:cs="Arial"/>
            <w:szCs w:val="24"/>
          </w:rPr>
          <w:t xml:space="preserve"> </w:t>
        </w:r>
      </w:ins>
      <w:r w:rsidRPr="0056136B">
        <w:rPr>
          <w:rFonts w:ascii="Arial" w:hAnsi="Arial" w:cs="Arial"/>
          <w:szCs w:val="24"/>
        </w:rPr>
        <w:t xml:space="preserve">en adelante, doble cabina, </w:t>
      </w:r>
      <w:ins w:id="546" w:author="Jorge Agustin Fernandez Pereira" w:date="2017-06-14T08:17:00Z">
        <w:r w:rsidR="00734D17">
          <w:rPr>
            <w:rFonts w:ascii="Arial" w:hAnsi="Arial" w:cs="Arial"/>
            <w:szCs w:val="24"/>
          </w:rPr>
          <w:t xml:space="preserve">cero kilómetros (0 km.) </w:t>
        </w:r>
      </w:ins>
      <w:r w:rsidRPr="0056136B">
        <w:rPr>
          <w:rFonts w:ascii="Arial" w:hAnsi="Arial" w:cs="Arial"/>
          <w:szCs w:val="24"/>
        </w:rPr>
        <w:t>motor diesel con cilindrada mínima de 3.000 cc, tracción en las cuatro ruedas, frenos ABS, bloqueo diferencial, aire acondicionado, provistos de snorkel, molinete y el mantenimiento y provisión de combustible correspondiente (</w:t>
      </w:r>
      <w:del w:id="547" w:author="Jorge Agustin Fernandez Pereira" w:date="2017-06-14T08:15:00Z">
        <w:r w:rsidRPr="0056136B" w:rsidDel="00CC2953">
          <w:rPr>
            <w:rFonts w:ascii="Arial" w:hAnsi="Arial" w:cs="Arial"/>
            <w:szCs w:val="24"/>
          </w:rPr>
          <w:delText xml:space="preserve">800 </w:delText>
        </w:r>
      </w:del>
      <w:ins w:id="548" w:author="Jorge Agustin Fernandez Pereira" w:date="2017-06-14T08:15:00Z">
        <w:r w:rsidR="00CC2953">
          <w:rPr>
            <w:rFonts w:ascii="Arial" w:hAnsi="Arial" w:cs="Arial"/>
            <w:szCs w:val="24"/>
          </w:rPr>
          <w:t>5</w:t>
        </w:r>
        <w:r w:rsidR="00CC2953" w:rsidRPr="0056136B">
          <w:rPr>
            <w:rFonts w:ascii="Arial" w:hAnsi="Arial" w:cs="Arial"/>
            <w:szCs w:val="24"/>
          </w:rPr>
          <w:t xml:space="preserve">00 </w:t>
        </w:r>
      </w:ins>
      <w:r w:rsidRPr="0056136B">
        <w:rPr>
          <w:rFonts w:ascii="Arial" w:hAnsi="Arial" w:cs="Arial"/>
          <w:szCs w:val="24"/>
        </w:rPr>
        <w:t>lts. mensuales), por el tiempo que dure la obra. Dicho vehículo será devuelto al contratista al finalizar la obra</w:t>
      </w:r>
    </w:p>
    <w:p w14:paraId="3F26E00F" w14:textId="7AA260C8" w:rsidR="00C25C93" w:rsidRDefault="00C25C93" w:rsidP="0094680E">
      <w:pPr>
        <w:spacing w:line="276" w:lineRule="auto"/>
        <w:ind w:left="6" w:right="20"/>
        <w:rPr>
          <w:ins w:id="549" w:author="Jorge Agustin Fernandez Pereira" w:date="2017-06-13T13:01:00Z"/>
          <w:rFonts w:ascii="Arial" w:hAnsi="Arial" w:cs="Arial"/>
          <w:szCs w:val="24"/>
        </w:rPr>
      </w:pPr>
    </w:p>
    <w:p w14:paraId="20333F9C" w14:textId="5BAAACBB" w:rsidR="00C25C93" w:rsidRPr="0056136B" w:rsidRDefault="00C25C93" w:rsidP="00C25C93">
      <w:pPr>
        <w:spacing w:line="276" w:lineRule="auto"/>
        <w:ind w:left="6"/>
        <w:rPr>
          <w:ins w:id="550" w:author="Jorge Agustin Fernandez Pereira" w:date="2017-06-13T13:01:00Z"/>
          <w:rFonts w:ascii="Arial" w:hAnsi="Arial" w:cs="Arial"/>
          <w:szCs w:val="24"/>
        </w:rPr>
      </w:pPr>
      <w:ins w:id="551" w:author="Jorge Agustin Fernandez Pereira" w:date="2017-06-13T13:01:00Z">
        <w:r>
          <w:rPr>
            <w:rFonts w:ascii="Arial" w:hAnsi="Arial" w:cs="Arial"/>
            <w:szCs w:val="24"/>
          </w:rPr>
          <w:t>*</w:t>
        </w:r>
        <w:r w:rsidRPr="00C25C93">
          <w:rPr>
            <w:rFonts w:ascii="Arial" w:hAnsi="Arial" w:cs="Arial"/>
            <w:szCs w:val="24"/>
          </w:rPr>
          <w:t xml:space="preserve"> </w:t>
        </w:r>
        <w:r w:rsidRPr="0056136B">
          <w:rPr>
            <w:rFonts w:ascii="Arial" w:hAnsi="Arial" w:cs="Arial"/>
            <w:szCs w:val="24"/>
          </w:rPr>
          <w:t xml:space="preserve">El Contratista adjudicado para el </w:t>
        </w:r>
        <w:r w:rsidRPr="0056136B">
          <w:rPr>
            <w:rFonts w:ascii="Arial" w:hAnsi="Arial" w:cs="Arial"/>
            <w:b/>
            <w:szCs w:val="24"/>
          </w:rPr>
          <w:t xml:space="preserve">Lote </w:t>
        </w:r>
        <w:r>
          <w:rPr>
            <w:rFonts w:ascii="Arial" w:hAnsi="Arial" w:cs="Arial"/>
            <w:b/>
            <w:szCs w:val="24"/>
          </w:rPr>
          <w:t>3</w:t>
        </w:r>
        <w:r w:rsidRPr="0056136B">
          <w:rPr>
            <w:rFonts w:ascii="Arial" w:hAnsi="Arial" w:cs="Arial"/>
            <w:szCs w:val="24"/>
          </w:rPr>
          <w:t>, proveerá a la Supervisión de la Obra, 1 (una) camioneta doble cabina 4 x 4, cero kilómetros (0 km), modelo de 201</w:t>
        </w:r>
      </w:ins>
      <w:ins w:id="552" w:author="Jorge Agustin Fernandez Pereira" w:date="2017-06-14T08:18:00Z">
        <w:r w:rsidR="00734D17">
          <w:rPr>
            <w:rFonts w:ascii="Arial" w:hAnsi="Arial" w:cs="Arial"/>
            <w:szCs w:val="24"/>
          </w:rPr>
          <w:t>5</w:t>
        </w:r>
      </w:ins>
      <w:ins w:id="553" w:author="Jorge Agustin Fernandez Pereira" w:date="2017-06-13T13:01:00Z">
        <w:r w:rsidRPr="0056136B">
          <w:rPr>
            <w:rFonts w:ascii="Arial" w:hAnsi="Arial" w:cs="Arial"/>
            <w:szCs w:val="24"/>
          </w:rPr>
          <w:t xml:space="preserve"> en adelante, provistos de snorkel, molinete y el mantenimiento y provisión de combustible correspondiente (500 lts. mensuales), por el tiempo que dure la obra. Dicho vehículo será devuelto al contratista al finalizar la obra.</w:t>
        </w:r>
      </w:ins>
    </w:p>
    <w:p w14:paraId="4267E2F9" w14:textId="36DC4641" w:rsidR="00C25C93" w:rsidRPr="0056136B" w:rsidRDefault="00C25C93" w:rsidP="0094680E">
      <w:pPr>
        <w:spacing w:line="276" w:lineRule="auto"/>
        <w:ind w:left="6" w:right="20"/>
        <w:rPr>
          <w:rFonts w:ascii="Arial" w:hAnsi="Arial" w:cs="Arial"/>
          <w:szCs w:val="24"/>
        </w:rPr>
      </w:pPr>
    </w:p>
    <w:p w14:paraId="3725996E" w14:textId="77777777" w:rsidR="0094680E" w:rsidRPr="0056136B" w:rsidRDefault="0094680E" w:rsidP="0094680E">
      <w:pPr>
        <w:spacing w:line="276" w:lineRule="auto"/>
        <w:rPr>
          <w:rFonts w:ascii="Arial" w:hAnsi="Arial" w:cs="Arial"/>
          <w:szCs w:val="24"/>
        </w:rPr>
      </w:pPr>
    </w:p>
    <w:p w14:paraId="387BF00C"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t>Cada contratista deberá incluir para cada camioneta los siguientes equipamientos y accesorios:</w:t>
      </w:r>
    </w:p>
    <w:p w14:paraId="05B4C318" w14:textId="77777777" w:rsidR="0094680E" w:rsidRPr="0056136B" w:rsidRDefault="0094680E" w:rsidP="0094680E">
      <w:pPr>
        <w:spacing w:line="276" w:lineRule="auto"/>
        <w:rPr>
          <w:rFonts w:ascii="Arial" w:hAnsi="Arial" w:cs="Arial"/>
          <w:szCs w:val="24"/>
        </w:rPr>
      </w:pPr>
    </w:p>
    <w:p w14:paraId="02AD352E"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Molinete P 4309 KL.</w:t>
      </w:r>
    </w:p>
    <w:p w14:paraId="49DDE7CC" w14:textId="77777777" w:rsidR="0094680E" w:rsidRPr="0056136B" w:rsidRDefault="0094680E" w:rsidP="0094680E">
      <w:pPr>
        <w:spacing w:line="276" w:lineRule="auto"/>
        <w:rPr>
          <w:rFonts w:ascii="Arial" w:eastAsia="Symbol" w:hAnsi="Arial" w:cs="Arial"/>
          <w:szCs w:val="24"/>
        </w:rPr>
      </w:pPr>
    </w:p>
    <w:p w14:paraId="61125EE4"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Defensa delantera con base para molinete.</w:t>
      </w:r>
    </w:p>
    <w:p w14:paraId="18CF433F" w14:textId="77777777" w:rsidR="0094680E" w:rsidRPr="0056136B" w:rsidRDefault="0094680E" w:rsidP="0094680E">
      <w:pPr>
        <w:spacing w:line="276" w:lineRule="auto"/>
        <w:rPr>
          <w:rFonts w:ascii="Arial" w:eastAsia="Symbol" w:hAnsi="Arial" w:cs="Arial"/>
          <w:szCs w:val="24"/>
        </w:rPr>
      </w:pPr>
    </w:p>
    <w:p w14:paraId="6253895F"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Defensa trasera con tira tráiler.</w:t>
      </w:r>
    </w:p>
    <w:p w14:paraId="39C9F846"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Toma de aire elevada (Snorkel) con pre filtro.</w:t>
      </w:r>
    </w:p>
    <w:p w14:paraId="14466B73"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Acople para batería (Longitud 3 m. cable 1 pulgada).</w:t>
      </w:r>
    </w:p>
    <w:p w14:paraId="6C94E255" w14:textId="77777777" w:rsidR="0094680E" w:rsidRPr="0056136B" w:rsidRDefault="0094680E" w:rsidP="0094680E">
      <w:pPr>
        <w:spacing w:line="276" w:lineRule="auto"/>
        <w:rPr>
          <w:rFonts w:ascii="Arial" w:eastAsia="Symbol" w:hAnsi="Arial" w:cs="Arial"/>
          <w:szCs w:val="24"/>
        </w:rPr>
      </w:pPr>
    </w:p>
    <w:p w14:paraId="26BBC2A1"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5 (cinco) llantas de 16 pulgadas (originales de la marca del vehículo).</w:t>
      </w:r>
    </w:p>
    <w:p w14:paraId="0C2655C3" w14:textId="77777777" w:rsidR="0094680E" w:rsidRPr="0056136B" w:rsidRDefault="0094680E" w:rsidP="0094680E">
      <w:pPr>
        <w:spacing w:line="276" w:lineRule="auto"/>
        <w:rPr>
          <w:rFonts w:ascii="Arial" w:eastAsia="Symbol" w:hAnsi="Arial" w:cs="Arial"/>
          <w:szCs w:val="24"/>
        </w:rPr>
      </w:pPr>
    </w:p>
    <w:p w14:paraId="35B4C0F4"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5 (cinco) cubiertas pantaneras (245/75/16) de 8 telas, reforzadas.</w:t>
      </w:r>
    </w:p>
    <w:p w14:paraId="725B236F"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1 (un) juego completo de correas (motor, aa, dirección hidráulica).</w:t>
      </w:r>
    </w:p>
    <w:p w14:paraId="2D6B4E83"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1(un) juego completo de filtros (aire, combustible y secundarios).</w:t>
      </w:r>
    </w:p>
    <w:p w14:paraId="08AFD4BB"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Busca Huellas 130 W.</w:t>
      </w:r>
    </w:p>
    <w:p w14:paraId="5C80B4F1"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Polarizado Premium.</w:t>
      </w:r>
    </w:p>
    <w:p w14:paraId="50AA656E" w14:textId="77777777" w:rsidR="0094680E" w:rsidRPr="0056136B" w:rsidRDefault="0094680E" w:rsidP="00324438">
      <w:pPr>
        <w:widowControl/>
        <w:numPr>
          <w:ilvl w:val="0"/>
          <w:numId w:val="36"/>
        </w:numPr>
        <w:tabs>
          <w:tab w:val="left" w:pos="286"/>
        </w:tabs>
        <w:adjustRightInd/>
        <w:spacing w:line="276" w:lineRule="auto"/>
        <w:ind w:left="432" w:hanging="360"/>
        <w:textAlignment w:val="auto"/>
        <w:rPr>
          <w:rFonts w:ascii="Arial" w:eastAsia="Symbol" w:hAnsi="Arial" w:cs="Arial"/>
          <w:szCs w:val="24"/>
        </w:rPr>
      </w:pPr>
      <w:r w:rsidRPr="0056136B">
        <w:rPr>
          <w:rFonts w:ascii="Arial" w:hAnsi="Arial" w:cs="Arial"/>
          <w:szCs w:val="24"/>
        </w:rPr>
        <w:t>2 (dos) balizas (LED).</w:t>
      </w:r>
    </w:p>
    <w:p w14:paraId="34020BAC" w14:textId="77777777" w:rsidR="0094680E" w:rsidRPr="0056136B" w:rsidRDefault="0094680E" w:rsidP="0094680E">
      <w:pPr>
        <w:spacing w:line="276" w:lineRule="auto"/>
        <w:rPr>
          <w:rFonts w:ascii="Arial" w:hAnsi="Arial" w:cs="Arial"/>
          <w:szCs w:val="24"/>
        </w:rPr>
      </w:pPr>
    </w:p>
    <w:p w14:paraId="4D868FBD"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Estos vehículos provistos por los contratistas del Lote 1 y Lote 2, estarán a total disposición de la Supervisión encargada del Proyecto desde el MOPC, que son la: CNRP/MOPC (área Técnica)  y DGSA/MOPC (Área Socio Ambiental), durante la ejecución de las actividades del contrato, además deberá preverse el costo de los siguientes puntos a todos los vehículos provistos:</w:t>
      </w:r>
    </w:p>
    <w:p w14:paraId="3E451FB9" w14:textId="77777777" w:rsidR="0094680E" w:rsidRPr="0056136B" w:rsidRDefault="0094680E" w:rsidP="0094680E">
      <w:pPr>
        <w:spacing w:line="276" w:lineRule="auto"/>
        <w:ind w:left="6" w:right="40"/>
        <w:rPr>
          <w:rFonts w:ascii="Arial" w:hAnsi="Arial" w:cs="Arial"/>
          <w:szCs w:val="24"/>
        </w:rPr>
      </w:pPr>
    </w:p>
    <w:p w14:paraId="7CDEE2C8" w14:textId="77777777" w:rsidR="0094680E" w:rsidRPr="0056136B" w:rsidRDefault="0094680E" w:rsidP="00324438">
      <w:pPr>
        <w:widowControl/>
        <w:numPr>
          <w:ilvl w:val="0"/>
          <w:numId w:val="37"/>
        </w:numPr>
        <w:tabs>
          <w:tab w:val="left" w:pos="286"/>
        </w:tabs>
        <w:adjustRightInd/>
        <w:spacing w:line="276" w:lineRule="auto"/>
        <w:ind w:left="720" w:hanging="360"/>
        <w:textAlignment w:val="auto"/>
        <w:rPr>
          <w:rFonts w:ascii="Arial" w:eastAsia="Symbol" w:hAnsi="Arial" w:cs="Arial"/>
          <w:szCs w:val="24"/>
        </w:rPr>
      </w:pPr>
      <w:r w:rsidRPr="0056136B">
        <w:rPr>
          <w:rFonts w:ascii="Arial" w:hAnsi="Arial" w:cs="Arial"/>
          <w:szCs w:val="24"/>
        </w:rPr>
        <w:t>Póliza de seguro contra todo riesgo.</w:t>
      </w:r>
    </w:p>
    <w:p w14:paraId="0DAF060D" w14:textId="77777777" w:rsidR="0094680E" w:rsidRPr="0056136B" w:rsidRDefault="0094680E" w:rsidP="0094680E">
      <w:pPr>
        <w:spacing w:line="276" w:lineRule="auto"/>
        <w:rPr>
          <w:rFonts w:ascii="Arial" w:eastAsia="Symbol" w:hAnsi="Arial" w:cs="Arial"/>
          <w:szCs w:val="24"/>
        </w:rPr>
      </w:pPr>
    </w:p>
    <w:p w14:paraId="0E87C9B6" w14:textId="77777777" w:rsidR="0094680E" w:rsidRPr="0056136B" w:rsidRDefault="0094680E" w:rsidP="00324438">
      <w:pPr>
        <w:widowControl/>
        <w:numPr>
          <w:ilvl w:val="0"/>
          <w:numId w:val="37"/>
        </w:numPr>
        <w:tabs>
          <w:tab w:val="left" w:pos="286"/>
        </w:tabs>
        <w:adjustRightInd/>
        <w:spacing w:line="276" w:lineRule="auto"/>
        <w:ind w:left="720" w:hanging="360"/>
        <w:textAlignment w:val="auto"/>
        <w:rPr>
          <w:rFonts w:ascii="Arial" w:eastAsia="Symbol" w:hAnsi="Arial" w:cs="Arial"/>
          <w:szCs w:val="24"/>
        </w:rPr>
      </w:pPr>
      <w:r w:rsidRPr="0056136B">
        <w:rPr>
          <w:rFonts w:ascii="Arial" w:hAnsi="Arial" w:cs="Arial"/>
          <w:szCs w:val="24"/>
        </w:rPr>
        <w:lastRenderedPageBreak/>
        <w:t>Seguro de vida para ocupantes.</w:t>
      </w:r>
    </w:p>
    <w:p w14:paraId="0A520C4F" w14:textId="77777777" w:rsidR="0094680E" w:rsidRPr="0056136B" w:rsidRDefault="0094680E" w:rsidP="0094680E">
      <w:pPr>
        <w:tabs>
          <w:tab w:val="left" w:pos="286"/>
        </w:tabs>
        <w:spacing w:line="276" w:lineRule="auto"/>
        <w:rPr>
          <w:rFonts w:ascii="Arial" w:eastAsia="Symbol" w:hAnsi="Arial" w:cs="Arial"/>
          <w:szCs w:val="24"/>
        </w:rPr>
      </w:pPr>
    </w:p>
    <w:p w14:paraId="08AEE73A"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t>*La empresa adjudicada para el Lote 3, deberá proveer a la Fiscalización de la obra los siguientes equipos:</w:t>
      </w:r>
    </w:p>
    <w:p w14:paraId="38E95C36" w14:textId="77777777" w:rsidR="0094680E" w:rsidRPr="0056136B" w:rsidRDefault="0094680E" w:rsidP="0094680E">
      <w:pPr>
        <w:spacing w:line="276" w:lineRule="auto"/>
        <w:rPr>
          <w:rFonts w:ascii="Arial" w:hAnsi="Arial" w:cs="Arial"/>
          <w:szCs w:val="24"/>
        </w:rPr>
      </w:pPr>
    </w:p>
    <w:p w14:paraId="6B8349AC" w14:textId="77777777" w:rsidR="0094680E" w:rsidRPr="0056136B" w:rsidRDefault="0094680E" w:rsidP="0094680E">
      <w:pPr>
        <w:tabs>
          <w:tab w:val="left" w:pos="886"/>
        </w:tabs>
        <w:spacing w:line="276" w:lineRule="auto"/>
        <w:rPr>
          <w:rFonts w:ascii="Arial" w:eastAsia="Wingdings" w:hAnsi="Arial" w:cs="Arial"/>
          <w:szCs w:val="24"/>
          <w:vertAlign w:val="superscript"/>
        </w:rPr>
      </w:pPr>
      <w:r w:rsidRPr="0056136B">
        <w:rPr>
          <w:rFonts w:ascii="Arial" w:hAnsi="Arial" w:cs="Arial"/>
          <w:szCs w:val="24"/>
        </w:rPr>
        <w:t>-1 (una) Videocámara digital con:</w:t>
      </w:r>
    </w:p>
    <w:p w14:paraId="26AE4552" w14:textId="77777777" w:rsidR="0094680E" w:rsidRPr="0056136B" w:rsidRDefault="0094680E" w:rsidP="0094680E">
      <w:pPr>
        <w:spacing w:line="276" w:lineRule="auto"/>
        <w:rPr>
          <w:rFonts w:ascii="Arial" w:eastAsia="Wingdings" w:hAnsi="Arial" w:cs="Arial"/>
          <w:szCs w:val="24"/>
          <w:vertAlign w:val="superscript"/>
        </w:rPr>
      </w:pPr>
    </w:p>
    <w:p w14:paraId="06A61BC1" w14:textId="77777777" w:rsidR="0094680E" w:rsidRPr="0056136B" w:rsidRDefault="0094680E" w:rsidP="00324438">
      <w:pPr>
        <w:widowControl/>
        <w:numPr>
          <w:ilvl w:val="0"/>
          <w:numId w:val="38"/>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Pantalla LCD de 3 pulgadas</w:t>
      </w:r>
    </w:p>
    <w:p w14:paraId="2D838119" w14:textId="77777777" w:rsidR="0094680E" w:rsidRPr="0056136B" w:rsidRDefault="0094680E" w:rsidP="0094680E">
      <w:pPr>
        <w:spacing w:line="276" w:lineRule="auto"/>
        <w:rPr>
          <w:rFonts w:ascii="Arial" w:hAnsi="Arial" w:cs="Arial"/>
          <w:szCs w:val="24"/>
        </w:rPr>
      </w:pPr>
    </w:p>
    <w:p w14:paraId="28FC6896" w14:textId="77777777" w:rsidR="0094680E" w:rsidRPr="0056136B" w:rsidRDefault="0094680E" w:rsidP="00324438">
      <w:pPr>
        <w:widowControl/>
        <w:numPr>
          <w:ilvl w:val="0"/>
          <w:numId w:val="38"/>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8,9 megapíxeles de imagen fija</w:t>
      </w:r>
    </w:p>
    <w:p w14:paraId="7645076C" w14:textId="77777777" w:rsidR="0094680E" w:rsidRPr="0056136B" w:rsidRDefault="0094680E" w:rsidP="0094680E">
      <w:pPr>
        <w:spacing w:line="276" w:lineRule="auto"/>
        <w:rPr>
          <w:rFonts w:ascii="Arial" w:eastAsia="Palatino Linotype" w:hAnsi="Arial" w:cs="Arial"/>
          <w:szCs w:val="24"/>
        </w:rPr>
      </w:pPr>
      <w:bookmarkStart w:id="554" w:name="page35"/>
      <w:bookmarkEnd w:id="554"/>
    </w:p>
    <w:p w14:paraId="513ABEA2"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30X zoom óptico, 55X zoom extendido</w:t>
      </w:r>
    </w:p>
    <w:p w14:paraId="55B02531" w14:textId="77777777" w:rsidR="0094680E" w:rsidRPr="0056136B" w:rsidRDefault="0094680E" w:rsidP="0094680E">
      <w:pPr>
        <w:spacing w:line="276" w:lineRule="auto"/>
        <w:rPr>
          <w:rFonts w:ascii="Arial" w:hAnsi="Arial" w:cs="Arial"/>
          <w:szCs w:val="24"/>
        </w:rPr>
      </w:pPr>
    </w:p>
    <w:p w14:paraId="618FA88F"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Pantalla LCD táctil Clear Photo</w:t>
      </w:r>
    </w:p>
    <w:p w14:paraId="5F425508"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1920x1080 Full HD de grabación</w:t>
      </w:r>
    </w:p>
    <w:p w14:paraId="0EC50101" w14:textId="77777777" w:rsidR="0094680E" w:rsidRPr="0056136B" w:rsidRDefault="0094680E" w:rsidP="0094680E">
      <w:pPr>
        <w:spacing w:line="276" w:lineRule="auto"/>
        <w:rPr>
          <w:rFonts w:ascii="Arial" w:hAnsi="Arial" w:cs="Arial"/>
          <w:szCs w:val="24"/>
        </w:rPr>
      </w:pPr>
    </w:p>
    <w:p w14:paraId="36C448D3"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Hasta 3 horas de grabación con 16 GB de memoria flash incorporada</w:t>
      </w:r>
    </w:p>
    <w:p w14:paraId="232A88BE"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GPS incorporado</w:t>
      </w:r>
    </w:p>
    <w:p w14:paraId="31CC9C71"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r w:rsidRPr="0056136B">
        <w:rPr>
          <w:rFonts w:ascii="Arial" w:hAnsi="Arial" w:cs="Arial"/>
          <w:szCs w:val="24"/>
        </w:rPr>
        <w:t>Proyector incorporado</w:t>
      </w:r>
    </w:p>
    <w:p w14:paraId="119A7677" w14:textId="77777777" w:rsidR="0094680E" w:rsidRPr="0056136B" w:rsidRDefault="0094680E" w:rsidP="00324438">
      <w:pPr>
        <w:widowControl/>
        <w:numPr>
          <w:ilvl w:val="0"/>
          <w:numId w:val="39"/>
        </w:numPr>
        <w:tabs>
          <w:tab w:val="left" w:pos="146"/>
        </w:tabs>
        <w:adjustRightInd/>
        <w:spacing w:line="276" w:lineRule="auto"/>
        <w:ind w:left="720" w:hanging="360"/>
        <w:textAlignment w:val="auto"/>
        <w:rPr>
          <w:rFonts w:ascii="Arial" w:hAnsi="Arial" w:cs="Arial"/>
          <w:szCs w:val="24"/>
        </w:rPr>
      </w:pPr>
    </w:p>
    <w:p w14:paraId="6DBF7DC8" w14:textId="77777777" w:rsidR="0094680E" w:rsidRPr="0056136B" w:rsidRDefault="0094680E" w:rsidP="0094680E">
      <w:pPr>
        <w:tabs>
          <w:tab w:val="left" w:pos="146"/>
        </w:tabs>
        <w:spacing w:line="276" w:lineRule="auto"/>
        <w:rPr>
          <w:rFonts w:ascii="Arial" w:hAnsi="Arial" w:cs="Arial"/>
          <w:szCs w:val="24"/>
        </w:rPr>
      </w:pPr>
      <w:r w:rsidRPr="0056136B">
        <w:rPr>
          <w:rFonts w:ascii="Arial" w:hAnsi="Arial" w:cs="Arial"/>
          <w:szCs w:val="24"/>
        </w:rPr>
        <w:t>Cada contratista adjudicado para  lote 1 y lote 2 deberá disponibilizar para la supervisión los siguientes:</w:t>
      </w:r>
    </w:p>
    <w:p w14:paraId="66495797" w14:textId="77777777" w:rsidR="0094680E" w:rsidRPr="0056136B" w:rsidRDefault="0094680E" w:rsidP="0094680E">
      <w:pPr>
        <w:tabs>
          <w:tab w:val="left" w:pos="146"/>
        </w:tabs>
        <w:spacing w:line="276" w:lineRule="auto"/>
        <w:rPr>
          <w:rFonts w:ascii="Arial" w:hAnsi="Arial" w:cs="Arial"/>
          <w:szCs w:val="24"/>
        </w:rPr>
      </w:pPr>
    </w:p>
    <w:p w14:paraId="26B23877" w14:textId="77777777" w:rsidR="0094680E" w:rsidRPr="0056136B" w:rsidRDefault="0094680E" w:rsidP="0094680E">
      <w:pPr>
        <w:tabs>
          <w:tab w:val="left" w:pos="326"/>
        </w:tabs>
        <w:spacing w:line="276" w:lineRule="auto"/>
        <w:ind w:left="6"/>
        <w:rPr>
          <w:rFonts w:ascii="Arial" w:hAnsi="Arial" w:cs="Arial"/>
          <w:szCs w:val="24"/>
        </w:rPr>
      </w:pPr>
      <w:r w:rsidRPr="0056136B">
        <w:rPr>
          <w:rFonts w:ascii="Arial" w:hAnsi="Arial" w:cs="Arial"/>
          <w:szCs w:val="24"/>
        </w:rPr>
        <w:tab/>
        <w:t>1 (un) Medidor Dopler Acustico para medir flujo en canales abiertos con:</w:t>
      </w:r>
    </w:p>
    <w:p w14:paraId="1E2CE355" w14:textId="77777777" w:rsidR="0094680E" w:rsidRPr="0056136B" w:rsidRDefault="0094680E" w:rsidP="00324438">
      <w:pPr>
        <w:widowControl/>
        <w:numPr>
          <w:ilvl w:val="0"/>
          <w:numId w:val="40"/>
        </w:numPr>
        <w:tabs>
          <w:tab w:val="left" w:pos="366"/>
        </w:tabs>
        <w:adjustRightInd/>
        <w:spacing w:line="276" w:lineRule="auto"/>
        <w:ind w:left="720" w:hanging="360"/>
        <w:textAlignment w:val="auto"/>
        <w:rPr>
          <w:rFonts w:ascii="Arial" w:eastAsia="Symbol" w:hAnsi="Arial" w:cs="Arial"/>
          <w:szCs w:val="24"/>
        </w:rPr>
      </w:pPr>
      <w:r w:rsidRPr="0056136B">
        <w:rPr>
          <w:rFonts w:ascii="Arial" w:hAnsi="Arial" w:cs="Arial"/>
          <w:b/>
          <w:szCs w:val="24"/>
        </w:rPr>
        <w:t>Medición de Velocidad</w:t>
      </w:r>
    </w:p>
    <w:p w14:paraId="3B19ECE6"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Gama de perfiles (Distancia) 0,06 a 40m (medición en celdas)</w:t>
      </w:r>
    </w:p>
    <w:p w14:paraId="6CA21628"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Gama de perfiles (Velocidad)± 20 m / s</w:t>
      </w:r>
    </w:p>
    <w:p w14:paraId="2138FE3C"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Precisión± 0,25% de la velocidad medida</w:t>
      </w:r>
    </w:p>
    <w:p w14:paraId="227E0776"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Resolución 0.001 m / s</w:t>
      </w:r>
    </w:p>
    <w:p w14:paraId="57F0EE2A" w14:textId="77777777" w:rsidR="0094680E" w:rsidRPr="0056136B" w:rsidRDefault="0094680E" w:rsidP="0094680E">
      <w:pPr>
        <w:spacing w:line="276" w:lineRule="auto"/>
        <w:rPr>
          <w:rFonts w:ascii="Arial" w:hAnsi="Arial" w:cs="Arial"/>
          <w:szCs w:val="24"/>
        </w:rPr>
      </w:pPr>
    </w:p>
    <w:p w14:paraId="50EDB938"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Número de Celdas Hasta 128</w:t>
      </w:r>
    </w:p>
    <w:p w14:paraId="4AE76BC4"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Tamaño de celda 0,02 a 4 m</w:t>
      </w:r>
    </w:p>
    <w:p w14:paraId="2B1E108D" w14:textId="77777777" w:rsidR="0094680E" w:rsidRPr="0056136B" w:rsidRDefault="0094680E" w:rsidP="0094680E">
      <w:pPr>
        <w:spacing w:line="276" w:lineRule="auto"/>
        <w:rPr>
          <w:rFonts w:ascii="Arial" w:hAnsi="Arial" w:cs="Arial"/>
          <w:szCs w:val="24"/>
        </w:rPr>
      </w:pPr>
    </w:p>
    <w:p w14:paraId="3B6DBC9A" w14:textId="77777777" w:rsidR="0094680E" w:rsidRPr="0056136B" w:rsidRDefault="0094680E" w:rsidP="00324438">
      <w:pPr>
        <w:widowControl/>
        <w:numPr>
          <w:ilvl w:val="1"/>
          <w:numId w:val="41"/>
        </w:numPr>
        <w:tabs>
          <w:tab w:val="left" w:pos="906"/>
        </w:tabs>
        <w:adjustRightInd/>
        <w:spacing w:line="276" w:lineRule="auto"/>
        <w:ind w:left="1118" w:hanging="360"/>
        <w:textAlignment w:val="auto"/>
        <w:rPr>
          <w:rFonts w:ascii="Arial" w:eastAsia="Symbol" w:hAnsi="Arial" w:cs="Arial"/>
          <w:szCs w:val="24"/>
        </w:rPr>
      </w:pPr>
      <w:r w:rsidRPr="0056136B">
        <w:rPr>
          <w:rFonts w:ascii="Arial" w:hAnsi="Arial" w:cs="Arial"/>
          <w:b/>
          <w:szCs w:val="24"/>
        </w:rPr>
        <w:t>Configuración del transductor</w:t>
      </w:r>
    </w:p>
    <w:p w14:paraId="7BE92F71" w14:textId="77777777" w:rsidR="0094680E" w:rsidRPr="0056136B" w:rsidRDefault="0094680E" w:rsidP="0094680E">
      <w:pPr>
        <w:spacing w:line="276" w:lineRule="auto"/>
        <w:rPr>
          <w:rFonts w:ascii="Arial" w:eastAsia="Symbol" w:hAnsi="Arial" w:cs="Arial"/>
          <w:szCs w:val="24"/>
        </w:rPr>
      </w:pPr>
    </w:p>
    <w:p w14:paraId="3BCDF78A" w14:textId="77777777" w:rsidR="0094680E" w:rsidRPr="0056136B" w:rsidRDefault="0094680E" w:rsidP="00324438">
      <w:pPr>
        <w:widowControl/>
        <w:numPr>
          <w:ilvl w:val="0"/>
          <w:numId w:val="41"/>
        </w:numPr>
        <w:tabs>
          <w:tab w:val="left" w:pos="146"/>
        </w:tabs>
        <w:adjustRightInd/>
        <w:spacing w:line="276" w:lineRule="auto"/>
        <w:ind w:left="398" w:hanging="360"/>
        <w:textAlignment w:val="auto"/>
        <w:rPr>
          <w:rFonts w:ascii="Arial" w:hAnsi="Arial" w:cs="Arial"/>
          <w:szCs w:val="24"/>
        </w:rPr>
      </w:pPr>
      <w:r w:rsidRPr="0056136B">
        <w:rPr>
          <w:rFonts w:ascii="Arial" w:hAnsi="Arial" w:cs="Arial"/>
          <w:szCs w:val="24"/>
        </w:rPr>
        <w:t>Nueve (9) Transductores</w:t>
      </w:r>
    </w:p>
    <w:p w14:paraId="679E3BC7" w14:textId="77777777" w:rsidR="0094680E" w:rsidRPr="0056136B" w:rsidRDefault="0094680E" w:rsidP="0094680E">
      <w:pPr>
        <w:spacing w:line="276" w:lineRule="auto"/>
        <w:rPr>
          <w:rFonts w:ascii="Arial" w:hAnsi="Arial" w:cs="Arial"/>
          <w:szCs w:val="24"/>
        </w:rPr>
      </w:pPr>
    </w:p>
    <w:p w14:paraId="3C68288B" w14:textId="77777777" w:rsidR="0094680E" w:rsidRPr="0056136B" w:rsidRDefault="0094680E" w:rsidP="0094680E">
      <w:pPr>
        <w:spacing w:line="276" w:lineRule="auto"/>
        <w:ind w:left="786" w:right="6380" w:firstLine="2"/>
        <w:rPr>
          <w:rFonts w:ascii="Arial" w:hAnsi="Arial" w:cs="Arial"/>
          <w:szCs w:val="24"/>
        </w:rPr>
      </w:pPr>
      <w:r w:rsidRPr="0056136B">
        <w:rPr>
          <w:rFonts w:ascii="Arial" w:hAnsi="Arial" w:cs="Arial"/>
          <w:szCs w:val="24"/>
        </w:rPr>
        <w:t>Dual 4 haces 3,0 MHz/1.0 MHz Janus a 25 ° Ángulo Slant</w:t>
      </w:r>
    </w:p>
    <w:p w14:paraId="02E841E1" w14:textId="77777777" w:rsidR="0094680E" w:rsidRPr="0056136B" w:rsidRDefault="0094680E" w:rsidP="0094680E">
      <w:pPr>
        <w:spacing w:line="276" w:lineRule="auto"/>
        <w:ind w:left="786"/>
        <w:rPr>
          <w:rFonts w:ascii="Arial" w:hAnsi="Arial" w:cs="Arial"/>
          <w:szCs w:val="24"/>
        </w:rPr>
      </w:pPr>
      <w:r w:rsidRPr="0056136B">
        <w:rPr>
          <w:rFonts w:ascii="Arial" w:hAnsi="Arial" w:cs="Arial"/>
          <w:szCs w:val="24"/>
        </w:rPr>
        <w:t>0,5 MHz haz vertical</w:t>
      </w:r>
    </w:p>
    <w:p w14:paraId="2333FF00" w14:textId="77777777" w:rsidR="0094680E" w:rsidRPr="0056136B" w:rsidRDefault="0094680E" w:rsidP="0094680E">
      <w:pPr>
        <w:spacing w:line="276" w:lineRule="auto"/>
        <w:rPr>
          <w:rFonts w:ascii="Arial" w:hAnsi="Arial" w:cs="Arial"/>
          <w:szCs w:val="24"/>
        </w:rPr>
      </w:pPr>
    </w:p>
    <w:p w14:paraId="1CCA6790" w14:textId="77777777" w:rsidR="0094680E" w:rsidRPr="0056136B" w:rsidRDefault="0094680E" w:rsidP="00324438">
      <w:pPr>
        <w:widowControl/>
        <w:numPr>
          <w:ilvl w:val="0"/>
          <w:numId w:val="42"/>
        </w:numPr>
        <w:tabs>
          <w:tab w:val="left" w:pos="146"/>
        </w:tabs>
        <w:adjustRightInd/>
        <w:spacing w:line="276" w:lineRule="auto"/>
        <w:ind w:left="360" w:hanging="360"/>
        <w:textAlignment w:val="auto"/>
        <w:rPr>
          <w:rFonts w:ascii="Arial" w:hAnsi="Arial" w:cs="Arial"/>
          <w:szCs w:val="24"/>
        </w:rPr>
      </w:pPr>
      <w:r w:rsidRPr="0056136B">
        <w:rPr>
          <w:rFonts w:ascii="Arial" w:hAnsi="Arial" w:cs="Arial"/>
          <w:szCs w:val="24"/>
        </w:rPr>
        <w:t>Compás de 360 grados con sensor de inclinación de 2 ejes.</w:t>
      </w:r>
    </w:p>
    <w:p w14:paraId="1BF3D183" w14:textId="77777777" w:rsidR="0094680E" w:rsidRPr="0056136B" w:rsidRDefault="0094680E" w:rsidP="00324438">
      <w:pPr>
        <w:widowControl/>
        <w:numPr>
          <w:ilvl w:val="0"/>
          <w:numId w:val="42"/>
        </w:numPr>
        <w:tabs>
          <w:tab w:val="left" w:pos="146"/>
        </w:tabs>
        <w:adjustRightInd/>
        <w:spacing w:line="276" w:lineRule="auto"/>
        <w:ind w:left="360" w:hanging="360"/>
        <w:textAlignment w:val="auto"/>
        <w:rPr>
          <w:rFonts w:ascii="Arial" w:hAnsi="Arial" w:cs="Arial"/>
          <w:szCs w:val="24"/>
        </w:rPr>
      </w:pPr>
      <w:r w:rsidRPr="0056136B">
        <w:rPr>
          <w:rFonts w:ascii="Arial" w:hAnsi="Arial" w:cs="Arial"/>
          <w:szCs w:val="24"/>
        </w:rPr>
        <w:t>Señal Multi Banda (Multiple Acoustic Frequencies), mayor resolución de celda de medición</w:t>
      </w:r>
    </w:p>
    <w:p w14:paraId="73B94C07" w14:textId="77777777" w:rsidR="0094680E" w:rsidRPr="0056136B" w:rsidRDefault="0094680E" w:rsidP="00324438">
      <w:pPr>
        <w:widowControl/>
        <w:numPr>
          <w:ilvl w:val="0"/>
          <w:numId w:val="42"/>
        </w:numPr>
        <w:tabs>
          <w:tab w:val="left" w:pos="157"/>
        </w:tabs>
        <w:adjustRightInd/>
        <w:spacing w:line="276" w:lineRule="auto"/>
        <w:ind w:left="360" w:right="520" w:hanging="360"/>
        <w:textAlignment w:val="auto"/>
        <w:rPr>
          <w:rFonts w:ascii="Arial" w:hAnsi="Arial" w:cs="Arial"/>
          <w:szCs w:val="24"/>
        </w:rPr>
      </w:pPr>
      <w:r w:rsidRPr="0056136B">
        <w:rPr>
          <w:rFonts w:ascii="Arial" w:hAnsi="Arial" w:cs="Arial"/>
          <w:szCs w:val="24"/>
        </w:rPr>
        <w:t>Algoritmos para ajustar automáticamente los parámetros acústicos de medición a larofundidad, velocidad, turbulencia., etc, en el equipo</w:t>
      </w:r>
    </w:p>
    <w:p w14:paraId="26A6A6A6" w14:textId="77777777" w:rsidR="0094680E" w:rsidRPr="0056136B" w:rsidRDefault="0094680E" w:rsidP="0094680E">
      <w:pPr>
        <w:spacing w:line="276" w:lineRule="auto"/>
        <w:rPr>
          <w:rFonts w:ascii="Arial" w:hAnsi="Arial" w:cs="Arial"/>
          <w:szCs w:val="24"/>
        </w:rPr>
      </w:pPr>
    </w:p>
    <w:p w14:paraId="6253FCC1" w14:textId="77777777" w:rsidR="0094680E" w:rsidRPr="0056136B" w:rsidRDefault="0094680E" w:rsidP="0094680E">
      <w:pPr>
        <w:tabs>
          <w:tab w:val="left" w:pos="346"/>
        </w:tabs>
        <w:spacing w:line="276" w:lineRule="auto"/>
        <w:ind w:left="6"/>
        <w:rPr>
          <w:rFonts w:ascii="Arial" w:hAnsi="Arial" w:cs="Arial"/>
          <w:b/>
          <w:szCs w:val="24"/>
        </w:rPr>
      </w:pPr>
      <w:r w:rsidRPr="0056136B">
        <w:rPr>
          <w:rFonts w:ascii="Arial" w:eastAsia="Symbol" w:hAnsi="Arial" w:cs="Arial"/>
          <w:szCs w:val="24"/>
        </w:rPr>
        <w:t></w:t>
      </w:r>
      <w:r w:rsidRPr="0056136B">
        <w:rPr>
          <w:rFonts w:ascii="Arial" w:hAnsi="Arial" w:cs="Arial"/>
          <w:szCs w:val="24"/>
        </w:rPr>
        <w:tab/>
      </w:r>
      <w:r w:rsidRPr="0056136B">
        <w:rPr>
          <w:rFonts w:ascii="Arial" w:hAnsi="Arial" w:cs="Arial"/>
          <w:b/>
          <w:szCs w:val="24"/>
        </w:rPr>
        <w:t>Medición de profundidad</w:t>
      </w:r>
    </w:p>
    <w:p w14:paraId="4B1458C5"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t>- Alcance: 0,20 a 80m</w:t>
      </w:r>
    </w:p>
    <w:p w14:paraId="669E638B"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lastRenderedPageBreak/>
        <w:t>- Precisión:1%</w:t>
      </w:r>
    </w:p>
    <w:p w14:paraId="655DAD80"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t>- Resolución: 0,001 m</w:t>
      </w:r>
    </w:p>
    <w:p w14:paraId="55D5F7D1" w14:textId="77777777" w:rsidR="0094680E" w:rsidRPr="0056136B" w:rsidRDefault="0094680E" w:rsidP="0094680E">
      <w:pPr>
        <w:spacing w:line="276" w:lineRule="auto"/>
        <w:rPr>
          <w:rFonts w:ascii="Arial" w:hAnsi="Arial" w:cs="Arial"/>
          <w:szCs w:val="24"/>
        </w:rPr>
      </w:pPr>
    </w:p>
    <w:p w14:paraId="0C90F17C" w14:textId="77777777" w:rsidR="0094680E" w:rsidRPr="0056136B" w:rsidRDefault="0094680E" w:rsidP="0094680E">
      <w:pPr>
        <w:tabs>
          <w:tab w:val="left" w:pos="346"/>
        </w:tabs>
        <w:spacing w:line="276" w:lineRule="auto"/>
        <w:ind w:left="6"/>
        <w:rPr>
          <w:rFonts w:ascii="Arial" w:hAnsi="Arial" w:cs="Arial"/>
          <w:b/>
          <w:szCs w:val="24"/>
        </w:rPr>
      </w:pPr>
      <w:r w:rsidRPr="0056136B">
        <w:rPr>
          <w:rFonts w:ascii="Arial" w:eastAsia="Symbol" w:hAnsi="Arial" w:cs="Arial"/>
          <w:szCs w:val="24"/>
        </w:rPr>
        <w:t></w:t>
      </w:r>
      <w:r w:rsidRPr="0056136B">
        <w:rPr>
          <w:rFonts w:ascii="Arial" w:hAnsi="Arial" w:cs="Arial"/>
          <w:szCs w:val="24"/>
        </w:rPr>
        <w:tab/>
      </w:r>
      <w:r w:rsidRPr="0056136B">
        <w:rPr>
          <w:rFonts w:ascii="Arial" w:hAnsi="Arial" w:cs="Arial"/>
          <w:b/>
          <w:szCs w:val="24"/>
        </w:rPr>
        <w:t>Aprobación de la gestión de Medición</w:t>
      </w:r>
    </w:p>
    <w:p w14:paraId="2F8CCC62" w14:textId="77777777" w:rsidR="0094680E" w:rsidRPr="0056136B" w:rsidRDefault="0094680E" w:rsidP="0094680E">
      <w:pPr>
        <w:spacing w:line="276" w:lineRule="auto"/>
        <w:rPr>
          <w:rFonts w:ascii="Arial" w:hAnsi="Arial" w:cs="Arial"/>
          <w:szCs w:val="24"/>
        </w:rPr>
      </w:pPr>
    </w:p>
    <w:p w14:paraId="47899721" w14:textId="77777777" w:rsidR="0094680E" w:rsidRPr="0056136B" w:rsidRDefault="0094680E" w:rsidP="0094680E">
      <w:pPr>
        <w:spacing w:line="276" w:lineRule="auto"/>
        <w:ind w:left="6" w:right="141"/>
        <w:rPr>
          <w:rFonts w:ascii="Arial" w:hAnsi="Arial" w:cs="Arial"/>
          <w:szCs w:val="24"/>
        </w:rPr>
      </w:pPr>
      <w:r w:rsidRPr="0056136B">
        <w:rPr>
          <w:rFonts w:ascii="Arial" w:hAnsi="Arial" w:cs="Arial"/>
          <w:szCs w:val="24"/>
        </w:rPr>
        <w:t>- Serie compuesta Bottom-Track (Perfilado de fondo): 0,3 a 40m, para medir la velocidad de la embarcación independiente del GPS, suministrando también medición redundante de la profundidad</w:t>
      </w:r>
    </w:p>
    <w:p w14:paraId="0477AA6E" w14:textId="77777777" w:rsidR="0094680E" w:rsidRPr="0056136B" w:rsidRDefault="0094680E" w:rsidP="0094680E">
      <w:pPr>
        <w:spacing w:line="276" w:lineRule="auto"/>
        <w:rPr>
          <w:rFonts w:ascii="Arial" w:hAnsi="Arial" w:cs="Arial"/>
          <w:szCs w:val="24"/>
        </w:rPr>
      </w:pPr>
    </w:p>
    <w:p w14:paraId="7DD1DE7A" w14:textId="77777777" w:rsidR="0094680E" w:rsidRPr="0056136B" w:rsidRDefault="0094680E" w:rsidP="0094680E">
      <w:pPr>
        <w:spacing w:line="276" w:lineRule="auto"/>
        <w:ind w:left="6" w:right="60"/>
        <w:rPr>
          <w:rFonts w:ascii="Arial" w:hAnsi="Arial" w:cs="Arial"/>
          <w:szCs w:val="24"/>
        </w:rPr>
      </w:pPr>
      <w:r w:rsidRPr="0056136B">
        <w:rPr>
          <w:rFonts w:ascii="Arial" w:hAnsi="Arial" w:cs="Arial"/>
          <w:szCs w:val="24"/>
        </w:rPr>
        <w:t>- Serie compuesta por RTK GPS: 0,3 a 80 m, para posicionamiento preciso, como alternativa al Bottom Tracking en cauces de fondo móvil u otras situaciones difíciles (elevada concentración de sedimentos).</w:t>
      </w:r>
    </w:p>
    <w:p w14:paraId="7750E813" w14:textId="77777777" w:rsidR="0094680E" w:rsidRPr="0056136B" w:rsidRDefault="0094680E" w:rsidP="0094680E">
      <w:pPr>
        <w:spacing w:line="276" w:lineRule="auto"/>
        <w:rPr>
          <w:rFonts w:ascii="Arial" w:hAnsi="Arial" w:cs="Arial"/>
          <w:szCs w:val="24"/>
        </w:rPr>
      </w:pPr>
    </w:p>
    <w:p w14:paraId="75E4278C" w14:textId="77777777" w:rsidR="0094680E" w:rsidRPr="0056136B" w:rsidRDefault="0094680E" w:rsidP="0094680E">
      <w:pPr>
        <w:spacing w:line="276" w:lineRule="auto"/>
        <w:ind w:left="6"/>
        <w:rPr>
          <w:rFonts w:ascii="Arial" w:hAnsi="Arial" w:cs="Arial"/>
          <w:szCs w:val="24"/>
        </w:rPr>
      </w:pPr>
      <w:r w:rsidRPr="0056136B">
        <w:rPr>
          <w:rFonts w:ascii="Arial" w:hAnsi="Arial" w:cs="Arial"/>
          <w:szCs w:val="24"/>
        </w:rPr>
        <w:t>- Cálculos: Interno. Datos computados y almacenados con Microprocesador dentro del equipo y enviado a computador externo</w:t>
      </w:r>
    </w:p>
    <w:p w14:paraId="4CCE0F6F" w14:textId="77777777" w:rsidR="0094680E" w:rsidRPr="0056136B" w:rsidRDefault="0094680E" w:rsidP="0094680E">
      <w:pPr>
        <w:spacing w:line="276" w:lineRule="auto"/>
        <w:rPr>
          <w:rFonts w:ascii="Arial" w:hAnsi="Arial" w:cs="Arial"/>
          <w:szCs w:val="24"/>
        </w:rPr>
      </w:pPr>
    </w:p>
    <w:p w14:paraId="1832EC9E" w14:textId="77777777" w:rsidR="0094680E" w:rsidRPr="0056136B" w:rsidRDefault="0094680E" w:rsidP="0094680E">
      <w:pPr>
        <w:tabs>
          <w:tab w:val="left" w:pos="346"/>
        </w:tabs>
        <w:spacing w:line="276" w:lineRule="auto"/>
        <w:ind w:left="6"/>
        <w:rPr>
          <w:rFonts w:ascii="Arial" w:hAnsi="Arial" w:cs="Arial"/>
          <w:b/>
          <w:szCs w:val="24"/>
        </w:rPr>
      </w:pPr>
      <w:r w:rsidRPr="0056136B">
        <w:rPr>
          <w:rFonts w:ascii="Arial" w:eastAsia="Symbol" w:hAnsi="Arial" w:cs="Arial"/>
          <w:szCs w:val="24"/>
        </w:rPr>
        <w:t></w:t>
      </w:r>
      <w:r w:rsidRPr="0056136B">
        <w:rPr>
          <w:rFonts w:ascii="Arial" w:hAnsi="Arial" w:cs="Arial"/>
          <w:szCs w:val="24"/>
        </w:rPr>
        <w:tab/>
      </w:r>
      <w:r w:rsidRPr="0056136B">
        <w:rPr>
          <w:rFonts w:ascii="Arial" w:hAnsi="Arial" w:cs="Arial"/>
          <w:b/>
          <w:szCs w:val="24"/>
        </w:rPr>
        <w:t>Accesorios</w:t>
      </w:r>
    </w:p>
    <w:p w14:paraId="74AC3453" w14:textId="77777777" w:rsidR="0094680E" w:rsidRPr="0056136B" w:rsidRDefault="0094680E" w:rsidP="0094680E">
      <w:pPr>
        <w:spacing w:line="276" w:lineRule="auto"/>
        <w:rPr>
          <w:rFonts w:ascii="Arial" w:hAnsi="Arial" w:cs="Arial"/>
          <w:szCs w:val="24"/>
        </w:rPr>
      </w:pPr>
    </w:p>
    <w:p w14:paraId="0D604692" w14:textId="77777777" w:rsidR="0094680E" w:rsidRPr="0056136B" w:rsidRDefault="0094680E" w:rsidP="0094680E">
      <w:pPr>
        <w:spacing w:line="276" w:lineRule="auto"/>
        <w:ind w:left="6" w:right="6400"/>
        <w:rPr>
          <w:rFonts w:ascii="Arial" w:hAnsi="Arial" w:cs="Arial"/>
          <w:szCs w:val="24"/>
        </w:rPr>
      </w:pPr>
      <w:r w:rsidRPr="0056136B">
        <w:rPr>
          <w:rFonts w:ascii="Arial" w:hAnsi="Arial" w:cs="Arial"/>
          <w:szCs w:val="24"/>
        </w:rPr>
        <w:t>- Embarcación de soporte para el ÄDCP - GPS</w:t>
      </w:r>
    </w:p>
    <w:p w14:paraId="4180109A" w14:textId="77777777" w:rsidR="0094680E" w:rsidRPr="0056136B" w:rsidRDefault="0094680E" w:rsidP="0094680E">
      <w:pPr>
        <w:spacing w:line="276" w:lineRule="auto"/>
        <w:rPr>
          <w:rFonts w:ascii="Arial" w:hAnsi="Arial" w:cs="Arial"/>
          <w:szCs w:val="24"/>
        </w:rPr>
      </w:pPr>
    </w:p>
    <w:p w14:paraId="6909BB4F" w14:textId="77777777" w:rsidR="0094680E" w:rsidRPr="0056136B" w:rsidRDefault="0094680E" w:rsidP="0094680E">
      <w:pPr>
        <w:spacing w:line="276" w:lineRule="auto"/>
        <w:ind w:left="6" w:right="119"/>
        <w:rPr>
          <w:rFonts w:ascii="Arial" w:hAnsi="Arial" w:cs="Arial"/>
          <w:szCs w:val="24"/>
        </w:rPr>
      </w:pPr>
      <w:r w:rsidRPr="0056136B">
        <w:rPr>
          <w:rFonts w:ascii="Arial" w:hAnsi="Arial" w:cs="Arial"/>
          <w:szCs w:val="24"/>
        </w:rPr>
        <w:t>-Batería y sistema de transmisión a computador remoto, vía Bluetooth, Wi-Fi u otro. Posibilita el manejo del equipo desde cualquier embarcación, tipo lancha, moto sky, etc.</w:t>
      </w:r>
    </w:p>
    <w:p w14:paraId="3563BDF6" w14:textId="77777777" w:rsidR="0094680E" w:rsidRPr="0056136B" w:rsidRDefault="0094680E" w:rsidP="0094680E">
      <w:pPr>
        <w:spacing w:line="276" w:lineRule="auto"/>
        <w:rPr>
          <w:rFonts w:ascii="Arial" w:hAnsi="Arial" w:cs="Arial"/>
          <w:szCs w:val="24"/>
        </w:rPr>
      </w:pPr>
    </w:p>
    <w:p w14:paraId="4E7B4E4C" w14:textId="77777777" w:rsidR="0094680E" w:rsidRPr="0056136B" w:rsidRDefault="0094680E" w:rsidP="00324438">
      <w:pPr>
        <w:widowControl/>
        <w:numPr>
          <w:ilvl w:val="0"/>
          <w:numId w:val="43"/>
        </w:numPr>
        <w:tabs>
          <w:tab w:val="left" w:pos="157"/>
        </w:tabs>
        <w:adjustRightInd/>
        <w:spacing w:line="276" w:lineRule="auto"/>
        <w:ind w:left="525" w:right="1680" w:hanging="525"/>
        <w:textAlignment w:val="auto"/>
        <w:rPr>
          <w:rFonts w:ascii="Arial" w:hAnsi="Arial" w:cs="Arial"/>
          <w:szCs w:val="24"/>
        </w:rPr>
      </w:pPr>
      <w:r w:rsidRPr="0056136B">
        <w:rPr>
          <w:rFonts w:ascii="Arial" w:hAnsi="Arial" w:cs="Arial"/>
          <w:szCs w:val="24"/>
        </w:rPr>
        <w:t>Módulo de Poder y Comunicación (PCM): Baterías recargables standard AA, Comunicación con Sistema de transmisión inalámbrica a computador remoto, vía Bluetooth, Wi-Fi, u otro.</w:t>
      </w:r>
    </w:p>
    <w:p w14:paraId="6B77A1D5" w14:textId="77777777" w:rsidR="0094680E" w:rsidRPr="0056136B" w:rsidRDefault="0094680E" w:rsidP="00324438">
      <w:pPr>
        <w:widowControl/>
        <w:numPr>
          <w:ilvl w:val="0"/>
          <w:numId w:val="43"/>
        </w:numPr>
        <w:tabs>
          <w:tab w:val="left" w:pos="146"/>
        </w:tabs>
        <w:adjustRightInd/>
        <w:spacing w:line="276" w:lineRule="auto"/>
        <w:ind w:left="525" w:hanging="525"/>
        <w:textAlignment w:val="auto"/>
        <w:rPr>
          <w:rFonts w:ascii="Arial" w:hAnsi="Arial" w:cs="Arial"/>
          <w:szCs w:val="24"/>
        </w:rPr>
      </w:pPr>
      <w:r w:rsidRPr="0056136B">
        <w:rPr>
          <w:rFonts w:ascii="Arial" w:hAnsi="Arial" w:cs="Arial"/>
          <w:szCs w:val="24"/>
        </w:rPr>
        <w:t>Software de manejo del equipo y procesamiento de la información de ultima generacion</w:t>
      </w:r>
    </w:p>
    <w:p w14:paraId="67885B9E" w14:textId="77777777" w:rsidR="0094680E" w:rsidRPr="0056136B" w:rsidRDefault="0094680E" w:rsidP="0094680E">
      <w:pPr>
        <w:spacing w:line="276" w:lineRule="auto"/>
        <w:rPr>
          <w:rFonts w:ascii="Arial" w:hAnsi="Arial" w:cs="Arial"/>
          <w:szCs w:val="24"/>
        </w:rPr>
      </w:pPr>
    </w:p>
    <w:p w14:paraId="752FA452" w14:textId="77777777" w:rsidR="0094680E" w:rsidRPr="0056136B" w:rsidRDefault="0094680E" w:rsidP="0094680E">
      <w:pPr>
        <w:spacing w:line="276" w:lineRule="auto"/>
        <w:ind w:right="200"/>
        <w:rPr>
          <w:rFonts w:ascii="Arial" w:hAnsi="Arial" w:cs="Arial"/>
          <w:szCs w:val="24"/>
        </w:rPr>
      </w:pPr>
      <w:r w:rsidRPr="0056136B">
        <w:rPr>
          <w:rFonts w:ascii="Arial" w:hAnsi="Arial" w:cs="Arial"/>
          <w:szCs w:val="24"/>
        </w:rPr>
        <w:t>Estos equipos mencionados más arriba serán utilizados durante toda la obra, especial y específicamente durante el “relevamiento previo” y la medición final de cada ítem pertinente.</w:t>
      </w:r>
    </w:p>
    <w:p w14:paraId="3FBFDB85" w14:textId="77777777" w:rsidR="0094680E" w:rsidRPr="0056136B" w:rsidRDefault="0094680E" w:rsidP="0094680E">
      <w:pPr>
        <w:spacing w:line="276" w:lineRule="auto"/>
        <w:rPr>
          <w:rFonts w:ascii="Arial" w:hAnsi="Arial" w:cs="Arial"/>
          <w:szCs w:val="24"/>
        </w:rPr>
      </w:pPr>
    </w:p>
    <w:p w14:paraId="3E554F5D" w14:textId="77777777" w:rsidR="0094680E" w:rsidRPr="0056136B" w:rsidRDefault="0094680E" w:rsidP="0094680E">
      <w:pPr>
        <w:spacing w:line="276" w:lineRule="auto"/>
        <w:ind w:right="40"/>
        <w:rPr>
          <w:rFonts w:ascii="Arial" w:hAnsi="Arial" w:cs="Arial"/>
          <w:szCs w:val="24"/>
        </w:rPr>
      </w:pPr>
      <w:r w:rsidRPr="0056136B">
        <w:rPr>
          <w:rFonts w:ascii="Arial" w:hAnsi="Arial" w:cs="Arial"/>
          <w:szCs w:val="24"/>
        </w:rPr>
        <w:t>Al término de la obra, los equipos mencionados serán devueltos a la empresa adjudicada. No obstante, se aclara que el mantenimiento y reparación de los mismos durante toda la ejecución de la obra, en caso de que sufran desperfectos, correrá por cuenta de la empresa adjudicada.</w:t>
      </w:r>
    </w:p>
    <w:p w14:paraId="69D278A7" w14:textId="77777777" w:rsidR="0094680E" w:rsidRPr="0056136B" w:rsidRDefault="0094680E" w:rsidP="0094680E">
      <w:pPr>
        <w:spacing w:line="276" w:lineRule="auto"/>
        <w:rPr>
          <w:rFonts w:ascii="Arial" w:hAnsi="Arial" w:cs="Arial"/>
          <w:szCs w:val="24"/>
        </w:rPr>
      </w:pPr>
    </w:p>
    <w:p w14:paraId="4A6B7EA7" w14:textId="77777777" w:rsidR="0094680E" w:rsidRPr="0056136B" w:rsidRDefault="0094680E" w:rsidP="0094680E">
      <w:pPr>
        <w:spacing w:line="276" w:lineRule="auto"/>
        <w:ind w:right="40"/>
        <w:rPr>
          <w:rFonts w:ascii="Arial" w:hAnsi="Arial" w:cs="Arial"/>
          <w:szCs w:val="24"/>
        </w:rPr>
      </w:pPr>
      <w:r w:rsidRPr="0056136B">
        <w:rPr>
          <w:rFonts w:ascii="Arial" w:hAnsi="Arial" w:cs="Arial"/>
          <w:szCs w:val="24"/>
        </w:rPr>
        <w:t>La empresa adjudicada, deberá poner a disposición de la CNRP/ MOPC una persona de la empresa, la cual brindará una capacitación sobre el uso de los instrumentos provistos.</w:t>
      </w:r>
    </w:p>
    <w:p w14:paraId="18E69A4C" w14:textId="77777777" w:rsidR="0094680E" w:rsidRPr="0056136B" w:rsidRDefault="0094680E" w:rsidP="0094680E">
      <w:pPr>
        <w:spacing w:line="276" w:lineRule="auto"/>
        <w:ind w:right="40"/>
        <w:rPr>
          <w:rFonts w:ascii="Arial" w:hAnsi="Arial" w:cs="Arial"/>
          <w:b/>
          <w:szCs w:val="24"/>
        </w:rPr>
      </w:pPr>
    </w:p>
    <w:p w14:paraId="61BA0FFA" w14:textId="77777777" w:rsidR="0094680E" w:rsidRPr="0056136B" w:rsidRDefault="0094680E" w:rsidP="0094680E">
      <w:pPr>
        <w:spacing w:line="276" w:lineRule="auto"/>
        <w:ind w:right="40"/>
        <w:rPr>
          <w:rFonts w:ascii="Arial" w:hAnsi="Arial" w:cs="Arial"/>
          <w:b/>
          <w:szCs w:val="24"/>
        </w:rPr>
      </w:pPr>
      <w:r w:rsidRPr="0056136B">
        <w:rPr>
          <w:rFonts w:ascii="Arial" w:hAnsi="Arial" w:cs="Arial"/>
          <w:b/>
          <w:szCs w:val="24"/>
        </w:rPr>
        <w:t xml:space="preserve">Certificado de Servicios Ambientales, </w:t>
      </w:r>
    </w:p>
    <w:p w14:paraId="3A03D6C4" w14:textId="77777777" w:rsidR="0094680E" w:rsidRPr="0056136B" w:rsidRDefault="0094680E" w:rsidP="0094680E">
      <w:pPr>
        <w:spacing w:line="276" w:lineRule="auto"/>
        <w:rPr>
          <w:rFonts w:ascii="Arial" w:hAnsi="Arial" w:cs="Arial"/>
          <w:szCs w:val="24"/>
        </w:rPr>
      </w:pPr>
    </w:p>
    <w:p w14:paraId="4052FB17"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*Las empresas adjudicadas deberán adquirir para cada Lote “Certificados de Servicios Ambientales” por el monto equivalente al 1% (un por ciento) del costo de la obra, sin perjuicio de las demás medidas de mitigación y conservación a las que se encuentren obligados.</w:t>
      </w:r>
    </w:p>
    <w:p w14:paraId="4A776BAF" w14:textId="77777777" w:rsidR="0094680E" w:rsidRPr="0056136B" w:rsidRDefault="0094680E" w:rsidP="0094680E">
      <w:pPr>
        <w:spacing w:line="276" w:lineRule="auto"/>
        <w:rPr>
          <w:rFonts w:ascii="Arial" w:hAnsi="Arial" w:cs="Arial"/>
          <w:szCs w:val="24"/>
        </w:rPr>
      </w:pPr>
    </w:p>
    <w:p w14:paraId="626AF99B"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 xml:space="preserve">La adquisición de Certificados de Servicios Ambientales se realizará conforme a los lineamientos establecidos en la Ley N° 3001/2006 “De Valoración y Retribución de los </w:t>
      </w:r>
      <w:r w:rsidRPr="0056136B">
        <w:rPr>
          <w:rFonts w:ascii="Arial" w:hAnsi="Arial" w:cs="Arial"/>
          <w:szCs w:val="24"/>
        </w:rPr>
        <w:lastRenderedPageBreak/>
        <w:t>Servicios Ambientales” y los decretos y resoluciones que la reglamentan.</w:t>
      </w:r>
    </w:p>
    <w:p w14:paraId="3CF691C4" w14:textId="77777777" w:rsidR="0094680E" w:rsidRPr="0056136B" w:rsidRDefault="0094680E" w:rsidP="0094680E">
      <w:pPr>
        <w:spacing w:line="276" w:lineRule="auto"/>
        <w:rPr>
          <w:rFonts w:ascii="Arial" w:hAnsi="Arial" w:cs="Arial"/>
          <w:szCs w:val="24"/>
        </w:rPr>
      </w:pPr>
    </w:p>
    <w:p w14:paraId="5A42D99A"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La empresa adjudicada para cada Lote presentará en un plazo no mayor a 30 (treinta) días a partir de la suscripción del contrato, un Cronograma de Adquisición de Servicios Ambientales, que será sometido a aprobación por el Ministerio de Obras Públicas y Comunicaciones, a través de la Dirección de Gestión Socio-Ambiental</w:t>
      </w:r>
    </w:p>
    <w:p w14:paraId="51A2DB23"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La empresa adjudicada concretará la transacción de los Certificados de Servicios Ambientales en un plazo no mayor a seis meses a partir de la suscripción del contrato, y remitirá la resolución expedida por la SEAM que de por acreditado el cumplimiento de la compensación en un plazo no mayor a 10 (diez) días corridos a partir de la expedición del mismo.</w:t>
      </w:r>
    </w:p>
    <w:p w14:paraId="6FBDA0A8" w14:textId="77777777" w:rsidR="0094680E" w:rsidRPr="0056136B" w:rsidRDefault="0094680E" w:rsidP="0094680E">
      <w:pPr>
        <w:spacing w:line="276" w:lineRule="auto"/>
        <w:rPr>
          <w:rFonts w:ascii="Arial" w:hAnsi="Arial" w:cs="Arial"/>
          <w:szCs w:val="24"/>
        </w:rPr>
      </w:pPr>
    </w:p>
    <w:p w14:paraId="58C95028" w14:textId="77777777" w:rsidR="0094680E" w:rsidRPr="0056136B" w:rsidRDefault="0094680E" w:rsidP="0094680E">
      <w:pPr>
        <w:spacing w:line="276" w:lineRule="auto"/>
        <w:ind w:left="6" w:right="40"/>
        <w:rPr>
          <w:rFonts w:ascii="Arial" w:hAnsi="Arial" w:cs="Arial"/>
          <w:szCs w:val="24"/>
        </w:rPr>
      </w:pPr>
      <w:r w:rsidRPr="0056136B">
        <w:rPr>
          <w:rFonts w:ascii="Arial" w:hAnsi="Arial" w:cs="Arial"/>
          <w:szCs w:val="24"/>
        </w:rPr>
        <w:t>Toda la documentación remitida a la Secretaria del Ambiente en el proceso de adquisición de los certificados de servicios ambientales deberá ser notificada al Ministerio de Obras Públicas y Comunicaciones, a través de la Dirección de Gestión Socio-Ambiental.</w:t>
      </w:r>
    </w:p>
    <w:p w14:paraId="3E14E393" w14:textId="77777777" w:rsidR="0094680E" w:rsidRPr="0056136B" w:rsidRDefault="0094680E" w:rsidP="0094680E">
      <w:pPr>
        <w:spacing w:line="276" w:lineRule="auto"/>
        <w:rPr>
          <w:rFonts w:ascii="Arial" w:hAnsi="Arial" w:cs="Arial"/>
          <w:szCs w:val="24"/>
        </w:rPr>
      </w:pPr>
    </w:p>
    <w:p w14:paraId="426B5E76" w14:textId="77777777" w:rsidR="0094680E" w:rsidRPr="005B7E5D" w:rsidRDefault="0094680E" w:rsidP="00FF6A6A">
      <w:pPr>
        <w:pStyle w:val="Prrafodelista"/>
        <w:numPr>
          <w:ilvl w:val="1"/>
          <w:numId w:val="18"/>
        </w:numPr>
        <w:rPr>
          <w:rFonts w:ascii="Arial" w:hAnsi="Arial" w:cs="Arial"/>
          <w:b/>
          <w:sz w:val="24"/>
          <w:szCs w:val="24"/>
          <w:u w:val="single"/>
        </w:rPr>
      </w:pPr>
      <w:r w:rsidRPr="005B7E5D">
        <w:rPr>
          <w:rFonts w:ascii="Arial" w:hAnsi="Arial" w:cs="Arial"/>
          <w:b/>
          <w:spacing w:val="-3"/>
          <w:sz w:val="24"/>
          <w:szCs w:val="24"/>
        </w:rPr>
        <w:t>Normas y criterios técnicos de Accesibilidad al Medio Físico.</w:t>
      </w:r>
    </w:p>
    <w:p w14:paraId="2C13A976" w14:textId="77777777" w:rsidR="0094680E" w:rsidRPr="005B7E5D" w:rsidRDefault="0094680E" w:rsidP="0094680E">
      <w:pPr>
        <w:pStyle w:val="Prrafodelista"/>
        <w:ind w:left="885"/>
        <w:rPr>
          <w:rFonts w:ascii="Arial" w:hAnsi="Arial" w:cs="Arial"/>
          <w:b/>
          <w:sz w:val="24"/>
          <w:szCs w:val="24"/>
          <w:u w:val="single"/>
        </w:rPr>
      </w:pPr>
    </w:p>
    <w:p w14:paraId="0958F07B" w14:textId="77777777" w:rsidR="0094680E" w:rsidRPr="005B7E5D" w:rsidRDefault="0094680E" w:rsidP="0094680E">
      <w:pPr>
        <w:pStyle w:val="Encabezado"/>
        <w:pBdr>
          <w:top w:val="single" w:sz="6" w:space="1" w:color="FFFFFF"/>
          <w:left w:val="single" w:sz="6" w:space="1" w:color="FFFFFF"/>
          <w:bottom w:val="single" w:sz="6" w:space="0" w:color="FFFFFF"/>
          <w:right w:val="single" w:sz="6" w:space="1" w:color="FFFFFF"/>
        </w:pBdr>
        <w:tabs>
          <w:tab w:val="center" w:pos="426"/>
        </w:tabs>
        <w:rPr>
          <w:rFonts w:ascii="Arial" w:hAnsi="Arial" w:cs="Arial"/>
          <w:szCs w:val="24"/>
        </w:rPr>
      </w:pPr>
      <w:r w:rsidRPr="005B7E5D">
        <w:rPr>
          <w:rFonts w:ascii="Arial" w:hAnsi="Arial" w:cs="Arial"/>
          <w:szCs w:val="24"/>
        </w:rPr>
        <w:t>El cumplimiento de esta normas en la ejecución de los trabajos será exigido a los Contratistas, y para el efecto se tomarán como referencia las Normas de Accesibilidad de las Personas al Medio Físico elaborado por el Comité Técnico de Normalización CTN 45 “Accesibilidad”, del Instituto Nacional de Tecnología, Normalización y Metrología (INTN).</w:t>
      </w:r>
    </w:p>
    <w:p w14:paraId="340E65A4" w14:textId="77777777" w:rsidR="0094680E" w:rsidRPr="005B7E5D" w:rsidRDefault="0094680E" w:rsidP="0094680E">
      <w:pPr>
        <w:spacing w:line="276" w:lineRule="auto"/>
        <w:rPr>
          <w:rFonts w:ascii="Arial" w:hAnsi="Arial" w:cs="Arial"/>
          <w:szCs w:val="24"/>
        </w:rPr>
      </w:pPr>
      <w:bookmarkStart w:id="555" w:name="page36"/>
      <w:bookmarkStart w:id="556" w:name="page49"/>
      <w:bookmarkEnd w:id="555"/>
      <w:bookmarkEnd w:id="556"/>
    </w:p>
    <w:p w14:paraId="0FEEB40F" w14:textId="77777777" w:rsidR="00AE0FF2" w:rsidRPr="005B7E5D" w:rsidRDefault="00AE0FF2" w:rsidP="00FF6A6A">
      <w:pPr>
        <w:pStyle w:val="Prrafodelista"/>
        <w:numPr>
          <w:ilvl w:val="0"/>
          <w:numId w:val="4"/>
        </w:numPr>
        <w:spacing w:line="360" w:lineRule="auto"/>
        <w:rPr>
          <w:rFonts w:ascii="Arial" w:hAnsi="Arial" w:cs="Arial"/>
          <w:b/>
          <w:sz w:val="24"/>
          <w:szCs w:val="24"/>
          <w:u w:val="single"/>
        </w:rPr>
      </w:pPr>
      <w:r w:rsidRPr="005B7E5D">
        <w:rPr>
          <w:rFonts w:ascii="Arial" w:hAnsi="Arial" w:cs="Arial"/>
          <w:b/>
          <w:spacing w:val="-3"/>
          <w:sz w:val="24"/>
          <w:szCs w:val="24"/>
        </w:rPr>
        <w:t xml:space="preserve">Periodo de Construcción, Lugar y </w:t>
      </w:r>
      <w:r w:rsidR="00D170D8" w:rsidRPr="005B7E5D">
        <w:rPr>
          <w:rFonts w:ascii="Arial" w:hAnsi="Arial" w:cs="Arial"/>
          <w:b/>
          <w:spacing w:val="-3"/>
          <w:sz w:val="24"/>
          <w:szCs w:val="24"/>
        </w:rPr>
        <w:t>o</w:t>
      </w:r>
      <w:r w:rsidRPr="005B7E5D">
        <w:rPr>
          <w:rFonts w:ascii="Arial" w:hAnsi="Arial" w:cs="Arial"/>
          <w:b/>
          <w:spacing w:val="-3"/>
          <w:sz w:val="24"/>
          <w:szCs w:val="24"/>
        </w:rPr>
        <w:t>tros datos.</w:t>
      </w:r>
    </w:p>
    <w:p w14:paraId="49250464" w14:textId="77777777" w:rsidR="0094680E" w:rsidRPr="005B7E5D" w:rsidRDefault="0094680E" w:rsidP="005B7E5D">
      <w:pPr>
        <w:pStyle w:val="Prrafodelista"/>
        <w:spacing w:line="276" w:lineRule="auto"/>
        <w:ind w:left="142" w:right="40"/>
        <w:rPr>
          <w:rFonts w:ascii="Arial" w:hAnsi="Arial" w:cs="Arial"/>
          <w:sz w:val="24"/>
          <w:szCs w:val="24"/>
        </w:rPr>
      </w:pPr>
      <w:r w:rsidRPr="005B7E5D">
        <w:rPr>
          <w:rFonts w:ascii="Arial" w:hAnsi="Arial" w:cs="Arial"/>
          <w:sz w:val="24"/>
          <w:szCs w:val="24"/>
        </w:rPr>
        <w:t>El plazo de ejecución de las obras de cada Lote es de 180 (ciento ochenta) días calendarios que se computan desde la recepción por parte del Contratista de la Orden de Inicio salvo que la contratante conceda una prórroga de tiempo.</w:t>
      </w:r>
    </w:p>
    <w:p w14:paraId="2C263E54" w14:textId="77777777" w:rsidR="0094680E" w:rsidRPr="005B7E5D" w:rsidRDefault="0094680E" w:rsidP="005B7E5D">
      <w:pPr>
        <w:spacing w:line="276" w:lineRule="auto"/>
        <w:ind w:left="142"/>
        <w:rPr>
          <w:rFonts w:ascii="Arial" w:hAnsi="Arial" w:cs="Arial"/>
          <w:szCs w:val="24"/>
        </w:rPr>
      </w:pPr>
    </w:p>
    <w:p w14:paraId="5231F9BA" w14:textId="77777777" w:rsidR="0094680E" w:rsidRPr="005B7E5D" w:rsidRDefault="0094680E" w:rsidP="005B7E5D">
      <w:pPr>
        <w:pStyle w:val="Prrafodelista"/>
        <w:spacing w:line="276" w:lineRule="auto"/>
        <w:ind w:left="142" w:right="40"/>
        <w:rPr>
          <w:rFonts w:ascii="Arial" w:hAnsi="Arial" w:cs="Arial"/>
          <w:sz w:val="24"/>
          <w:szCs w:val="24"/>
        </w:rPr>
      </w:pPr>
      <w:r w:rsidRPr="005B7E5D">
        <w:rPr>
          <w:rFonts w:ascii="Arial" w:hAnsi="Arial" w:cs="Arial"/>
          <w:sz w:val="24"/>
          <w:szCs w:val="24"/>
        </w:rPr>
        <w:t xml:space="preserve">Se dará prioridad al inicio de las obras previstas para el Lote 1, en la  Toma de agua, zona Embocadura. </w:t>
      </w:r>
    </w:p>
    <w:p w14:paraId="62462CE9" w14:textId="77777777" w:rsidR="0094680E" w:rsidRPr="005B7E5D" w:rsidRDefault="0094680E" w:rsidP="005B7E5D">
      <w:pPr>
        <w:pStyle w:val="Prrafodelista"/>
        <w:spacing w:line="276" w:lineRule="auto"/>
        <w:ind w:left="142"/>
        <w:rPr>
          <w:rFonts w:ascii="Arial" w:hAnsi="Arial" w:cs="Arial"/>
          <w:sz w:val="24"/>
          <w:szCs w:val="24"/>
        </w:rPr>
      </w:pPr>
    </w:p>
    <w:p w14:paraId="3935C667" w14:textId="77777777" w:rsidR="0094680E" w:rsidRPr="005B7E5D" w:rsidRDefault="0094680E" w:rsidP="005B7E5D">
      <w:pPr>
        <w:pStyle w:val="Prrafodelista"/>
        <w:spacing w:line="276" w:lineRule="auto"/>
        <w:ind w:left="142"/>
        <w:rPr>
          <w:rFonts w:ascii="Arial" w:hAnsi="Arial" w:cs="Arial"/>
          <w:b/>
          <w:sz w:val="24"/>
          <w:szCs w:val="24"/>
        </w:rPr>
      </w:pPr>
      <w:r w:rsidRPr="005B7E5D">
        <w:rPr>
          <w:rFonts w:ascii="Arial" w:hAnsi="Arial" w:cs="Arial"/>
          <w:b/>
          <w:sz w:val="24"/>
          <w:szCs w:val="24"/>
        </w:rPr>
        <w:t>Sector Embocadura</w:t>
      </w:r>
    </w:p>
    <w:p w14:paraId="5F093C80" w14:textId="77777777" w:rsidR="0094680E" w:rsidRPr="005B7E5D" w:rsidRDefault="0094680E" w:rsidP="005B7E5D">
      <w:pPr>
        <w:pStyle w:val="Prrafodelista"/>
        <w:spacing w:line="276" w:lineRule="auto"/>
        <w:ind w:left="142"/>
        <w:rPr>
          <w:rFonts w:ascii="Arial" w:hAnsi="Arial" w:cs="Arial"/>
          <w:sz w:val="24"/>
          <w:szCs w:val="24"/>
        </w:rPr>
      </w:pPr>
    </w:p>
    <w:p w14:paraId="0062E79A" w14:textId="77777777" w:rsidR="0094680E" w:rsidRPr="005B7E5D" w:rsidRDefault="0094680E" w:rsidP="005B7E5D">
      <w:pPr>
        <w:pStyle w:val="Prrafodelista"/>
        <w:spacing w:line="276" w:lineRule="auto"/>
        <w:ind w:left="142" w:right="40"/>
        <w:rPr>
          <w:rFonts w:ascii="Arial" w:hAnsi="Arial" w:cs="Arial"/>
          <w:sz w:val="24"/>
          <w:szCs w:val="24"/>
        </w:rPr>
      </w:pPr>
      <w:r w:rsidRPr="005B7E5D">
        <w:rPr>
          <w:rFonts w:ascii="Arial" w:hAnsi="Arial" w:cs="Arial"/>
          <w:sz w:val="24"/>
          <w:szCs w:val="24"/>
        </w:rPr>
        <w:t>Los trabajos a ser realizados están localizados en la Región Occidental, Chaco Paraguayo, en la zona de influencia del Río Pilcomayo con epicentro en el lugar conocido como La Dorada, distrito de Pedro P. Peña (ver plano de ubicación):</w:t>
      </w:r>
    </w:p>
    <w:p w14:paraId="6D5B9E0A" w14:textId="77777777" w:rsidR="0094680E" w:rsidRPr="005B7E5D" w:rsidRDefault="0094680E" w:rsidP="005B7E5D">
      <w:pPr>
        <w:pStyle w:val="Prrafodelista"/>
        <w:spacing w:line="276" w:lineRule="auto"/>
        <w:ind w:left="142"/>
        <w:rPr>
          <w:rFonts w:ascii="Arial" w:hAnsi="Arial" w:cs="Arial"/>
          <w:sz w:val="24"/>
          <w:szCs w:val="24"/>
        </w:rPr>
      </w:pPr>
    </w:p>
    <w:p w14:paraId="6ECACE15" w14:textId="77777777" w:rsidR="0094680E" w:rsidRPr="005B7E5D" w:rsidRDefault="0094680E" w:rsidP="005B7E5D">
      <w:pPr>
        <w:pStyle w:val="Prrafodelista"/>
        <w:spacing w:line="276" w:lineRule="auto"/>
        <w:ind w:left="142" w:right="40"/>
        <w:rPr>
          <w:rFonts w:ascii="Arial" w:hAnsi="Arial" w:cs="Arial"/>
          <w:sz w:val="24"/>
          <w:szCs w:val="24"/>
        </w:rPr>
      </w:pPr>
      <w:r w:rsidRPr="005B7E5D">
        <w:rPr>
          <w:rFonts w:ascii="Arial" w:hAnsi="Arial" w:cs="Arial"/>
          <w:sz w:val="24"/>
          <w:szCs w:val="24"/>
        </w:rPr>
        <w:t>La localidad de La Dorada se encuentra a 65 Km. al oeste del Fortín Pratts Gill, el cual está situado sobre el camino de tierra Colonia Neuland – Pozo Hondo.</w:t>
      </w:r>
    </w:p>
    <w:p w14:paraId="537E6E27" w14:textId="77777777" w:rsidR="00AE0FF2" w:rsidRPr="005B7E5D" w:rsidRDefault="00AE0FF2" w:rsidP="005B7E5D">
      <w:pPr>
        <w:suppressAutoHyphens/>
        <w:spacing w:line="360" w:lineRule="auto"/>
        <w:ind w:left="142"/>
        <w:rPr>
          <w:rFonts w:ascii="Arial" w:hAnsi="Arial" w:cs="Arial"/>
          <w:b/>
          <w:bCs/>
          <w:i/>
          <w:iCs/>
          <w:szCs w:val="24"/>
          <w:lang w:val="es-ES_tradnl"/>
        </w:rPr>
      </w:pPr>
    </w:p>
    <w:p w14:paraId="0873E6FA" w14:textId="77777777" w:rsidR="00D170D8" w:rsidRPr="005B7E5D" w:rsidRDefault="00D170D8" w:rsidP="005B7E5D">
      <w:pPr>
        <w:suppressAutoHyphens/>
        <w:spacing w:before="120" w:after="120" w:line="360" w:lineRule="auto"/>
        <w:ind w:left="142"/>
        <w:rPr>
          <w:rFonts w:ascii="Arial" w:hAnsi="Arial" w:cs="Arial"/>
          <w:bCs/>
          <w:i/>
          <w:iCs/>
          <w:szCs w:val="24"/>
        </w:rPr>
      </w:pPr>
    </w:p>
    <w:p w14:paraId="6170BFB6" w14:textId="77777777" w:rsidR="00AE0FF2" w:rsidRPr="005B7E5D" w:rsidRDefault="00AE0FF2" w:rsidP="005B7E5D">
      <w:pPr>
        <w:pStyle w:val="Prrafodelista"/>
        <w:numPr>
          <w:ilvl w:val="0"/>
          <w:numId w:val="4"/>
        </w:numPr>
        <w:spacing w:line="360" w:lineRule="auto"/>
        <w:ind w:left="142" w:firstLine="0"/>
        <w:rPr>
          <w:rFonts w:ascii="Arial" w:hAnsi="Arial" w:cs="Arial"/>
          <w:b/>
          <w:sz w:val="24"/>
          <w:szCs w:val="24"/>
          <w:u w:val="single"/>
          <w:lang w:val="es-ES"/>
        </w:rPr>
      </w:pPr>
      <w:r w:rsidRPr="005B7E5D">
        <w:rPr>
          <w:rFonts w:ascii="Arial" w:hAnsi="Arial" w:cs="Arial"/>
          <w:b/>
          <w:spacing w:val="-3"/>
          <w:sz w:val="24"/>
          <w:szCs w:val="24"/>
        </w:rPr>
        <w:t>Planos o Diseños</w:t>
      </w:r>
    </w:p>
    <w:p w14:paraId="33464060" w14:textId="35644381" w:rsidR="0094680E" w:rsidRPr="005B7E5D" w:rsidRDefault="0094680E" w:rsidP="005B7E5D">
      <w:pPr>
        <w:pStyle w:val="Prrafodelista"/>
        <w:spacing w:line="276" w:lineRule="auto"/>
        <w:ind w:left="142"/>
        <w:rPr>
          <w:rFonts w:ascii="Arial" w:hAnsi="Arial" w:cs="Arial"/>
          <w:b/>
          <w:sz w:val="24"/>
          <w:szCs w:val="24"/>
        </w:rPr>
      </w:pPr>
      <w:r w:rsidRPr="005B7E5D">
        <w:rPr>
          <w:rFonts w:ascii="Arial" w:hAnsi="Arial" w:cs="Arial"/>
          <w:b/>
          <w:sz w:val="24"/>
          <w:szCs w:val="24"/>
        </w:rPr>
        <w:t>En Archivo magnético Anexo,   Plano de Ubicación de las Obras y Diseños específicos.</w:t>
      </w:r>
    </w:p>
    <w:p w14:paraId="7A1E9F06" w14:textId="7A28E85B" w:rsidR="00CD274C" w:rsidRDefault="00CD274C" w:rsidP="005B7E5D">
      <w:pPr>
        <w:pStyle w:val="SectionVIHeader0"/>
        <w:spacing w:after="0" w:line="360" w:lineRule="auto"/>
        <w:ind w:left="142"/>
        <w:jc w:val="both"/>
        <w:rPr>
          <w:rFonts w:ascii="Arial" w:hAnsi="Arial" w:cs="Arial"/>
          <w:bCs w:val="0"/>
          <w:iCs/>
          <w:sz w:val="24"/>
          <w:szCs w:val="24"/>
          <w:lang w:val="es-ES_tradnl"/>
        </w:rPr>
      </w:pPr>
    </w:p>
    <w:p w14:paraId="0E66D636" w14:textId="77777777" w:rsidR="005B7E5D" w:rsidRPr="005B7E5D" w:rsidRDefault="005B7E5D" w:rsidP="005B7E5D">
      <w:pPr>
        <w:pStyle w:val="SectionVIHeader0"/>
        <w:spacing w:after="0" w:line="360" w:lineRule="auto"/>
        <w:ind w:left="142"/>
        <w:jc w:val="both"/>
        <w:rPr>
          <w:rFonts w:ascii="Arial" w:hAnsi="Arial" w:cs="Arial"/>
          <w:bCs w:val="0"/>
          <w:iCs/>
          <w:sz w:val="24"/>
          <w:szCs w:val="24"/>
          <w:lang w:val="es-ES_tradnl"/>
        </w:rPr>
      </w:pPr>
    </w:p>
    <w:p w14:paraId="03C7AA36" w14:textId="198E4D4D" w:rsidR="00AE0FF2" w:rsidRPr="005B7E5D" w:rsidDel="00A30766" w:rsidRDefault="00AE0FF2">
      <w:pPr>
        <w:pStyle w:val="Prrafodelista"/>
        <w:spacing w:line="360" w:lineRule="auto"/>
        <w:ind w:left="142"/>
        <w:rPr>
          <w:del w:id="557" w:author="Juan" w:date="2017-06-12T11:18:00Z"/>
          <w:rFonts w:ascii="Arial" w:hAnsi="Arial" w:cs="Arial"/>
          <w:b/>
          <w:spacing w:val="-3"/>
          <w:sz w:val="24"/>
          <w:szCs w:val="24"/>
        </w:rPr>
        <w:pPrChange w:id="558" w:author="Juan" w:date="2017-06-12T11:18:00Z">
          <w:pPr>
            <w:pStyle w:val="Prrafodelista"/>
            <w:numPr>
              <w:numId w:val="4"/>
            </w:numPr>
            <w:spacing w:line="360" w:lineRule="auto"/>
            <w:ind w:left="142" w:hanging="360"/>
          </w:pPr>
        </w:pPrChange>
      </w:pPr>
      <w:del w:id="559" w:author="Juan" w:date="2017-06-12T11:18:00Z">
        <w:r w:rsidRPr="005B7E5D" w:rsidDel="00A30766">
          <w:rPr>
            <w:rFonts w:ascii="Arial" w:hAnsi="Arial" w:cs="Arial"/>
            <w:b/>
            <w:spacing w:val="-3"/>
            <w:sz w:val="24"/>
            <w:szCs w:val="24"/>
          </w:rPr>
          <w:lastRenderedPageBreak/>
          <w:delText>Requisitos de carácter ambiental</w:delText>
        </w:r>
      </w:del>
    </w:p>
    <w:p w14:paraId="7F2AC4EF" w14:textId="77777777" w:rsidR="0094680E" w:rsidRPr="005B7E5D" w:rsidRDefault="0094680E" w:rsidP="00870B92">
      <w:pPr>
        <w:pStyle w:val="Encabezado"/>
        <w:pBdr>
          <w:top w:val="single" w:sz="6" w:space="1" w:color="FFFFFF"/>
          <w:left w:val="single" w:sz="6" w:space="1" w:color="FFFFFF"/>
          <w:bottom w:val="single" w:sz="6" w:space="1" w:color="FFFFFF"/>
          <w:right w:val="single" w:sz="6" w:space="1" w:color="FFFFFF"/>
        </w:pBdr>
        <w:spacing w:line="360" w:lineRule="auto"/>
        <w:ind w:left="709"/>
        <w:rPr>
          <w:rFonts w:ascii="Arial" w:hAnsi="Arial" w:cs="Arial"/>
          <w:szCs w:val="24"/>
        </w:rPr>
      </w:pPr>
    </w:p>
    <w:p w14:paraId="247AD595" w14:textId="77777777" w:rsidR="00AE0FF2" w:rsidRPr="0021323B" w:rsidRDefault="00AE0FF2" w:rsidP="00870B92">
      <w:pPr>
        <w:pStyle w:val="Encabezado"/>
        <w:pBdr>
          <w:top w:val="single" w:sz="6" w:space="0" w:color="FFFFFF"/>
          <w:left w:val="single" w:sz="6" w:space="1" w:color="FFFFFF"/>
          <w:bottom w:val="single" w:sz="6" w:space="1" w:color="FFFFFF"/>
          <w:right w:val="single" w:sz="6" w:space="1" w:color="FFFFFF"/>
        </w:pBdr>
        <w:spacing w:line="360" w:lineRule="auto"/>
        <w:rPr>
          <w:rFonts w:ascii="Arial" w:hAnsi="Arial" w:cs="Arial"/>
          <w:sz w:val="22"/>
          <w:szCs w:val="22"/>
        </w:rPr>
      </w:pPr>
    </w:p>
    <w:p w14:paraId="1760787E" w14:textId="77777777" w:rsidR="00DE1BB0" w:rsidRPr="00870B92" w:rsidRDefault="00DE1BB0" w:rsidP="00FF6A6A">
      <w:pPr>
        <w:pStyle w:val="Prrafodelista"/>
        <w:numPr>
          <w:ilvl w:val="0"/>
          <w:numId w:val="4"/>
        </w:numPr>
        <w:spacing w:line="360" w:lineRule="auto"/>
        <w:rPr>
          <w:rFonts w:ascii="Arial" w:hAnsi="Arial" w:cs="Arial"/>
          <w:sz w:val="22"/>
          <w:szCs w:val="22"/>
        </w:rPr>
        <w:sectPr w:rsidR="00DE1BB0" w:rsidRPr="00870B92" w:rsidSect="00EA2B8C">
          <w:headerReference w:type="default" r:id="rId15"/>
          <w:type w:val="continuous"/>
          <w:pgSz w:w="12240" w:h="18720" w:code="14"/>
          <w:pgMar w:top="1418" w:right="902" w:bottom="1418" w:left="1701" w:header="709" w:footer="709" w:gutter="0"/>
          <w:cols w:space="708"/>
          <w:docGrid w:linePitch="360"/>
        </w:sectPr>
      </w:pPr>
    </w:p>
    <w:p w14:paraId="5380F014" w14:textId="77777777" w:rsidR="0094680E" w:rsidRDefault="0094680E" w:rsidP="00870B92">
      <w:pPr>
        <w:pStyle w:val="Subttulo"/>
        <w:spacing w:before="240" w:after="240" w:line="360" w:lineRule="auto"/>
        <w:rPr>
          <w:rFonts w:ascii="Arial" w:hAnsi="Arial" w:cs="Arial"/>
          <w:sz w:val="22"/>
          <w:szCs w:val="22"/>
          <w:u w:val="single"/>
        </w:rPr>
      </w:pPr>
    </w:p>
    <w:p w14:paraId="409E3F98" w14:textId="77777777" w:rsidR="0094680E" w:rsidRDefault="0094680E" w:rsidP="00870B92">
      <w:pPr>
        <w:pStyle w:val="Subttulo"/>
        <w:spacing w:before="240" w:after="240" w:line="360" w:lineRule="auto"/>
        <w:rPr>
          <w:rFonts w:ascii="Arial" w:hAnsi="Arial" w:cs="Arial"/>
          <w:sz w:val="22"/>
          <w:szCs w:val="22"/>
          <w:u w:val="single"/>
        </w:rPr>
      </w:pPr>
    </w:p>
    <w:p w14:paraId="655D2EEC" w14:textId="77777777" w:rsidR="0094680E" w:rsidRDefault="0094680E" w:rsidP="00870B92">
      <w:pPr>
        <w:pStyle w:val="Subttulo"/>
        <w:spacing w:before="240" w:after="240" w:line="360" w:lineRule="auto"/>
        <w:rPr>
          <w:rFonts w:ascii="Arial" w:hAnsi="Arial" w:cs="Arial"/>
          <w:sz w:val="22"/>
          <w:szCs w:val="22"/>
          <w:u w:val="single"/>
        </w:rPr>
      </w:pPr>
    </w:p>
    <w:p w14:paraId="3854D151" w14:textId="43436251" w:rsidR="0094680E" w:rsidRDefault="0094680E" w:rsidP="00870B92">
      <w:pPr>
        <w:pStyle w:val="Subttulo"/>
        <w:spacing w:before="240" w:after="240" w:line="360" w:lineRule="auto"/>
        <w:rPr>
          <w:ins w:id="560" w:author="Jorge Agustin Fernandez Pereira" w:date="2017-06-15T14:49:00Z"/>
          <w:rFonts w:ascii="Arial" w:hAnsi="Arial" w:cs="Arial"/>
          <w:sz w:val="22"/>
          <w:szCs w:val="22"/>
          <w:u w:val="single"/>
        </w:rPr>
      </w:pPr>
    </w:p>
    <w:p w14:paraId="0B1F87FC" w14:textId="0E552E0C" w:rsidR="00811AD3" w:rsidRDefault="00811AD3" w:rsidP="00870B92">
      <w:pPr>
        <w:pStyle w:val="Subttulo"/>
        <w:spacing w:before="240" w:after="240" w:line="360" w:lineRule="auto"/>
        <w:rPr>
          <w:ins w:id="561" w:author="Jorge Agustin Fernandez Pereira" w:date="2017-06-15T14:49:00Z"/>
          <w:rFonts w:ascii="Arial" w:hAnsi="Arial" w:cs="Arial"/>
          <w:sz w:val="22"/>
          <w:szCs w:val="22"/>
          <w:u w:val="single"/>
        </w:rPr>
      </w:pPr>
    </w:p>
    <w:p w14:paraId="74D44C16" w14:textId="319279D3" w:rsidR="00811AD3" w:rsidRDefault="00811AD3" w:rsidP="00870B92">
      <w:pPr>
        <w:pStyle w:val="Subttulo"/>
        <w:spacing w:before="240" w:after="240" w:line="360" w:lineRule="auto"/>
        <w:rPr>
          <w:ins w:id="562" w:author="Jorge Agustin Fernandez Pereira" w:date="2017-06-15T14:49:00Z"/>
          <w:rFonts w:ascii="Arial" w:hAnsi="Arial" w:cs="Arial"/>
          <w:sz w:val="22"/>
          <w:szCs w:val="22"/>
          <w:u w:val="single"/>
        </w:rPr>
      </w:pPr>
    </w:p>
    <w:p w14:paraId="5B585058" w14:textId="3230D4E1" w:rsidR="00811AD3" w:rsidRDefault="00811AD3" w:rsidP="00870B92">
      <w:pPr>
        <w:pStyle w:val="Subttulo"/>
        <w:spacing w:before="240" w:after="240" w:line="360" w:lineRule="auto"/>
        <w:rPr>
          <w:ins w:id="563" w:author="Jorge Agustin Fernandez Pereira" w:date="2017-06-15T14:49:00Z"/>
          <w:rFonts w:ascii="Arial" w:hAnsi="Arial" w:cs="Arial"/>
          <w:sz w:val="22"/>
          <w:szCs w:val="22"/>
          <w:u w:val="single"/>
        </w:rPr>
      </w:pPr>
    </w:p>
    <w:p w14:paraId="166391C2" w14:textId="16A8EB7E" w:rsidR="00811AD3" w:rsidRDefault="00811AD3" w:rsidP="00870B92">
      <w:pPr>
        <w:pStyle w:val="Subttulo"/>
        <w:spacing w:before="240" w:after="240" w:line="360" w:lineRule="auto"/>
        <w:rPr>
          <w:ins w:id="564" w:author="Jorge Agustin Fernandez Pereira" w:date="2017-06-15T14:49:00Z"/>
          <w:rFonts w:ascii="Arial" w:hAnsi="Arial" w:cs="Arial"/>
          <w:sz w:val="22"/>
          <w:szCs w:val="22"/>
          <w:u w:val="single"/>
        </w:rPr>
      </w:pPr>
    </w:p>
    <w:p w14:paraId="695EFA77" w14:textId="4B652E89" w:rsidR="00811AD3" w:rsidRDefault="00811AD3" w:rsidP="00870B92">
      <w:pPr>
        <w:pStyle w:val="Subttulo"/>
        <w:spacing w:before="240" w:after="240" w:line="360" w:lineRule="auto"/>
        <w:rPr>
          <w:ins w:id="565" w:author="Jorge Agustin Fernandez Pereira" w:date="2017-06-15T14:49:00Z"/>
          <w:rFonts w:ascii="Arial" w:hAnsi="Arial" w:cs="Arial"/>
          <w:sz w:val="22"/>
          <w:szCs w:val="22"/>
          <w:u w:val="single"/>
        </w:rPr>
      </w:pPr>
    </w:p>
    <w:p w14:paraId="03B718F6" w14:textId="7A2BF8F4" w:rsidR="00811AD3" w:rsidRDefault="00811AD3" w:rsidP="00870B92">
      <w:pPr>
        <w:pStyle w:val="Subttulo"/>
        <w:spacing w:before="240" w:after="240" w:line="360" w:lineRule="auto"/>
        <w:rPr>
          <w:ins w:id="566" w:author="Jorge Agustin Fernandez Pereira" w:date="2017-06-15T14:49:00Z"/>
          <w:rFonts w:ascii="Arial" w:hAnsi="Arial" w:cs="Arial"/>
          <w:sz w:val="22"/>
          <w:szCs w:val="22"/>
          <w:u w:val="single"/>
        </w:rPr>
      </w:pPr>
    </w:p>
    <w:p w14:paraId="03FA9690" w14:textId="6D0439FC" w:rsidR="00811AD3" w:rsidRDefault="00811AD3" w:rsidP="00870B92">
      <w:pPr>
        <w:pStyle w:val="Subttulo"/>
        <w:spacing w:before="240" w:after="240" w:line="360" w:lineRule="auto"/>
        <w:rPr>
          <w:ins w:id="567" w:author="Jorge Agustin Fernandez Pereira" w:date="2017-06-15T14:49:00Z"/>
          <w:rFonts w:ascii="Arial" w:hAnsi="Arial" w:cs="Arial"/>
          <w:sz w:val="22"/>
          <w:szCs w:val="22"/>
          <w:u w:val="single"/>
        </w:rPr>
      </w:pPr>
    </w:p>
    <w:p w14:paraId="563177D9" w14:textId="5F84A323" w:rsidR="00811AD3" w:rsidRDefault="00811AD3" w:rsidP="00870B92">
      <w:pPr>
        <w:pStyle w:val="Subttulo"/>
        <w:spacing w:before="240" w:after="240" w:line="360" w:lineRule="auto"/>
        <w:rPr>
          <w:ins w:id="568" w:author="Jorge Agustin Fernandez Pereira" w:date="2017-06-15T14:49:00Z"/>
          <w:rFonts w:ascii="Arial" w:hAnsi="Arial" w:cs="Arial"/>
          <w:sz w:val="22"/>
          <w:szCs w:val="22"/>
          <w:u w:val="single"/>
        </w:rPr>
      </w:pPr>
    </w:p>
    <w:p w14:paraId="7E735A0A" w14:textId="022E0787" w:rsidR="00811AD3" w:rsidRDefault="00811AD3" w:rsidP="00870B92">
      <w:pPr>
        <w:pStyle w:val="Subttulo"/>
        <w:spacing w:before="240" w:after="240" w:line="360" w:lineRule="auto"/>
        <w:rPr>
          <w:ins w:id="569" w:author="Jorge Agustin Fernandez Pereira" w:date="2017-06-15T14:49:00Z"/>
          <w:rFonts w:ascii="Arial" w:hAnsi="Arial" w:cs="Arial"/>
          <w:sz w:val="22"/>
          <w:szCs w:val="22"/>
          <w:u w:val="single"/>
        </w:rPr>
      </w:pPr>
    </w:p>
    <w:p w14:paraId="3AE380DD" w14:textId="5D9FC0AD" w:rsidR="00811AD3" w:rsidRDefault="00811AD3" w:rsidP="00870B92">
      <w:pPr>
        <w:pStyle w:val="Subttulo"/>
        <w:spacing w:before="240" w:after="240" w:line="360" w:lineRule="auto"/>
        <w:rPr>
          <w:ins w:id="570" w:author="Jorge Agustin Fernandez Pereira" w:date="2017-06-15T14:49:00Z"/>
          <w:rFonts w:ascii="Arial" w:hAnsi="Arial" w:cs="Arial"/>
          <w:sz w:val="22"/>
          <w:szCs w:val="22"/>
          <w:u w:val="single"/>
        </w:rPr>
      </w:pPr>
    </w:p>
    <w:p w14:paraId="54AF9D04" w14:textId="0A4154E2" w:rsidR="00811AD3" w:rsidRDefault="00811AD3" w:rsidP="00870B92">
      <w:pPr>
        <w:pStyle w:val="Subttulo"/>
        <w:spacing w:before="240" w:after="240" w:line="360" w:lineRule="auto"/>
        <w:rPr>
          <w:ins w:id="571" w:author="Jorge Agustin Fernandez Pereira" w:date="2017-06-15T14:49:00Z"/>
          <w:rFonts w:ascii="Arial" w:hAnsi="Arial" w:cs="Arial"/>
          <w:sz w:val="22"/>
          <w:szCs w:val="22"/>
          <w:u w:val="single"/>
        </w:rPr>
      </w:pPr>
    </w:p>
    <w:p w14:paraId="0762138F" w14:textId="438B7084" w:rsidR="00811AD3" w:rsidDel="005738DE" w:rsidRDefault="00811AD3" w:rsidP="00870B92">
      <w:pPr>
        <w:pStyle w:val="Subttulo"/>
        <w:spacing w:before="240" w:after="240" w:line="360" w:lineRule="auto"/>
        <w:rPr>
          <w:del w:id="572" w:author="Jorge Agustin Fernandez Pereira" w:date="2017-06-22T15:52:00Z"/>
          <w:rFonts w:ascii="Arial" w:hAnsi="Arial" w:cs="Arial"/>
          <w:sz w:val="22"/>
          <w:szCs w:val="22"/>
          <w:u w:val="single"/>
        </w:rPr>
      </w:pPr>
    </w:p>
    <w:p w14:paraId="576840C8" w14:textId="0FB17CE2" w:rsidR="005738DE" w:rsidRDefault="005738DE" w:rsidP="00870B92">
      <w:pPr>
        <w:pStyle w:val="Subttulo"/>
        <w:spacing w:before="240" w:after="240" w:line="360" w:lineRule="auto"/>
        <w:rPr>
          <w:ins w:id="573" w:author="Jorge Agustin Fernandez Pereira" w:date="2017-06-27T09:34:00Z"/>
          <w:rFonts w:ascii="Arial" w:hAnsi="Arial" w:cs="Arial"/>
          <w:sz w:val="22"/>
          <w:szCs w:val="22"/>
          <w:u w:val="single"/>
        </w:rPr>
      </w:pPr>
    </w:p>
    <w:p w14:paraId="27109BB5" w14:textId="77777777" w:rsidR="005738DE" w:rsidRDefault="005738DE" w:rsidP="00870B92">
      <w:pPr>
        <w:pStyle w:val="Subttulo"/>
        <w:spacing w:before="240" w:after="240" w:line="360" w:lineRule="auto"/>
        <w:rPr>
          <w:ins w:id="574" w:author="Jorge Agustin Fernandez Pereira" w:date="2017-06-27T09:34:00Z"/>
          <w:rFonts w:ascii="Arial" w:hAnsi="Arial" w:cs="Arial"/>
          <w:sz w:val="22"/>
          <w:szCs w:val="22"/>
          <w:u w:val="single"/>
        </w:rPr>
      </w:pPr>
    </w:p>
    <w:p w14:paraId="6AFB3890" w14:textId="22F2232A" w:rsidR="00B73722" w:rsidRPr="00870B92" w:rsidRDefault="00934D93" w:rsidP="00870B92">
      <w:pPr>
        <w:pStyle w:val="Subttulo"/>
        <w:spacing w:before="240" w:after="240" w:line="360" w:lineRule="auto"/>
        <w:rPr>
          <w:rFonts w:ascii="Arial" w:hAnsi="Arial" w:cs="Arial"/>
          <w:sz w:val="22"/>
          <w:szCs w:val="22"/>
          <w:u w:val="single"/>
        </w:rPr>
      </w:pPr>
      <w:r w:rsidRPr="0021323B">
        <w:rPr>
          <w:rFonts w:ascii="Arial" w:hAnsi="Arial" w:cs="Arial"/>
          <w:sz w:val="22"/>
          <w:szCs w:val="22"/>
          <w:u w:val="single"/>
        </w:rPr>
        <w:t>SECCIÓN IV. CONDICIONES ESPECIALES DEL CONTRATO (CEC)</w:t>
      </w:r>
    </w:p>
    <w:p w14:paraId="42B5CE65" w14:textId="77777777" w:rsidR="00B73722" w:rsidRPr="0021323B" w:rsidRDefault="00B73722" w:rsidP="00870B92">
      <w:pPr>
        <w:pStyle w:val="Sub-ClauseText"/>
        <w:pBdr>
          <w:top w:val="single" w:sz="4" w:space="1" w:color="auto"/>
          <w:bottom w:val="single" w:sz="4" w:space="1" w:color="auto"/>
        </w:pBdr>
        <w:spacing w:before="0" w:after="0" w:line="360" w:lineRule="auto"/>
        <w:rPr>
          <w:rFonts w:ascii="Arial" w:hAnsi="Arial" w:cs="Arial"/>
          <w:spacing w:val="0"/>
          <w:sz w:val="22"/>
          <w:szCs w:val="22"/>
          <w:lang w:val="es-ES"/>
        </w:rPr>
      </w:pPr>
      <w:r w:rsidRPr="0021323B">
        <w:rPr>
          <w:rFonts w:ascii="Arial" w:hAnsi="Arial" w:cs="Arial"/>
          <w:spacing w:val="0"/>
          <w:sz w:val="22"/>
          <w:szCs w:val="22"/>
          <w:lang w:val="es-ES"/>
        </w:rPr>
        <w:t xml:space="preserve">Las siguientes Condiciones Especiales del Contrato (CEC) complementarán y/o enmendarán las Condiciones Generales del Contrato (CGC) que se encuentran publicadas en el Portal de Contrataciones Públicas y forman parte de los documentos de la licitación. En caso de haber conflicto, las provisiones aquí dispuestas prevalecerán sobre las de las CGC.  </w:t>
      </w:r>
    </w:p>
    <w:p w14:paraId="53BBC9B0" w14:textId="77777777" w:rsidR="00B73722" w:rsidRPr="0021323B" w:rsidRDefault="00B73722" w:rsidP="00870B92">
      <w:pPr>
        <w:spacing w:line="360" w:lineRule="auto"/>
        <w:rPr>
          <w:rFonts w:ascii="Arial" w:hAnsi="Arial" w:cs="Arial"/>
          <w:i/>
          <w:iCs/>
          <w:sz w:val="22"/>
          <w:szCs w:val="22"/>
          <w:lang w:val="es-ES"/>
        </w:rPr>
      </w:pPr>
    </w:p>
    <w:p w14:paraId="25BE728F" w14:textId="77777777" w:rsidR="00AE436A" w:rsidRPr="0021323B" w:rsidRDefault="00AE436A" w:rsidP="00870B92">
      <w:pPr>
        <w:spacing w:line="360" w:lineRule="auto"/>
        <w:rPr>
          <w:rFonts w:ascii="Arial" w:hAnsi="Arial" w:cs="Arial"/>
          <w:i/>
          <w:iCs/>
          <w:sz w:val="22"/>
          <w:szCs w:val="22"/>
          <w:lang w:val="es-ES"/>
        </w:rPr>
      </w:pPr>
    </w:p>
    <w:tbl>
      <w:tblPr>
        <w:tblW w:w="10031" w:type="dxa"/>
        <w:tblLayout w:type="fixed"/>
        <w:tblLook w:val="0000" w:firstRow="0" w:lastRow="0" w:firstColumn="0" w:lastColumn="0" w:noHBand="0" w:noVBand="0"/>
      </w:tblPr>
      <w:tblGrid>
        <w:gridCol w:w="1526"/>
        <w:gridCol w:w="8505"/>
      </w:tblGrid>
      <w:tr w:rsidR="0094680E" w:rsidRPr="0021323B" w14:paraId="1226E5F4" w14:textId="77777777" w:rsidTr="004172DF">
        <w:tc>
          <w:tcPr>
            <w:tcW w:w="1526" w:type="dxa"/>
            <w:tcBorders>
              <w:top w:val="single" w:sz="12" w:space="0" w:color="auto"/>
              <w:left w:val="single" w:sz="12" w:space="0" w:color="auto"/>
              <w:bottom w:val="single" w:sz="12" w:space="0" w:color="auto"/>
              <w:right w:val="single" w:sz="4" w:space="0" w:color="auto"/>
            </w:tcBorders>
          </w:tcPr>
          <w:p w14:paraId="163DA055" w14:textId="77777777" w:rsidR="0094680E" w:rsidRPr="00870B92" w:rsidRDefault="0094680E" w:rsidP="0094680E">
            <w:pPr>
              <w:spacing w:before="60" w:after="140" w:line="360" w:lineRule="auto"/>
              <w:ind w:left="360" w:hanging="360"/>
              <w:rPr>
                <w:rFonts w:ascii="Arial" w:hAnsi="Arial" w:cs="Arial"/>
                <w:b/>
                <w:bCs/>
                <w:sz w:val="22"/>
                <w:szCs w:val="22"/>
                <w:lang w:val="es-ES"/>
              </w:rPr>
            </w:pPr>
            <w:r w:rsidRPr="00870B92">
              <w:rPr>
                <w:rFonts w:ascii="Arial" w:hAnsi="Arial" w:cs="Arial"/>
                <w:b/>
                <w:bCs/>
                <w:sz w:val="22"/>
                <w:szCs w:val="22"/>
                <w:lang w:val="es-ES"/>
              </w:rPr>
              <w:lastRenderedPageBreak/>
              <w:t>CGC 3.1</w:t>
            </w:r>
          </w:p>
        </w:tc>
        <w:tc>
          <w:tcPr>
            <w:tcW w:w="8505" w:type="dxa"/>
            <w:tcBorders>
              <w:top w:val="single" w:sz="12" w:space="0" w:color="auto"/>
              <w:left w:val="single" w:sz="4" w:space="0" w:color="auto"/>
              <w:bottom w:val="single" w:sz="12" w:space="0" w:color="auto"/>
              <w:right w:val="single" w:sz="12" w:space="0" w:color="auto"/>
            </w:tcBorders>
          </w:tcPr>
          <w:p w14:paraId="553CA230" w14:textId="402D385E" w:rsidR="0094680E" w:rsidRPr="00870B92" w:rsidRDefault="0094680E" w:rsidP="0094680E">
            <w:pPr>
              <w:suppressAutoHyphens/>
              <w:spacing w:before="60" w:after="140" w:line="360" w:lineRule="auto"/>
              <w:ind w:right="-72"/>
              <w:rPr>
                <w:rFonts w:ascii="Arial" w:hAnsi="Arial" w:cs="Arial"/>
                <w:i/>
                <w:iCs/>
                <w:sz w:val="22"/>
                <w:szCs w:val="22"/>
                <w:lang w:val="es-ES"/>
              </w:rPr>
            </w:pPr>
            <w:r w:rsidRPr="00C54424">
              <w:rPr>
                <w:rFonts w:ascii="Arial" w:hAnsi="Arial" w:cs="Arial"/>
                <w:sz w:val="22"/>
                <w:lang w:val="es-ES"/>
              </w:rPr>
              <w:t xml:space="preserve">El </w:t>
            </w:r>
            <w:r w:rsidRPr="00C54424">
              <w:rPr>
                <w:rFonts w:ascii="Arial" w:hAnsi="Arial" w:cs="Arial"/>
                <w:b/>
                <w:sz w:val="22"/>
                <w:lang w:val="es-ES"/>
              </w:rPr>
              <w:t>Contratante</w:t>
            </w:r>
            <w:r w:rsidRPr="00C54424">
              <w:rPr>
                <w:rFonts w:ascii="Arial" w:hAnsi="Arial" w:cs="Arial"/>
                <w:sz w:val="22"/>
                <w:lang w:val="es-ES"/>
              </w:rPr>
              <w:t xml:space="preserve"> es: </w:t>
            </w:r>
            <w:r>
              <w:rPr>
                <w:sz w:val="23"/>
              </w:rPr>
              <w:t>MINISTERIO DE OBRAS PUBLICAS Y COMUNICACIONES</w:t>
            </w:r>
          </w:p>
        </w:tc>
      </w:tr>
      <w:tr w:rsidR="0094680E" w:rsidRPr="0021323B" w14:paraId="7F42FFF5" w14:textId="77777777" w:rsidTr="0094680E">
        <w:tc>
          <w:tcPr>
            <w:tcW w:w="1526" w:type="dxa"/>
            <w:tcBorders>
              <w:top w:val="single" w:sz="12" w:space="0" w:color="auto"/>
              <w:left w:val="single" w:sz="12" w:space="0" w:color="auto"/>
              <w:bottom w:val="single" w:sz="12" w:space="0" w:color="auto"/>
              <w:right w:val="single" w:sz="4" w:space="0" w:color="auto"/>
            </w:tcBorders>
          </w:tcPr>
          <w:p w14:paraId="7950854C" w14:textId="77777777" w:rsidR="0094680E" w:rsidRPr="00870B92" w:rsidRDefault="0094680E" w:rsidP="0094680E">
            <w:pPr>
              <w:spacing w:before="60" w:after="140" w:line="360" w:lineRule="auto"/>
              <w:ind w:left="360" w:hanging="360"/>
              <w:rPr>
                <w:rFonts w:ascii="Arial" w:hAnsi="Arial" w:cs="Arial"/>
                <w:b/>
                <w:bCs/>
                <w:sz w:val="22"/>
                <w:szCs w:val="22"/>
                <w:lang w:val="es-ES"/>
              </w:rPr>
            </w:pPr>
            <w:r w:rsidRPr="00870B92">
              <w:rPr>
                <w:rFonts w:ascii="Arial" w:hAnsi="Arial" w:cs="Arial"/>
                <w:b/>
                <w:bCs/>
                <w:sz w:val="22"/>
                <w:szCs w:val="22"/>
                <w:lang w:val="es-ES"/>
              </w:rPr>
              <w:t>CGC 3.3</w:t>
            </w:r>
          </w:p>
        </w:tc>
        <w:tc>
          <w:tcPr>
            <w:tcW w:w="8505" w:type="dxa"/>
            <w:tcBorders>
              <w:top w:val="single" w:sz="12" w:space="0" w:color="auto"/>
              <w:left w:val="single" w:sz="4" w:space="0" w:color="auto"/>
              <w:bottom w:val="single" w:sz="12" w:space="0" w:color="auto"/>
              <w:right w:val="single" w:sz="12" w:space="0" w:color="auto"/>
            </w:tcBorders>
            <w:vAlign w:val="bottom"/>
          </w:tcPr>
          <w:p w14:paraId="2116B5A3" w14:textId="3FA30D5F" w:rsidR="0094680E" w:rsidRPr="0021323B" w:rsidRDefault="0094680E" w:rsidP="0094680E">
            <w:pPr>
              <w:suppressAutoHyphens/>
              <w:spacing w:before="60" w:after="140" w:line="360" w:lineRule="auto"/>
              <w:ind w:right="-72"/>
              <w:rPr>
                <w:rFonts w:ascii="Arial" w:hAnsi="Arial" w:cs="Arial"/>
                <w:bCs/>
                <w:i/>
                <w:iCs/>
                <w:sz w:val="22"/>
                <w:szCs w:val="22"/>
              </w:rPr>
            </w:pPr>
            <w:r>
              <w:rPr>
                <w:sz w:val="22"/>
              </w:rPr>
              <w:t>Se admitirá la subcontratación, el porcentaje no podrá exceder el 40 % del monto total del Contrato de cada LOTE. Las Empresas subcontratadas deberán ser locales y comprobar residencia en la Cuenca del Rio Pilcomayo en territorio paraguayo, a través de la presentación de la</w:t>
            </w:r>
            <w:r w:rsidRPr="00237AFF">
              <w:rPr>
                <w:sz w:val="22"/>
              </w:rPr>
              <w:t xml:space="preserve"> copia de la patente comercial local actualizado, como j</w:t>
            </w:r>
            <w:r>
              <w:rPr>
                <w:sz w:val="22"/>
              </w:rPr>
              <w:t>ustificación.</w:t>
            </w:r>
          </w:p>
        </w:tc>
      </w:tr>
      <w:tr w:rsidR="0094680E" w:rsidRPr="0021323B" w14:paraId="18253DB8" w14:textId="77777777" w:rsidTr="004172DF">
        <w:tc>
          <w:tcPr>
            <w:tcW w:w="1526" w:type="dxa"/>
            <w:tcBorders>
              <w:top w:val="single" w:sz="12" w:space="0" w:color="auto"/>
              <w:left w:val="single" w:sz="12" w:space="0" w:color="auto"/>
              <w:bottom w:val="single" w:sz="12" w:space="0" w:color="auto"/>
              <w:right w:val="single" w:sz="4" w:space="0" w:color="auto"/>
            </w:tcBorders>
          </w:tcPr>
          <w:p w14:paraId="486260BA" w14:textId="77777777" w:rsidR="0094680E" w:rsidRPr="00870B92" w:rsidRDefault="0094680E" w:rsidP="0094680E">
            <w:pPr>
              <w:spacing w:before="60" w:after="140" w:line="360" w:lineRule="auto"/>
              <w:ind w:left="360" w:hanging="360"/>
              <w:rPr>
                <w:rFonts w:ascii="Arial" w:hAnsi="Arial" w:cs="Arial"/>
                <w:b/>
                <w:bCs/>
                <w:sz w:val="22"/>
                <w:szCs w:val="22"/>
                <w:lang w:val="es-ES"/>
              </w:rPr>
            </w:pPr>
            <w:r w:rsidRPr="00870B92">
              <w:rPr>
                <w:rFonts w:ascii="Arial" w:hAnsi="Arial" w:cs="Arial"/>
                <w:b/>
                <w:bCs/>
                <w:sz w:val="22"/>
                <w:szCs w:val="22"/>
                <w:lang w:val="es-ES"/>
              </w:rPr>
              <w:t>CGC 4.2.</w:t>
            </w:r>
          </w:p>
        </w:tc>
        <w:tc>
          <w:tcPr>
            <w:tcW w:w="8505" w:type="dxa"/>
            <w:tcBorders>
              <w:top w:val="single" w:sz="12" w:space="0" w:color="auto"/>
              <w:left w:val="single" w:sz="4" w:space="0" w:color="auto"/>
              <w:bottom w:val="single" w:sz="12" w:space="0" w:color="auto"/>
              <w:right w:val="single" w:sz="12" w:space="0" w:color="auto"/>
            </w:tcBorders>
          </w:tcPr>
          <w:p w14:paraId="14F06077" w14:textId="77777777" w:rsidR="0017250F" w:rsidRDefault="0017250F" w:rsidP="0017250F">
            <w:pPr>
              <w:suppressAutoHyphens/>
              <w:spacing w:before="60" w:after="140" w:line="240" w:lineRule="auto"/>
              <w:ind w:right="-72"/>
              <w:rPr>
                <w:rFonts w:ascii="Arial" w:hAnsi="Arial" w:cs="Arial"/>
                <w:iCs/>
                <w:sz w:val="22"/>
                <w:lang w:val="es-ES"/>
              </w:rPr>
            </w:pPr>
            <w:r w:rsidRPr="00C54424">
              <w:rPr>
                <w:rFonts w:ascii="Arial" w:hAnsi="Arial" w:cs="Arial"/>
                <w:iCs/>
                <w:sz w:val="22"/>
                <w:lang w:val="es-ES"/>
              </w:rPr>
              <w:t xml:space="preserve">Además de los documentos indicados en la cláusula 4.2 de las Condiciones Generales del Contrato, serán parte del contrato los siguientes documentos: </w:t>
            </w:r>
          </w:p>
          <w:p w14:paraId="64B1819E" w14:textId="77777777" w:rsidR="0017250F" w:rsidRPr="00B412CD" w:rsidRDefault="0017250F" w:rsidP="0017250F">
            <w:pPr>
              <w:suppressAutoHyphens/>
              <w:spacing w:before="60" w:after="140" w:line="240" w:lineRule="auto"/>
              <w:ind w:right="-72"/>
              <w:rPr>
                <w:rFonts w:ascii="Arial" w:hAnsi="Arial" w:cs="Arial"/>
                <w:iCs/>
                <w:sz w:val="22"/>
                <w:lang w:val="es-ES"/>
              </w:rPr>
            </w:pPr>
            <w:r w:rsidRPr="00B412CD">
              <w:rPr>
                <w:rFonts w:ascii="Arial" w:hAnsi="Arial" w:cs="Arial"/>
                <w:iCs/>
                <w:sz w:val="22"/>
                <w:lang w:val="es-ES"/>
              </w:rPr>
              <w:t>-ESPECIFICACIONES</w:t>
            </w:r>
            <w:r>
              <w:rPr>
                <w:rFonts w:ascii="Arial" w:hAnsi="Arial" w:cs="Arial"/>
                <w:iCs/>
                <w:sz w:val="22"/>
                <w:lang w:val="es-ES"/>
              </w:rPr>
              <w:t xml:space="preserve"> TECNICAS AMBIENTALES GENERALES </w:t>
            </w:r>
            <w:r w:rsidRPr="00B412CD">
              <w:rPr>
                <w:rFonts w:ascii="Arial" w:hAnsi="Arial" w:cs="Arial"/>
                <w:iCs/>
                <w:sz w:val="22"/>
                <w:lang w:val="es-ES"/>
              </w:rPr>
              <w:t>(ETAGs),</w:t>
            </w:r>
          </w:p>
          <w:p w14:paraId="08C67E6E" w14:textId="0DF9931C" w:rsidR="0017250F" w:rsidRPr="00B412CD" w:rsidDel="005B688B" w:rsidRDefault="0017250F">
            <w:pPr>
              <w:suppressAutoHyphens/>
              <w:spacing w:before="60" w:after="140" w:line="240" w:lineRule="auto"/>
              <w:ind w:left="172" w:right="-72" w:hanging="172"/>
              <w:rPr>
                <w:del w:id="575" w:author="Jorge Agustin Fernandez Pereira" w:date="2017-06-27T08:36:00Z"/>
                <w:rFonts w:ascii="Arial" w:hAnsi="Arial" w:cs="Arial"/>
                <w:iCs/>
                <w:sz w:val="22"/>
                <w:lang w:val="es-ES"/>
              </w:rPr>
            </w:pPr>
            <w:r w:rsidRPr="00B412CD">
              <w:rPr>
                <w:rFonts w:ascii="Arial" w:hAnsi="Arial" w:cs="Arial"/>
                <w:iCs/>
                <w:sz w:val="22"/>
                <w:lang w:val="es-ES"/>
              </w:rPr>
              <w:t>-</w:t>
            </w:r>
            <w:del w:id="576" w:author="Juan" w:date="2017-06-12T14:45:00Z">
              <w:r w:rsidRPr="00B412CD" w:rsidDel="00793608">
                <w:rPr>
                  <w:rFonts w:ascii="Arial" w:hAnsi="Arial" w:cs="Arial"/>
                  <w:iCs/>
                  <w:sz w:val="22"/>
                  <w:lang w:val="es-ES"/>
                </w:rPr>
                <w:delText xml:space="preserve">DECLARACIÓN DE IMPACTO AMBIENTAL cuya copia </w:delText>
              </w:r>
              <w:r w:rsidR="00BA1185" w:rsidDel="00793608">
                <w:rPr>
                  <w:rFonts w:ascii="Arial" w:hAnsi="Arial" w:cs="Arial"/>
                  <w:iCs/>
                  <w:sz w:val="22"/>
                  <w:lang w:val="es-ES"/>
                </w:rPr>
                <w:delText>será entregado</w:delText>
              </w:r>
              <w:r w:rsidRPr="00B412CD" w:rsidDel="00793608">
                <w:rPr>
                  <w:rFonts w:ascii="Arial" w:hAnsi="Arial" w:cs="Arial"/>
                  <w:iCs/>
                  <w:sz w:val="22"/>
                  <w:lang w:val="es-ES"/>
                </w:rPr>
                <w:delText xml:space="preserve"> a la empresa</w:delText>
              </w:r>
            </w:del>
            <w:ins w:id="577" w:author="Juan" w:date="2017-06-12T14:45:00Z">
              <w:r w:rsidR="00793608">
                <w:rPr>
                  <w:rFonts w:ascii="Arial" w:hAnsi="Arial" w:cs="Arial"/>
                  <w:iCs/>
                  <w:sz w:val="22"/>
                  <w:lang w:val="es-ES"/>
                </w:rPr>
                <w:t>Aspectos Ambientales y sociales</w:t>
              </w:r>
            </w:ins>
            <w:ins w:id="578" w:author="Jorge Agustin Fernandez Pereira" w:date="2017-06-27T08:18:00Z">
              <w:r w:rsidR="00AC183C">
                <w:rPr>
                  <w:rFonts w:ascii="Arial" w:hAnsi="Arial" w:cs="Arial"/>
                  <w:iCs/>
                  <w:sz w:val="22"/>
                  <w:lang w:val="es-ES"/>
                </w:rPr>
                <w:t xml:space="preserve">. </w:t>
              </w:r>
            </w:ins>
          </w:p>
          <w:p w14:paraId="012589D4" w14:textId="1BADD9D3" w:rsidR="0094680E" w:rsidRPr="00870B92" w:rsidRDefault="0017250F">
            <w:pPr>
              <w:suppressAutoHyphens/>
              <w:spacing w:before="60" w:after="140" w:line="240" w:lineRule="auto"/>
              <w:ind w:left="172" w:right="-72" w:hanging="172"/>
              <w:rPr>
                <w:rFonts w:ascii="Arial" w:hAnsi="Arial" w:cs="Arial"/>
                <w:iCs/>
                <w:sz w:val="22"/>
                <w:szCs w:val="22"/>
                <w:lang w:val="es-ES"/>
              </w:rPr>
              <w:pPrChange w:id="579" w:author="Jorge Agustin Fernandez Pereira" w:date="2017-06-27T08:36:00Z">
                <w:pPr>
                  <w:suppressAutoHyphens/>
                  <w:spacing w:before="60" w:after="140" w:line="360" w:lineRule="auto"/>
                  <w:ind w:right="-72"/>
                </w:pPr>
              </w:pPrChange>
            </w:pPr>
            <w:del w:id="580" w:author="Jorge Agustin Fernandez Pereira" w:date="2017-06-22T14:25:00Z">
              <w:r w:rsidRPr="00B412CD" w:rsidDel="007A0272">
                <w:rPr>
                  <w:rFonts w:ascii="Arial" w:hAnsi="Arial" w:cs="Arial"/>
                  <w:iCs/>
                  <w:sz w:val="22"/>
                  <w:lang w:val="es-ES"/>
                </w:rPr>
                <w:delText>adjudicada.</w:delText>
              </w:r>
            </w:del>
          </w:p>
        </w:tc>
      </w:tr>
      <w:tr w:rsidR="0094680E" w:rsidRPr="0021323B" w14:paraId="4452C91A" w14:textId="77777777" w:rsidTr="005B70DC">
        <w:trPr>
          <w:trHeight w:val="2238"/>
        </w:trPr>
        <w:tc>
          <w:tcPr>
            <w:tcW w:w="1526" w:type="dxa"/>
            <w:tcBorders>
              <w:top w:val="single" w:sz="12" w:space="0" w:color="auto"/>
              <w:left w:val="single" w:sz="12" w:space="0" w:color="auto"/>
              <w:bottom w:val="single" w:sz="12" w:space="0" w:color="auto"/>
              <w:right w:val="single" w:sz="4" w:space="0" w:color="auto"/>
            </w:tcBorders>
          </w:tcPr>
          <w:p w14:paraId="67BD7C0E" w14:textId="6B388EFF" w:rsidR="0094680E" w:rsidRPr="00870B92" w:rsidRDefault="0094680E" w:rsidP="0094680E">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4.</w:t>
            </w:r>
            <w:r>
              <w:rPr>
                <w:rFonts w:ascii="Arial" w:hAnsi="Arial" w:cs="Arial"/>
                <w:b/>
                <w:bCs/>
                <w:sz w:val="22"/>
                <w:szCs w:val="22"/>
                <w:lang w:val="es-ES"/>
              </w:rPr>
              <w:t>5</w:t>
            </w:r>
            <w:r w:rsidRPr="00870B92">
              <w:rPr>
                <w:rFonts w:ascii="Arial" w:hAnsi="Arial" w:cs="Arial"/>
                <w:b/>
                <w:bCs/>
                <w:sz w:val="22"/>
                <w:szCs w:val="22"/>
                <w:lang w:val="es-ES"/>
              </w:rPr>
              <w:t>.1</w:t>
            </w:r>
            <w:ins w:id="581" w:author="Jorge Agustin Fernandez Pereira" w:date="2017-06-27T08:36:00Z">
              <w:r w:rsidR="005B688B">
                <w:rPr>
                  <w:rFonts w:ascii="Arial" w:hAnsi="Arial" w:cs="Arial"/>
                  <w:b/>
                  <w:bCs/>
                  <w:sz w:val="22"/>
                  <w:szCs w:val="22"/>
                  <w:lang w:val="es-ES"/>
                </w:rPr>
                <w:t>;4.5.3</w:t>
              </w:r>
            </w:ins>
            <w:r w:rsidRPr="00870B92">
              <w:rPr>
                <w:rFonts w:ascii="Arial" w:hAnsi="Arial" w:cs="Arial"/>
                <w:b/>
                <w:bCs/>
                <w:sz w:val="22"/>
                <w:szCs w:val="22"/>
                <w:lang w:val="es-ES"/>
              </w:rPr>
              <w:t xml:space="preserve"> y 4.</w:t>
            </w:r>
            <w:r>
              <w:rPr>
                <w:rFonts w:ascii="Arial" w:hAnsi="Arial" w:cs="Arial"/>
                <w:b/>
                <w:bCs/>
                <w:sz w:val="22"/>
                <w:szCs w:val="22"/>
                <w:lang w:val="es-ES"/>
              </w:rPr>
              <w:t>5</w:t>
            </w:r>
            <w:r w:rsidRPr="00870B92">
              <w:rPr>
                <w:rFonts w:ascii="Arial" w:hAnsi="Arial" w:cs="Arial"/>
                <w:b/>
                <w:bCs/>
                <w:sz w:val="22"/>
                <w:szCs w:val="22"/>
                <w:lang w:val="es-ES"/>
              </w:rPr>
              <w:t>.</w:t>
            </w:r>
            <w:r>
              <w:rPr>
                <w:rFonts w:ascii="Arial" w:hAnsi="Arial" w:cs="Arial"/>
                <w:b/>
                <w:bCs/>
                <w:sz w:val="22"/>
                <w:szCs w:val="22"/>
                <w:lang w:val="es-ES"/>
              </w:rPr>
              <w:t>4</w:t>
            </w:r>
          </w:p>
        </w:tc>
        <w:tc>
          <w:tcPr>
            <w:tcW w:w="8505" w:type="dxa"/>
            <w:tcBorders>
              <w:top w:val="single" w:sz="12" w:space="0" w:color="auto"/>
              <w:left w:val="single" w:sz="4" w:space="0" w:color="auto"/>
              <w:bottom w:val="single" w:sz="12" w:space="0" w:color="auto"/>
              <w:right w:val="single" w:sz="12" w:space="0" w:color="auto"/>
            </w:tcBorders>
          </w:tcPr>
          <w:p w14:paraId="6B4D23FA" w14:textId="77777777" w:rsidR="0094680E" w:rsidRPr="0021323B" w:rsidRDefault="0094680E" w:rsidP="0094680E">
            <w:pPr>
              <w:suppressAutoHyphens/>
              <w:spacing w:line="360" w:lineRule="auto"/>
              <w:ind w:right="-74"/>
              <w:rPr>
                <w:rFonts w:ascii="Arial" w:hAnsi="Arial" w:cs="Arial"/>
                <w:b/>
                <w:sz w:val="22"/>
                <w:szCs w:val="22"/>
                <w:lang w:val="es-ES"/>
              </w:rPr>
            </w:pPr>
            <w:r w:rsidRPr="0021323B">
              <w:rPr>
                <w:rFonts w:ascii="Arial" w:hAnsi="Arial" w:cs="Arial"/>
                <w:b/>
                <w:sz w:val="22"/>
                <w:szCs w:val="22"/>
                <w:lang w:val="es-ES"/>
              </w:rPr>
              <w:t>Planos.</w:t>
            </w:r>
          </w:p>
          <w:p w14:paraId="352BB36C" w14:textId="77777777" w:rsidR="0094680E" w:rsidRDefault="0017250F">
            <w:pPr>
              <w:suppressAutoHyphens/>
              <w:spacing w:before="120" w:after="120" w:line="240" w:lineRule="auto"/>
              <w:ind w:right="-74"/>
              <w:rPr>
                <w:ins w:id="582" w:author="Jorge Agustin Fernandez Pereira" w:date="2017-06-27T08:36:00Z"/>
                <w:rFonts w:ascii="Arial" w:hAnsi="Arial" w:cs="Arial"/>
                <w:iCs/>
                <w:sz w:val="22"/>
                <w:lang w:val="es-ES"/>
              </w:rPr>
              <w:pPrChange w:id="583" w:author="Jorge Agustin Fernandez Pereira" w:date="2017-06-27T08:38:00Z">
                <w:pPr>
                  <w:suppressAutoHyphens/>
                  <w:spacing w:before="120" w:after="120" w:line="360" w:lineRule="auto"/>
                  <w:ind w:right="-74"/>
                </w:pPr>
              </w:pPrChange>
            </w:pPr>
            <w:r w:rsidRPr="0048104A">
              <w:rPr>
                <w:rFonts w:ascii="Arial" w:hAnsi="Arial" w:cs="Arial"/>
                <w:iCs/>
                <w:sz w:val="22"/>
                <w:lang w:val="es-ES"/>
              </w:rPr>
              <w:t>Los planos publicados en el Sistema de Información de las Contrataciones Públicas (SICP) de</w:t>
            </w:r>
            <w:r>
              <w:rPr>
                <w:rFonts w:ascii="Arial" w:hAnsi="Arial" w:cs="Arial"/>
                <w:iCs/>
                <w:sz w:val="22"/>
                <w:lang w:val="es-ES"/>
              </w:rPr>
              <w:t xml:space="preserve"> </w:t>
            </w:r>
            <w:r w:rsidRPr="0048104A">
              <w:rPr>
                <w:rFonts w:ascii="Arial" w:hAnsi="Arial" w:cs="Arial"/>
                <w:iCs/>
                <w:sz w:val="22"/>
                <w:lang w:val="es-ES"/>
              </w:rPr>
              <w:t>la convocatoria.</w:t>
            </w:r>
          </w:p>
          <w:p w14:paraId="1EF4F601" w14:textId="300CAB1D" w:rsidR="005B688B" w:rsidRPr="00B412CD" w:rsidRDefault="005B688B">
            <w:pPr>
              <w:suppressAutoHyphens/>
              <w:spacing w:before="60" w:after="140" w:line="240" w:lineRule="auto"/>
              <w:ind w:right="-72"/>
              <w:rPr>
                <w:ins w:id="584" w:author="Jorge Agustin Fernandez Pereira" w:date="2017-06-27T08:36:00Z"/>
                <w:rFonts w:ascii="Arial" w:hAnsi="Arial" w:cs="Arial"/>
                <w:iCs/>
                <w:sz w:val="22"/>
                <w:lang w:val="es-ES"/>
              </w:rPr>
              <w:pPrChange w:id="585" w:author="Jorge Agustin Fernandez Pereira" w:date="2017-06-27T08:38:00Z">
                <w:pPr>
                  <w:suppressAutoHyphens/>
                  <w:spacing w:before="60" w:after="140" w:line="240" w:lineRule="auto"/>
                  <w:ind w:left="172" w:right="-72" w:hanging="172"/>
                </w:pPr>
              </w:pPrChange>
            </w:pPr>
            <w:ins w:id="586" w:author="Jorge Agustin Fernandez Pereira" w:date="2017-06-27T08:36:00Z">
              <w:r>
                <w:rPr>
                  <w:rFonts w:ascii="Arial" w:hAnsi="Arial" w:cs="Arial"/>
                  <w:iCs/>
                  <w:sz w:val="22"/>
                  <w:lang w:val="es-ES"/>
                </w:rPr>
                <w:t>La gestión de las Ev.I.A. y la obtensión de la D.I.A., (Licencia Ambiental)</w:t>
              </w:r>
            </w:ins>
            <w:ins w:id="587" w:author="Jorge Agustin Fernandez Pereira" w:date="2017-06-27T08:38:00Z">
              <w:r>
                <w:rPr>
                  <w:rFonts w:ascii="Arial" w:hAnsi="Arial" w:cs="Arial"/>
                  <w:iCs/>
                  <w:sz w:val="22"/>
                  <w:lang w:val="es-ES"/>
                </w:rPr>
                <w:t xml:space="preserve"> </w:t>
              </w:r>
            </w:ins>
            <w:ins w:id="588" w:author="Jorge Agustin Fernandez Pereira" w:date="2017-06-27T08:36:00Z">
              <w:r>
                <w:rPr>
                  <w:rFonts w:ascii="Arial" w:hAnsi="Arial" w:cs="Arial"/>
                  <w:iCs/>
                  <w:sz w:val="22"/>
                  <w:lang w:val="es-ES"/>
                </w:rPr>
                <w:t xml:space="preserve">  quedan a cargo de la empresa contratista de obras adjudicada, para cada Lote. </w:t>
              </w:r>
            </w:ins>
          </w:p>
          <w:p w14:paraId="096A0BC9" w14:textId="6B68F92A" w:rsidR="005B688B" w:rsidRPr="00870B92" w:rsidRDefault="005B688B" w:rsidP="0094680E">
            <w:pPr>
              <w:suppressAutoHyphens/>
              <w:spacing w:before="120" w:after="120" w:line="360" w:lineRule="auto"/>
              <w:ind w:right="-74"/>
              <w:rPr>
                <w:rFonts w:ascii="Arial" w:hAnsi="Arial" w:cs="Arial"/>
                <w:sz w:val="22"/>
                <w:szCs w:val="22"/>
                <w:lang w:val="es-ES"/>
              </w:rPr>
            </w:pPr>
          </w:p>
        </w:tc>
      </w:tr>
      <w:tr w:rsidR="0094680E" w:rsidRPr="0021323B" w14:paraId="0DC07460" w14:textId="77777777" w:rsidTr="004172DF">
        <w:tc>
          <w:tcPr>
            <w:tcW w:w="1526" w:type="dxa"/>
            <w:tcBorders>
              <w:top w:val="single" w:sz="12" w:space="0" w:color="auto"/>
              <w:left w:val="single" w:sz="12" w:space="0" w:color="auto"/>
              <w:bottom w:val="single" w:sz="12" w:space="0" w:color="auto"/>
              <w:right w:val="single" w:sz="4" w:space="0" w:color="auto"/>
            </w:tcBorders>
          </w:tcPr>
          <w:p w14:paraId="36F9D54B" w14:textId="77777777" w:rsidR="0094680E" w:rsidRPr="00870B92" w:rsidRDefault="0094680E" w:rsidP="0094680E">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5.8</w:t>
            </w:r>
          </w:p>
        </w:tc>
        <w:tc>
          <w:tcPr>
            <w:tcW w:w="8505" w:type="dxa"/>
            <w:tcBorders>
              <w:top w:val="single" w:sz="12" w:space="0" w:color="auto"/>
              <w:left w:val="single" w:sz="4" w:space="0" w:color="auto"/>
              <w:bottom w:val="single" w:sz="12" w:space="0" w:color="auto"/>
              <w:right w:val="single" w:sz="12" w:space="0" w:color="auto"/>
            </w:tcBorders>
          </w:tcPr>
          <w:p w14:paraId="297878D6" w14:textId="4E2065EC" w:rsidR="0094680E" w:rsidRPr="00870B92" w:rsidRDefault="0094680E" w:rsidP="0017250F">
            <w:pPr>
              <w:suppressAutoHyphens/>
              <w:spacing w:before="60" w:after="140" w:line="360" w:lineRule="auto"/>
              <w:ind w:right="-72"/>
              <w:rPr>
                <w:rFonts w:ascii="Arial" w:hAnsi="Arial" w:cs="Arial"/>
                <w:sz w:val="22"/>
                <w:szCs w:val="22"/>
                <w:lang w:val="es-ES"/>
              </w:rPr>
            </w:pPr>
            <w:r w:rsidRPr="0021323B">
              <w:rPr>
                <w:rFonts w:ascii="Arial" w:hAnsi="Arial" w:cs="Arial"/>
                <w:sz w:val="22"/>
                <w:szCs w:val="22"/>
                <w:lang w:val="es-AR"/>
              </w:rPr>
              <w:t xml:space="preserve">El Contratista debe entregar al Contratante dentro del plazo </w:t>
            </w:r>
            <w:r w:rsidR="0017250F" w:rsidRPr="00224609">
              <w:rPr>
                <w:rFonts w:ascii="Arial" w:hAnsi="Arial" w:cs="Arial"/>
                <w:sz w:val="22"/>
                <w:szCs w:val="22"/>
                <w:lang w:val="es-AR"/>
              </w:rPr>
              <w:t xml:space="preserve">15 </w:t>
            </w:r>
            <w:r w:rsidR="0017250F" w:rsidRPr="00224609">
              <w:rPr>
                <w:rFonts w:ascii="Arial" w:hAnsi="Arial" w:cs="Arial"/>
                <w:spacing w:val="-3"/>
                <w:sz w:val="22"/>
                <w:szCs w:val="22"/>
                <w:lang w:val="es-ES_tradnl" w:eastAsia="en-US"/>
              </w:rPr>
              <w:t>(qu</w:t>
            </w:r>
            <w:r w:rsidR="00224609">
              <w:rPr>
                <w:rFonts w:ascii="Arial" w:hAnsi="Arial" w:cs="Arial"/>
                <w:spacing w:val="-3"/>
                <w:sz w:val="22"/>
                <w:szCs w:val="22"/>
                <w:lang w:val="es-ES_tradnl" w:eastAsia="en-US"/>
              </w:rPr>
              <w:t>i</w:t>
            </w:r>
            <w:r w:rsidR="0017250F" w:rsidRPr="00224609">
              <w:rPr>
                <w:rFonts w:ascii="Arial" w:hAnsi="Arial" w:cs="Arial"/>
                <w:spacing w:val="-3"/>
                <w:sz w:val="22"/>
                <w:szCs w:val="22"/>
                <w:lang w:val="es-ES_tradnl" w:eastAsia="en-US"/>
              </w:rPr>
              <w:t xml:space="preserve">nce)  </w:t>
            </w:r>
            <w:r w:rsidRPr="00224609">
              <w:rPr>
                <w:rFonts w:ascii="Arial" w:hAnsi="Arial" w:cs="Arial"/>
                <w:iCs/>
                <w:sz w:val="22"/>
                <w:szCs w:val="22"/>
                <w:lang w:val="es-ES"/>
              </w:rPr>
              <w:t xml:space="preserve"> </w:t>
            </w:r>
            <w:r w:rsidRPr="00224609">
              <w:rPr>
                <w:rFonts w:ascii="Arial" w:hAnsi="Arial" w:cs="Arial"/>
                <w:sz w:val="22"/>
                <w:szCs w:val="22"/>
                <w:lang w:val="es-AR"/>
              </w:rPr>
              <w:t>días</w:t>
            </w:r>
            <w:r w:rsidRPr="0021323B">
              <w:rPr>
                <w:rFonts w:ascii="Arial" w:hAnsi="Arial" w:cs="Arial"/>
                <w:i/>
                <w:iCs/>
                <w:sz w:val="22"/>
                <w:szCs w:val="22"/>
                <w:lang w:val="es-ES"/>
              </w:rPr>
              <w:t xml:space="preserve"> </w:t>
            </w:r>
            <w:r w:rsidRPr="0021323B">
              <w:rPr>
                <w:rFonts w:ascii="Arial" w:hAnsi="Arial" w:cs="Arial"/>
                <w:sz w:val="22"/>
                <w:szCs w:val="22"/>
                <w:lang w:val="es-AR"/>
              </w:rPr>
              <w:t>una estimación detallando las obligaciones de pago del Contratante, con indicación de todos los pagos a que el Contratista tendrá derecho en virtud del Contrato, en base al programa de trabajo aprobado previamente.</w:t>
            </w:r>
            <w:r w:rsidRPr="00870B92">
              <w:rPr>
                <w:rFonts w:ascii="Arial" w:hAnsi="Arial" w:cs="Arial"/>
                <w:i/>
                <w:sz w:val="22"/>
                <w:szCs w:val="22"/>
              </w:rPr>
              <w:t xml:space="preserve"> </w:t>
            </w:r>
          </w:p>
        </w:tc>
      </w:tr>
      <w:tr w:rsidR="0094680E" w:rsidRPr="0021323B" w14:paraId="4305E670" w14:textId="77777777" w:rsidTr="004172DF">
        <w:tc>
          <w:tcPr>
            <w:tcW w:w="1526" w:type="dxa"/>
            <w:tcBorders>
              <w:top w:val="single" w:sz="12" w:space="0" w:color="auto"/>
              <w:left w:val="single" w:sz="12" w:space="0" w:color="auto"/>
              <w:bottom w:val="single" w:sz="12" w:space="0" w:color="auto"/>
              <w:right w:val="single" w:sz="4" w:space="0" w:color="auto"/>
            </w:tcBorders>
          </w:tcPr>
          <w:p w14:paraId="2B3D370E" w14:textId="77777777" w:rsidR="0094680E" w:rsidRPr="00870B92" w:rsidRDefault="0094680E" w:rsidP="0094680E">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 xml:space="preserve">CGC 6.1.1 </w:t>
            </w:r>
          </w:p>
        </w:tc>
        <w:tc>
          <w:tcPr>
            <w:tcW w:w="8505" w:type="dxa"/>
            <w:tcBorders>
              <w:top w:val="single" w:sz="12" w:space="0" w:color="auto"/>
              <w:left w:val="single" w:sz="4" w:space="0" w:color="auto"/>
              <w:bottom w:val="single" w:sz="12" w:space="0" w:color="auto"/>
              <w:right w:val="single" w:sz="12" w:space="0" w:color="auto"/>
            </w:tcBorders>
          </w:tcPr>
          <w:p w14:paraId="06118F93" w14:textId="77777777" w:rsidR="00873E0D" w:rsidRPr="00E22A62" w:rsidRDefault="00873E0D" w:rsidP="00873E0D">
            <w:pPr>
              <w:suppressAutoHyphens/>
              <w:spacing w:before="60" w:after="140" w:line="240" w:lineRule="auto"/>
              <w:ind w:right="-72"/>
              <w:rPr>
                <w:rFonts w:ascii="Arial" w:hAnsi="Arial" w:cs="Arial"/>
                <w:b/>
                <w:bCs/>
                <w:i/>
                <w:iCs/>
                <w:sz w:val="22"/>
                <w:szCs w:val="22"/>
              </w:rPr>
            </w:pPr>
            <w:r w:rsidRPr="00E22A62">
              <w:rPr>
                <w:rFonts w:ascii="Arial" w:hAnsi="Arial" w:cs="Arial"/>
                <w:sz w:val="22"/>
                <w:szCs w:val="22"/>
              </w:rPr>
              <w:t xml:space="preserve">El porcentaje de la </w:t>
            </w:r>
            <w:r w:rsidRPr="00E22A62">
              <w:rPr>
                <w:rFonts w:ascii="Arial" w:hAnsi="Arial" w:cs="Arial"/>
                <w:b/>
                <w:sz w:val="22"/>
                <w:szCs w:val="22"/>
              </w:rPr>
              <w:t>Garantía de Cumplimiento de Contrato</w:t>
            </w:r>
            <w:r w:rsidRPr="00E22A62">
              <w:rPr>
                <w:rFonts w:ascii="Arial" w:hAnsi="Arial" w:cs="Arial"/>
                <w:sz w:val="22"/>
                <w:szCs w:val="22"/>
              </w:rPr>
              <w:t xml:space="preserve"> será de</w:t>
            </w:r>
            <w:r w:rsidRPr="00E22A62">
              <w:rPr>
                <w:rFonts w:ascii="Arial" w:hAnsi="Arial" w:cs="Arial"/>
                <w:bCs/>
                <w:i/>
                <w:iCs/>
                <w:sz w:val="22"/>
                <w:szCs w:val="22"/>
              </w:rPr>
              <w:t xml:space="preserve"> </w:t>
            </w:r>
            <w:r w:rsidRPr="00E22A62">
              <w:rPr>
                <w:rFonts w:ascii="Arial" w:hAnsi="Arial" w:cs="Arial"/>
                <w:b/>
                <w:bCs/>
                <w:i/>
                <w:iCs/>
                <w:sz w:val="22"/>
                <w:szCs w:val="22"/>
              </w:rPr>
              <w:t>10</w:t>
            </w:r>
            <w:r w:rsidRPr="00E22A62">
              <w:rPr>
                <w:rFonts w:ascii="Arial" w:hAnsi="Arial" w:cs="Arial"/>
                <w:b/>
                <w:i/>
                <w:spacing w:val="-3"/>
                <w:sz w:val="22"/>
                <w:szCs w:val="22"/>
                <w:lang w:eastAsia="en-US"/>
              </w:rPr>
              <w:t>% del monto máximo del Contrato.</w:t>
            </w:r>
          </w:p>
          <w:p w14:paraId="518269AD" w14:textId="77777777" w:rsidR="005738DE" w:rsidRDefault="005738DE" w:rsidP="00873E0D">
            <w:pPr>
              <w:suppressAutoHyphens/>
              <w:spacing w:before="60" w:after="140" w:line="240" w:lineRule="auto"/>
              <w:ind w:right="-72"/>
              <w:rPr>
                <w:ins w:id="589" w:author="Jorge Agustin Fernandez Pereira" w:date="2017-06-27T09:36:00Z"/>
                <w:rFonts w:ascii="Arial" w:hAnsi="Arial" w:cs="Arial"/>
                <w:sz w:val="22"/>
                <w:szCs w:val="22"/>
              </w:rPr>
            </w:pPr>
          </w:p>
          <w:p w14:paraId="6ABD9F91" w14:textId="0E8CFAE9" w:rsidR="00873E0D" w:rsidRPr="00E22A62" w:rsidRDefault="00873E0D" w:rsidP="00873E0D">
            <w:pPr>
              <w:suppressAutoHyphens/>
              <w:spacing w:before="60" w:after="140" w:line="240" w:lineRule="auto"/>
              <w:ind w:right="-72"/>
              <w:rPr>
                <w:rFonts w:ascii="Arial" w:hAnsi="Arial" w:cs="Arial"/>
                <w:sz w:val="22"/>
                <w:szCs w:val="22"/>
              </w:rPr>
            </w:pPr>
            <w:r w:rsidRPr="00E22A62">
              <w:rPr>
                <w:rFonts w:ascii="Arial" w:hAnsi="Arial" w:cs="Arial"/>
                <w:sz w:val="22"/>
                <w:szCs w:val="22"/>
              </w:rPr>
              <w:t>En caso de póliza de seguro como garantía de cumplimiento de contrato deberá reunir las siguientes condiciones:</w:t>
            </w:r>
          </w:p>
          <w:p w14:paraId="769DE577" w14:textId="77777777" w:rsidR="005738DE" w:rsidRDefault="005738DE" w:rsidP="00873E0D">
            <w:pPr>
              <w:suppressAutoHyphens/>
              <w:spacing w:before="60" w:after="140" w:line="240" w:lineRule="auto"/>
              <w:ind w:right="-72"/>
              <w:rPr>
                <w:ins w:id="590" w:author="Jorge Agustin Fernandez Pereira" w:date="2017-06-27T09:36:00Z"/>
                <w:rFonts w:ascii="Arial" w:hAnsi="Arial" w:cs="Arial"/>
                <w:sz w:val="22"/>
                <w:szCs w:val="22"/>
              </w:rPr>
            </w:pPr>
          </w:p>
          <w:p w14:paraId="079F5B1D" w14:textId="15E46907" w:rsidR="00873E0D" w:rsidRPr="00E22A62" w:rsidRDefault="00873E0D" w:rsidP="00873E0D">
            <w:pPr>
              <w:suppressAutoHyphens/>
              <w:spacing w:before="60" w:after="140" w:line="240" w:lineRule="auto"/>
              <w:ind w:right="-72"/>
              <w:rPr>
                <w:rFonts w:ascii="Arial" w:hAnsi="Arial" w:cs="Arial"/>
                <w:sz w:val="22"/>
                <w:szCs w:val="22"/>
              </w:rPr>
            </w:pPr>
            <w:r w:rsidRPr="00E22A62">
              <w:rPr>
                <w:rFonts w:ascii="Arial" w:hAnsi="Arial" w:cs="Arial"/>
                <w:sz w:val="22"/>
                <w:szCs w:val="22"/>
              </w:rPr>
              <w:t xml:space="preserve">Deberá estar emitida por un Banco o Empresa de Seguro establecida en la República del Paraguay que cuente con la autorización del Banco Central del Paraguay. </w:t>
            </w:r>
          </w:p>
          <w:p w14:paraId="72A5A7D5" w14:textId="77777777" w:rsidR="005738DE" w:rsidRDefault="005738DE" w:rsidP="00873E0D">
            <w:pPr>
              <w:suppressAutoHyphens/>
              <w:spacing w:before="60" w:after="140" w:line="240" w:lineRule="auto"/>
              <w:ind w:right="-72"/>
              <w:rPr>
                <w:ins w:id="591" w:author="Jorge Agustin Fernandez Pereira" w:date="2017-06-27T09:36:00Z"/>
                <w:rFonts w:ascii="Arial" w:hAnsi="Arial" w:cs="Arial"/>
                <w:sz w:val="22"/>
                <w:szCs w:val="22"/>
              </w:rPr>
            </w:pPr>
          </w:p>
          <w:p w14:paraId="07772E6C" w14:textId="0A18C0B5" w:rsidR="00873E0D" w:rsidRPr="00E22A62" w:rsidRDefault="00873E0D" w:rsidP="00873E0D">
            <w:pPr>
              <w:suppressAutoHyphens/>
              <w:spacing w:before="60" w:after="140" w:line="240" w:lineRule="auto"/>
              <w:ind w:right="-72"/>
              <w:rPr>
                <w:rFonts w:ascii="Arial" w:hAnsi="Arial" w:cs="Arial"/>
                <w:sz w:val="22"/>
                <w:szCs w:val="22"/>
              </w:rPr>
            </w:pPr>
            <w:r w:rsidRPr="00E22A62">
              <w:rPr>
                <w:rFonts w:ascii="Arial" w:hAnsi="Arial" w:cs="Arial"/>
                <w:sz w:val="22"/>
                <w:szCs w:val="22"/>
              </w:rPr>
              <w:t xml:space="preserve">En caso de adoptarse Garantía Bancaria, esta deberá ser emitida en los términos del Formulario de Garantía de Fiel Cumplimiento de Contrato de la Sección VI Formularios de los documentos de la licitación. </w:t>
            </w:r>
          </w:p>
          <w:p w14:paraId="176191A5" w14:textId="77777777" w:rsidR="005738DE" w:rsidRDefault="005738DE" w:rsidP="00873E0D">
            <w:pPr>
              <w:rPr>
                <w:ins w:id="592" w:author="Jorge Agustin Fernandez Pereira" w:date="2017-06-27T09:36:00Z"/>
                <w:rFonts w:ascii="Arial" w:hAnsi="Arial" w:cs="Arial"/>
                <w:sz w:val="22"/>
                <w:szCs w:val="22"/>
              </w:rPr>
            </w:pPr>
          </w:p>
          <w:p w14:paraId="10EFB484" w14:textId="77777777" w:rsidR="005738DE" w:rsidRDefault="005738DE" w:rsidP="00873E0D">
            <w:pPr>
              <w:rPr>
                <w:ins w:id="593" w:author="Jorge Agustin Fernandez Pereira" w:date="2017-06-27T09:36:00Z"/>
                <w:rFonts w:ascii="Arial" w:hAnsi="Arial" w:cs="Arial"/>
                <w:sz w:val="22"/>
                <w:szCs w:val="22"/>
              </w:rPr>
            </w:pPr>
          </w:p>
          <w:p w14:paraId="67392FD4" w14:textId="77777777" w:rsidR="005738DE" w:rsidRDefault="005738DE" w:rsidP="00873E0D">
            <w:pPr>
              <w:rPr>
                <w:ins w:id="594" w:author="Jorge Agustin Fernandez Pereira" w:date="2017-06-27T09:36:00Z"/>
                <w:rFonts w:ascii="Arial" w:hAnsi="Arial" w:cs="Arial"/>
                <w:sz w:val="22"/>
                <w:szCs w:val="22"/>
              </w:rPr>
            </w:pPr>
          </w:p>
          <w:p w14:paraId="0BA0862B" w14:textId="77777777" w:rsidR="005738DE" w:rsidRDefault="005738DE" w:rsidP="00873E0D">
            <w:pPr>
              <w:rPr>
                <w:ins w:id="595" w:author="Jorge Agustin Fernandez Pereira" w:date="2017-06-27T09:36:00Z"/>
                <w:rFonts w:ascii="Arial" w:hAnsi="Arial" w:cs="Arial"/>
                <w:sz w:val="22"/>
                <w:szCs w:val="22"/>
              </w:rPr>
            </w:pPr>
          </w:p>
          <w:p w14:paraId="531233BB" w14:textId="43E036BB" w:rsidR="008555A9" w:rsidRDefault="00873E0D" w:rsidP="00873E0D">
            <w:pPr>
              <w:rPr>
                <w:ins w:id="596" w:author="Jorge Agustin Fernandez Pereira" w:date="2017-06-27T08:25:00Z"/>
                <w:rFonts w:ascii="Arial" w:hAnsi="Arial" w:cs="Arial"/>
                <w:sz w:val="22"/>
                <w:szCs w:val="22"/>
              </w:rPr>
            </w:pPr>
            <w:r w:rsidRPr="00E22A62">
              <w:rPr>
                <w:rFonts w:ascii="Arial" w:hAnsi="Arial" w:cs="Arial"/>
                <w:sz w:val="22"/>
                <w:szCs w:val="22"/>
              </w:rPr>
              <w:t xml:space="preserve">En caso de optar por Garantía de Seguro, sólo serán aceptadas garantías otorgadas </w:t>
            </w:r>
          </w:p>
          <w:p w14:paraId="255AEEB2" w14:textId="77777777" w:rsidR="008555A9" w:rsidRDefault="008555A9" w:rsidP="00873E0D">
            <w:pPr>
              <w:rPr>
                <w:ins w:id="597" w:author="Jorge Agustin Fernandez Pereira" w:date="2017-06-27T08:25:00Z"/>
                <w:rFonts w:ascii="Arial" w:hAnsi="Arial" w:cs="Arial"/>
                <w:sz w:val="22"/>
                <w:szCs w:val="22"/>
              </w:rPr>
            </w:pPr>
          </w:p>
          <w:p w14:paraId="023C9245" w14:textId="243F2429" w:rsidR="00873E0D" w:rsidRDefault="00873E0D" w:rsidP="00873E0D">
            <w:pPr>
              <w:rPr>
                <w:rFonts w:ascii="Arial" w:hAnsi="Arial" w:cs="Arial"/>
                <w:sz w:val="22"/>
                <w:szCs w:val="22"/>
              </w:rPr>
            </w:pPr>
            <w:r w:rsidRPr="00E22A62">
              <w:rPr>
                <w:rFonts w:ascii="Arial" w:hAnsi="Arial" w:cs="Arial"/>
                <w:sz w:val="22"/>
                <w:szCs w:val="22"/>
              </w:rPr>
              <w:t xml:space="preserve">por una Empresa Aseguradora o en Coaseguro, mediante la presentación de una sola póliza con indicación de los Coaseguradores, los porcentajes asumidos por </w:t>
            </w:r>
            <w:r w:rsidRPr="00E22A62">
              <w:rPr>
                <w:rFonts w:ascii="Arial" w:hAnsi="Arial" w:cs="Arial"/>
                <w:sz w:val="22"/>
                <w:szCs w:val="22"/>
              </w:rPr>
              <w:lastRenderedPageBreak/>
              <w:t>cada uno y la Compañía Piloto. No serán aceptadas garantías acumuladas.</w:t>
            </w:r>
          </w:p>
          <w:p w14:paraId="46493F2D" w14:textId="639F9E78" w:rsidR="00873E0D" w:rsidRDefault="00873E0D" w:rsidP="00873E0D">
            <w:pPr>
              <w:suppressAutoHyphens/>
              <w:spacing w:line="240" w:lineRule="auto"/>
              <w:ind w:right="-72"/>
              <w:rPr>
                <w:rFonts w:ascii="Arial" w:hAnsi="Arial" w:cs="Arial"/>
                <w:sz w:val="22"/>
                <w:szCs w:val="22"/>
              </w:rPr>
            </w:pPr>
            <w:r w:rsidRPr="00E22A62">
              <w:rPr>
                <w:rFonts w:ascii="Arial" w:hAnsi="Arial" w:cs="Arial"/>
                <w:sz w:val="22"/>
                <w:szCs w:val="22"/>
              </w:rPr>
              <w:t>En caso de Póliza, para su aceptación la misma deberá estar acompañada por las siguientes documentaciones:</w:t>
            </w:r>
          </w:p>
          <w:p w14:paraId="7D8F4AB7" w14:textId="77777777" w:rsidR="00873E0D" w:rsidRDefault="00873E0D" w:rsidP="00873E0D">
            <w:pPr>
              <w:suppressAutoHyphens/>
              <w:spacing w:line="240" w:lineRule="auto"/>
              <w:ind w:right="-72"/>
              <w:rPr>
                <w:rFonts w:ascii="Arial" w:hAnsi="Arial" w:cs="Arial"/>
                <w:sz w:val="22"/>
                <w:szCs w:val="22"/>
              </w:rPr>
            </w:pPr>
          </w:p>
          <w:p w14:paraId="206853D9" w14:textId="77777777" w:rsidR="00873E0D" w:rsidRDefault="00873E0D" w:rsidP="00324438">
            <w:pPr>
              <w:numPr>
                <w:ilvl w:val="0"/>
                <w:numId w:val="50"/>
              </w:numPr>
              <w:suppressAutoHyphens/>
              <w:spacing w:line="240" w:lineRule="auto"/>
              <w:ind w:left="397" w:right="-74" w:hanging="397"/>
              <w:rPr>
                <w:rFonts w:ascii="Arial" w:hAnsi="Arial" w:cs="Arial"/>
                <w:sz w:val="22"/>
                <w:szCs w:val="22"/>
              </w:rPr>
            </w:pPr>
            <w:r w:rsidRPr="00E22A62">
              <w:rPr>
                <w:rFonts w:ascii="Arial" w:hAnsi="Arial" w:cs="Arial"/>
                <w:b/>
                <w:sz w:val="22"/>
                <w:szCs w:val="22"/>
              </w:rPr>
              <w:t>Pagos de Premios:</w:t>
            </w:r>
            <w:r w:rsidRPr="00E22A62">
              <w:rPr>
                <w:rFonts w:ascii="Arial" w:hAnsi="Arial" w:cs="Arial"/>
                <w:sz w:val="22"/>
                <w:szCs w:val="22"/>
              </w:rPr>
              <w:t xml:space="preserve"> Las Pólizas definitivas se presentarán acompañados de los recibos de pagos de los premios correspondientes.</w:t>
            </w:r>
          </w:p>
          <w:p w14:paraId="19EB89FE" w14:textId="09D41547" w:rsidR="00873E0D" w:rsidRDefault="00873E0D" w:rsidP="00324438">
            <w:pPr>
              <w:numPr>
                <w:ilvl w:val="0"/>
                <w:numId w:val="50"/>
              </w:numPr>
              <w:suppressAutoHyphens/>
              <w:spacing w:line="240" w:lineRule="auto"/>
              <w:ind w:left="397" w:right="-74" w:hanging="397"/>
              <w:rPr>
                <w:rFonts w:ascii="Arial" w:hAnsi="Arial" w:cs="Arial"/>
                <w:sz w:val="22"/>
                <w:szCs w:val="22"/>
              </w:rPr>
            </w:pPr>
            <w:r w:rsidRPr="00E22A62">
              <w:rPr>
                <w:rFonts w:ascii="Arial" w:hAnsi="Arial" w:cs="Arial"/>
                <w:b/>
                <w:sz w:val="22"/>
                <w:szCs w:val="22"/>
              </w:rPr>
              <w:t xml:space="preserve">Reaseguros: </w:t>
            </w:r>
            <w:r w:rsidRPr="00E22A62">
              <w:rPr>
                <w:rFonts w:ascii="Arial" w:hAnsi="Arial" w:cs="Arial"/>
                <w:sz w:val="22"/>
                <w:szCs w:val="22"/>
              </w:rPr>
              <w:t>De conformidad a lo establecido en la Resolución Ministerial N° 1526/09, “Por la cual se reglamenta la presentación de las documentaciones respaldatorias de las diferentes Pólizas de Seguros que son presentadas a este Ministerio”, las garantías solicitadas deberán contar con cobertura de Reaseguros de acuerdo a los valores establecidos por la Superintendencia de Seguros en su Resolución N° 102/2009, debiendo presentar a este Ministerio para su verificación las siguientes Documentaciones en el formato requerido:</w:t>
            </w:r>
          </w:p>
          <w:p w14:paraId="28410DC6" w14:textId="77777777" w:rsidR="00873E0D" w:rsidRPr="00E22A62" w:rsidRDefault="00873E0D" w:rsidP="00873E0D">
            <w:pPr>
              <w:suppressAutoHyphens/>
              <w:spacing w:line="240" w:lineRule="auto"/>
              <w:ind w:left="397" w:right="-74"/>
              <w:rPr>
                <w:rFonts w:ascii="Arial" w:hAnsi="Arial" w:cs="Arial"/>
                <w:sz w:val="22"/>
                <w:szCs w:val="22"/>
              </w:rPr>
            </w:pPr>
          </w:p>
          <w:p w14:paraId="7C198586" w14:textId="3E595710" w:rsidR="00873E0D" w:rsidRDefault="00873E0D" w:rsidP="00324438">
            <w:pPr>
              <w:numPr>
                <w:ilvl w:val="0"/>
                <w:numId w:val="51"/>
              </w:numPr>
              <w:suppressAutoHyphens/>
              <w:spacing w:line="240" w:lineRule="auto"/>
              <w:ind w:left="714" w:right="-74" w:hanging="357"/>
              <w:rPr>
                <w:rFonts w:ascii="Arial" w:hAnsi="Arial" w:cs="Arial"/>
                <w:sz w:val="22"/>
                <w:szCs w:val="22"/>
              </w:rPr>
            </w:pPr>
            <w:r w:rsidRPr="00E22A62">
              <w:rPr>
                <w:rFonts w:ascii="Arial" w:hAnsi="Arial" w:cs="Arial"/>
                <w:sz w:val="22"/>
                <w:szCs w:val="22"/>
              </w:rPr>
              <w:t>Constancia emitida por el Corredor (Bróker) del Contrato Automático de Reaseguros, con la mención del Reasegurador Líder, país de origen, porcentaje de participación, calificación, y vigencia del referido documento.</w:t>
            </w:r>
          </w:p>
          <w:p w14:paraId="046DC993" w14:textId="77777777" w:rsidR="00873E0D" w:rsidRPr="00E22A62" w:rsidRDefault="00873E0D" w:rsidP="00873E0D">
            <w:pPr>
              <w:suppressAutoHyphens/>
              <w:spacing w:line="240" w:lineRule="auto"/>
              <w:ind w:left="714" w:right="-74"/>
              <w:rPr>
                <w:rFonts w:ascii="Arial" w:hAnsi="Arial" w:cs="Arial"/>
                <w:sz w:val="22"/>
                <w:szCs w:val="22"/>
              </w:rPr>
            </w:pPr>
          </w:p>
          <w:p w14:paraId="54079C59" w14:textId="6ECE1261" w:rsidR="0094680E" w:rsidRPr="00870B92" w:rsidRDefault="00873E0D" w:rsidP="00873E0D">
            <w:pPr>
              <w:rPr>
                <w:rFonts w:ascii="Arial" w:hAnsi="Arial" w:cs="Arial"/>
                <w:sz w:val="22"/>
                <w:szCs w:val="22"/>
              </w:rPr>
            </w:pPr>
            <w:r w:rsidRPr="00E22A62">
              <w:rPr>
                <w:rFonts w:ascii="Arial" w:hAnsi="Arial" w:cs="Arial"/>
                <w:sz w:val="22"/>
                <w:szCs w:val="22"/>
              </w:rPr>
              <w:t>En caso de que el monto asegurado sobrepase la capacidad del citado Contrato, indicar como</w:t>
            </w:r>
            <w:r>
              <w:rPr>
                <w:rFonts w:ascii="Arial" w:hAnsi="Arial" w:cs="Arial"/>
                <w:sz w:val="22"/>
                <w:szCs w:val="22"/>
              </w:rPr>
              <w:t xml:space="preserve"> </w:t>
            </w:r>
            <w:r w:rsidRPr="00E22A62">
              <w:rPr>
                <w:rFonts w:ascii="Arial" w:hAnsi="Arial" w:cs="Arial"/>
                <w:sz w:val="22"/>
                <w:szCs w:val="22"/>
              </w:rPr>
              <w:t>ha sido colocado en Reaseguro Facultativo, debiendo mencionar el Nombre del reasegurador, porcentaje de participación, y la nota de cobertura del negocio realizado, nombre del contacto en el Reasegurador con el que se pueda certificar la cobertura, indicando cargo, dirección de e-mail, teléfono y fax del mismo.</w:t>
            </w:r>
          </w:p>
        </w:tc>
      </w:tr>
      <w:tr w:rsidR="0094680E" w:rsidRPr="0021323B" w14:paraId="0567D43E" w14:textId="77777777" w:rsidTr="004172DF">
        <w:tc>
          <w:tcPr>
            <w:tcW w:w="1526" w:type="dxa"/>
            <w:tcBorders>
              <w:top w:val="single" w:sz="4" w:space="0" w:color="auto"/>
              <w:left w:val="single" w:sz="12" w:space="0" w:color="auto"/>
              <w:bottom w:val="single" w:sz="12" w:space="0" w:color="auto"/>
              <w:right w:val="single" w:sz="4" w:space="0" w:color="auto"/>
            </w:tcBorders>
          </w:tcPr>
          <w:p w14:paraId="546623F0" w14:textId="77777777" w:rsidR="0094680E" w:rsidRPr="00870B92" w:rsidRDefault="0094680E" w:rsidP="0094680E">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6.1.3</w:t>
            </w:r>
          </w:p>
        </w:tc>
        <w:tc>
          <w:tcPr>
            <w:tcW w:w="8505" w:type="dxa"/>
            <w:tcBorders>
              <w:top w:val="single" w:sz="4" w:space="0" w:color="auto"/>
              <w:left w:val="single" w:sz="4" w:space="0" w:color="auto"/>
              <w:bottom w:val="single" w:sz="12" w:space="0" w:color="auto"/>
              <w:right w:val="single" w:sz="12" w:space="0" w:color="auto"/>
            </w:tcBorders>
          </w:tcPr>
          <w:p w14:paraId="6D7D9270" w14:textId="7A1228A7" w:rsidR="0094680E" w:rsidRPr="00870B92" w:rsidRDefault="0094680E" w:rsidP="0017250F">
            <w:pPr>
              <w:suppressAutoHyphens/>
              <w:spacing w:before="60" w:after="140" w:line="360" w:lineRule="auto"/>
              <w:ind w:right="-72"/>
              <w:rPr>
                <w:rFonts w:ascii="Arial" w:hAnsi="Arial" w:cs="Arial"/>
                <w:sz w:val="22"/>
                <w:szCs w:val="22"/>
                <w:lang w:val="es-ES"/>
              </w:rPr>
            </w:pPr>
            <w:r w:rsidRPr="0021323B">
              <w:rPr>
                <w:rFonts w:ascii="Arial" w:hAnsi="Arial" w:cs="Arial"/>
                <w:sz w:val="22"/>
                <w:szCs w:val="22"/>
                <w:lang w:val="es-ES"/>
              </w:rPr>
              <w:t xml:space="preserve">El </w:t>
            </w:r>
            <w:r w:rsidRPr="0021323B">
              <w:rPr>
                <w:rFonts w:ascii="Arial" w:hAnsi="Arial" w:cs="Arial"/>
                <w:b/>
                <w:sz w:val="22"/>
                <w:szCs w:val="22"/>
                <w:lang w:val="es-ES"/>
              </w:rPr>
              <w:t>período de validez</w:t>
            </w:r>
            <w:r w:rsidRPr="0021323B">
              <w:rPr>
                <w:rFonts w:ascii="Arial" w:hAnsi="Arial" w:cs="Arial"/>
                <w:sz w:val="22"/>
                <w:szCs w:val="22"/>
                <w:lang w:val="es-ES"/>
              </w:rPr>
              <w:t xml:space="preserve"> de la Garantía de Cumplimiento de Contrato será de </w:t>
            </w:r>
            <w:r w:rsidR="0017250F">
              <w:rPr>
                <w:rFonts w:ascii="Arial" w:hAnsi="Arial" w:cs="Arial"/>
                <w:bCs/>
                <w:i/>
                <w:iCs/>
                <w:sz w:val="22"/>
                <w:szCs w:val="22"/>
              </w:rPr>
              <w:t>30 (treinta) días posteriores a la Recepción Definitiva de la Obra</w:t>
            </w:r>
            <w:r w:rsidRPr="0021323B">
              <w:rPr>
                <w:rFonts w:ascii="Arial" w:hAnsi="Arial" w:cs="Arial"/>
                <w:bCs/>
                <w:i/>
                <w:iCs/>
                <w:sz w:val="22"/>
                <w:szCs w:val="22"/>
              </w:rPr>
              <w:t xml:space="preserve"> </w:t>
            </w:r>
          </w:p>
        </w:tc>
      </w:tr>
      <w:tr w:rsidR="0094680E" w:rsidRPr="0021323B" w14:paraId="790CABAE" w14:textId="77777777" w:rsidTr="004172DF">
        <w:trPr>
          <w:trHeight w:val="726"/>
        </w:trPr>
        <w:tc>
          <w:tcPr>
            <w:tcW w:w="1526" w:type="dxa"/>
            <w:tcBorders>
              <w:top w:val="single" w:sz="12" w:space="0" w:color="auto"/>
              <w:left w:val="single" w:sz="12" w:space="0" w:color="auto"/>
              <w:bottom w:val="single" w:sz="12" w:space="0" w:color="auto"/>
              <w:right w:val="single" w:sz="4" w:space="0" w:color="auto"/>
            </w:tcBorders>
            <w:shd w:val="clear" w:color="auto" w:fill="auto"/>
          </w:tcPr>
          <w:p w14:paraId="481DC7CB" w14:textId="06639C7E" w:rsidR="0094680E" w:rsidRPr="00870B92" w:rsidRDefault="00873E0D" w:rsidP="0094680E">
            <w:pPr>
              <w:spacing w:before="60" w:after="140" w:line="360" w:lineRule="auto"/>
              <w:rPr>
                <w:rFonts w:ascii="Arial" w:hAnsi="Arial" w:cs="Arial"/>
                <w:b/>
                <w:bCs/>
                <w:sz w:val="22"/>
                <w:szCs w:val="22"/>
                <w:lang w:val="es-ES"/>
              </w:rPr>
            </w:pPr>
            <w:r>
              <w:rPr>
                <w:rFonts w:ascii="Arial" w:hAnsi="Arial" w:cs="Arial"/>
                <w:b/>
                <w:bCs/>
                <w:sz w:val="22"/>
                <w:szCs w:val="22"/>
                <w:lang w:val="es-ES"/>
              </w:rPr>
              <w:t>CGC 6.1.4</w:t>
            </w:r>
          </w:p>
        </w:tc>
        <w:tc>
          <w:tcPr>
            <w:tcW w:w="8505" w:type="dxa"/>
            <w:tcBorders>
              <w:top w:val="single" w:sz="12" w:space="0" w:color="auto"/>
              <w:left w:val="single" w:sz="4" w:space="0" w:color="auto"/>
              <w:bottom w:val="single" w:sz="12" w:space="0" w:color="auto"/>
              <w:right w:val="single" w:sz="12" w:space="0" w:color="auto"/>
            </w:tcBorders>
          </w:tcPr>
          <w:p w14:paraId="39868798" w14:textId="5CD08B5E" w:rsidR="0094680E" w:rsidRPr="00870B92" w:rsidRDefault="0094680E" w:rsidP="0017250F">
            <w:pPr>
              <w:suppressAutoHyphens/>
              <w:spacing w:before="60" w:after="140" w:line="360" w:lineRule="auto"/>
              <w:ind w:right="-72"/>
              <w:rPr>
                <w:rFonts w:ascii="Arial" w:hAnsi="Arial" w:cs="Arial"/>
                <w:sz w:val="22"/>
                <w:szCs w:val="22"/>
                <w:lang w:val="es-ES"/>
              </w:rPr>
            </w:pPr>
            <w:r w:rsidRPr="0021323B">
              <w:rPr>
                <w:rFonts w:ascii="Arial" w:hAnsi="Arial" w:cs="Arial"/>
                <w:sz w:val="22"/>
                <w:szCs w:val="22"/>
                <w:lang w:val="es-ES"/>
              </w:rPr>
              <w:t>La liberación de la Garantía de Cumplimiento tendrá lugar:</w:t>
            </w:r>
            <w:r w:rsidR="0017250F">
              <w:rPr>
                <w:rFonts w:ascii="Arial" w:hAnsi="Arial" w:cs="Arial"/>
                <w:sz w:val="22"/>
                <w:szCs w:val="22"/>
                <w:lang w:val="es-ES"/>
              </w:rPr>
              <w:t xml:space="preserve"> de acuerdo a lo establecido en las </w:t>
            </w:r>
            <w:r w:rsidRPr="0021323B">
              <w:rPr>
                <w:rFonts w:ascii="Arial" w:hAnsi="Arial" w:cs="Arial"/>
                <w:i/>
                <w:color w:val="FF0000"/>
                <w:spacing w:val="-3"/>
                <w:sz w:val="22"/>
                <w:szCs w:val="22"/>
                <w:lang w:val="es-ES_tradnl" w:eastAsia="en-US"/>
              </w:rPr>
              <w:t xml:space="preserve"> </w:t>
            </w:r>
            <w:r w:rsidRPr="0017250F">
              <w:rPr>
                <w:rFonts w:ascii="Arial" w:hAnsi="Arial" w:cs="Arial"/>
                <w:i/>
                <w:spacing w:val="-3"/>
                <w:sz w:val="22"/>
                <w:szCs w:val="22"/>
                <w:lang w:val="es-ES_tradnl" w:eastAsia="en-US"/>
              </w:rPr>
              <w:t>CGC.</w:t>
            </w:r>
          </w:p>
        </w:tc>
      </w:tr>
      <w:tr w:rsidR="0094680E" w:rsidRPr="0021323B" w14:paraId="0DBA9ED4" w14:textId="77777777" w:rsidTr="004172DF">
        <w:trPr>
          <w:trHeight w:val="930"/>
        </w:trPr>
        <w:tc>
          <w:tcPr>
            <w:tcW w:w="1526" w:type="dxa"/>
            <w:tcBorders>
              <w:top w:val="single" w:sz="12" w:space="0" w:color="auto"/>
              <w:left w:val="single" w:sz="12" w:space="0" w:color="auto"/>
              <w:bottom w:val="single" w:sz="12" w:space="0" w:color="auto"/>
              <w:right w:val="single" w:sz="4" w:space="0" w:color="auto"/>
            </w:tcBorders>
            <w:shd w:val="clear" w:color="auto" w:fill="auto"/>
          </w:tcPr>
          <w:p w14:paraId="76232DC4" w14:textId="77777777" w:rsidR="0094680E" w:rsidRPr="00870B92" w:rsidRDefault="0094680E" w:rsidP="0094680E">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6.2.2</w:t>
            </w:r>
          </w:p>
        </w:tc>
        <w:tc>
          <w:tcPr>
            <w:tcW w:w="8505" w:type="dxa"/>
            <w:tcBorders>
              <w:top w:val="single" w:sz="12" w:space="0" w:color="auto"/>
              <w:left w:val="single" w:sz="4" w:space="0" w:color="auto"/>
              <w:bottom w:val="single" w:sz="12" w:space="0" w:color="auto"/>
              <w:right w:val="single" w:sz="12" w:space="0" w:color="auto"/>
            </w:tcBorders>
          </w:tcPr>
          <w:p w14:paraId="3E9FA646" w14:textId="13D22A73" w:rsidR="0094680E" w:rsidRPr="00870B92" w:rsidRDefault="0094680E" w:rsidP="0017250F">
            <w:pPr>
              <w:suppressAutoHyphens/>
              <w:spacing w:before="60" w:after="140" w:line="360" w:lineRule="auto"/>
              <w:ind w:right="-72"/>
              <w:rPr>
                <w:rFonts w:ascii="Arial" w:hAnsi="Arial" w:cs="Arial"/>
                <w:sz w:val="22"/>
                <w:szCs w:val="22"/>
                <w:lang w:val="es-ES"/>
              </w:rPr>
            </w:pPr>
            <w:r w:rsidRPr="0021323B">
              <w:rPr>
                <w:rFonts w:ascii="Arial" w:hAnsi="Arial" w:cs="Arial"/>
                <w:b/>
                <w:sz w:val="22"/>
                <w:szCs w:val="22"/>
                <w:lang w:val="es-ES"/>
              </w:rPr>
              <w:t>Fondo de reparo</w:t>
            </w:r>
            <w:r w:rsidRPr="0021323B">
              <w:rPr>
                <w:rFonts w:ascii="Arial" w:hAnsi="Arial" w:cs="Arial"/>
                <w:sz w:val="22"/>
                <w:szCs w:val="22"/>
                <w:lang w:val="es-ES"/>
              </w:rPr>
              <w:t xml:space="preserve">: </w:t>
            </w:r>
            <w:r w:rsidR="0017250F" w:rsidRPr="00FC77AF">
              <w:rPr>
                <w:rFonts w:ascii="Arial" w:hAnsi="Arial" w:cs="Arial"/>
                <w:spacing w:val="-3"/>
                <w:sz w:val="22"/>
                <w:lang w:val="es-ES_tradnl" w:eastAsia="en-US"/>
              </w:rPr>
              <w:t xml:space="preserve">El  </w:t>
            </w:r>
            <w:r w:rsidR="0017250F">
              <w:rPr>
                <w:rFonts w:ascii="Arial" w:hAnsi="Arial" w:cs="Arial"/>
                <w:spacing w:val="-3"/>
                <w:sz w:val="22"/>
                <w:lang w:val="es-ES_tradnl" w:eastAsia="en-US"/>
              </w:rPr>
              <w:t xml:space="preserve"> </w:t>
            </w:r>
            <w:r w:rsidR="0017250F" w:rsidRPr="00FC77AF">
              <w:rPr>
                <w:rFonts w:ascii="Arial" w:hAnsi="Arial" w:cs="Arial"/>
                <w:spacing w:val="-3"/>
                <w:sz w:val="22"/>
                <w:lang w:val="es-ES_tradnl" w:eastAsia="en-US"/>
              </w:rPr>
              <w:t>Contratante  retendrá  de  los  Certificados  Mensuales  de  Trabajo sometidos por el Contratista el equivalente al cinco (5%) del importe de cada Certificado y estará sujeto a la Cláusula 6.2 de las CGC. Este fondo podrá ser sustituido por una póliza de seguros a satisfacción del Contratante emitida por una Compañía de Seguros autorizada a operar y emitir pólizas.</w:t>
            </w:r>
          </w:p>
        </w:tc>
      </w:tr>
      <w:tr w:rsidR="0017250F" w:rsidRPr="0021323B" w14:paraId="774BA54B" w14:textId="77777777" w:rsidTr="004172DF">
        <w:tc>
          <w:tcPr>
            <w:tcW w:w="1526" w:type="dxa"/>
            <w:tcBorders>
              <w:top w:val="single" w:sz="4" w:space="0" w:color="auto"/>
              <w:left w:val="single" w:sz="12" w:space="0" w:color="auto"/>
              <w:bottom w:val="single" w:sz="12" w:space="0" w:color="auto"/>
              <w:right w:val="single" w:sz="4" w:space="0" w:color="auto"/>
            </w:tcBorders>
          </w:tcPr>
          <w:p w14:paraId="4B6BE4DC" w14:textId="77777777" w:rsidR="0017250F" w:rsidRPr="00870B92" w:rsidRDefault="0017250F" w:rsidP="0017250F">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6.3.2</w:t>
            </w:r>
          </w:p>
        </w:tc>
        <w:tc>
          <w:tcPr>
            <w:tcW w:w="8505" w:type="dxa"/>
            <w:tcBorders>
              <w:top w:val="single" w:sz="4" w:space="0" w:color="auto"/>
              <w:left w:val="single" w:sz="4" w:space="0" w:color="auto"/>
              <w:bottom w:val="single" w:sz="12" w:space="0" w:color="auto"/>
              <w:right w:val="single" w:sz="12" w:space="0" w:color="auto"/>
            </w:tcBorders>
          </w:tcPr>
          <w:p w14:paraId="0A4DD0C3" w14:textId="77777777" w:rsidR="0017250F" w:rsidRDefault="0017250F" w:rsidP="0017250F">
            <w:pPr>
              <w:spacing w:line="240" w:lineRule="auto"/>
              <w:rPr>
                <w:rFonts w:ascii="Arial" w:hAnsi="Arial" w:cs="Arial"/>
                <w:sz w:val="22"/>
                <w:szCs w:val="22"/>
                <w:lang w:val="es-ES"/>
              </w:rPr>
            </w:pPr>
            <w:r w:rsidRPr="00C54424">
              <w:rPr>
                <w:rFonts w:ascii="Arial" w:hAnsi="Arial" w:cs="Arial"/>
                <w:sz w:val="22"/>
                <w:szCs w:val="22"/>
                <w:lang w:val="es-ES"/>
              </w:rPr>
              <w:t xml:space="preserve">Se requieren las siguientes pólizas de seguros por los montos mínimos que se indican </w:t>
            </w:r>
            <w:r w:rsidRPr="006E7C4E">
              <w:rPr>
                <w:rFonts w:ascii="Arial" w:hAnsi="Arial" w:cs="Arial"/>
                <w:sz w:val="22"/>
                <w:szCs w:val="22"/>
                <w:lang w:val="es-ES"/>
              </w:rPr>
              <w:t>a continuación:</w:t>
            </w:r>
          </w:p>
          <w:p w14:paraId="6EE1001E" w14:textId="77777777" w:rsidR="0017250F" w:rsidRPr="0017250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17250F">
              <w:rPr>
                <w:rFonts w:ascii="Arial" w:hAnsi="Arial" w:cs="Arial"/>
                <w:spacing w:val="-3"/>
                <w:sz w:val="22"/>
                <w:lang w:val="es-ES_tradnl" w:eastAsia="en-US"/>
              </w:rPr>
              <w:t>1- Seguros contra daños a terceros (Responsabilidad Civil en Zonas de Obras)</w:t>
            </w:r>
          </w:p>
          <w:p w14:paraId="48CE6F97"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a)</w:t>
            </w:r>
            <w:r w:rsidRPr="006E7C4E">
              <w:rPr>
                <w:rFonts w:ascii="Arial" w:hAnsi="Arial" w:cs="Arial"/>
                <w:i/>
                <w:spacing w:val="-3"/>
                <w:sz w:val="22"/>
                <w:lang w:val="es-ES_tradnl" w:eastAsia="en-US"/>
              </w:rPr>
              <w:tab/>
              <w:t>Lesión corporal, incapacidad permanente o muerte de 1 persona Gs. 100.000.000.-</w:t>
            </w:r>
          </w:p>
          <w:p w14:paraId="329BD4E4"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b)</w:t>
            </w:r>
            <w:r w:rsidRPr="006E7C4E">
              <w:rPr>
                <w:rFonts w:ascii="Arial" w:hAnsi="Arial" w:cs="Arial"/>
                <w:i/>
                <w:spacing w:val="-3"/>
                <w:sz w:val="22"/>
                <w:lang w:val="es-ES_tradnl" w:eastAsia="en-US"/>
              </w:rPr>
              <w:tab/>
              <w:t>Lesión corporal, incapacidad o muerte de 3 o más personales Gs. 600.000.000.-</w:t>
            </w:r>
          </w:p>
          <w:p w14:paraId="1F42EAEC"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c)</w:t>
            </w:r>
            <w:r w:rsidRPr="006E7C4E">
              <w:rPr>
                <w:rFonts w:ascii="Arial" w:hAnsi="Arial" w:cs="Arial"/>
                <w:i/>
                <w:spacing w:val="-3"/>
                <w:sz w:val="22"/>
                <w:lang w:val="es-ES_tradnl" w:eastAsia="en-US"/>
              </w:rPr>
              <w:tab/>
              <w:t>Daños materiales o cosas de terceros Gs. 200.000.000.-</w:t>
            </w:r>
          </w:p>
          <w:p w14:paraId="653B2D22" w14:textId="77777777" w:rsidR="0017250F" w:rsidRPr="006E7C4E" w:rsidRDefault="0017250F" w:rsidP="0017250F">
            <w:pPr>
              <w:numPr>
                <w:ilvl w:val="12"/>
                <w:numId w:val="0"/>
              </w:numPr>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La póliza deberá tomarse a prima única, sin ninguna limitación de cobertura y sin franquicias. Deberá contener una condición que subordina su cancelación a un aviso previo de la empresa de seguros al MOPC.</w:t>
            </w:r>
          </w:p>
          <w:p w14:paraId="5CDA9E71" w14:textId="77777777" w:rsidR="0017250F" w:rsidRPr="00E72DA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E72DAF">
              <w:rPr>
                <w:rFonts w:ascii="Arial" w:hAnsi="Arial" w:cs="Arial"/>
                <w:spacing w:val="-3"/>
                <w:sz w:val="22"/>
                <w:lang w:val="es-ES_tradnl" w:eastAsia="en-US"/>
              </w:rPr>
              <w:t>2-</w:t>
            </w:r>
            <w:r>
              <w:rPr>
                <w:rFonts w:ascii="Arial" w:hAnsi="Arial" w:cs="Arial"/>
                <w:spacing w:val="-3"/>
                <w:sz w:val="22"/>
                <w:lang w:val="es-ES_tradnl" w:eastAsia="en-US"/>
              </w:rPr>
              <w:t xml:space="preserve"> </w:t>
            </w:r>
            <w:r w:rsidRPr="00E72DAF">
              <w:rPr>
                <w:rFonts w:ascii="Arial" w:hAnsi="Arial" w:cs="Arial"/>
                <w:spacing w:val="-3"/>
                <w:sz w:val="22"/>
                <w:lang w:val="es-ES_tradnl" w:eastAsia="en-US"/>
              </w:rPr>
              <w:t>Seguros contra accidentes de trabajo (Seguro de vida colectivo)</w:t>
            </w:r>
          </w:p>
          <w:p w14:paraId="49FD31D0" w14:textId="77777777" w:rsidR="0017250F" w:rsidRPr="006E7C4E" w:rsidRDefault="0017250F" w:rsidP="0017250F">
            <w:pPr>
              <w:numPr>
                <w:ilvl w:val="12"/>
                <w:numId w:val="0"/>
              </w:numPr>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a)</w:t>
            </w:r>
            <w:r w:rsidRPr="006E7C4E">
              <w:rPr>
                <w:rFonts w:ascii="Arial" w:hAnsi="Arial" w:cs="Arial"/>
                <w:i/>
                <w:spacing w:val="-3"/>
                <w:sz w:val="22"/>
                <w:lang w:val="es-ES_tradnl" w:eastAsia="en-US"/>
              </w:rPr>
              <w:tab/>
              <w:t>Invalidez permanente o muerte (por c/ persona ) Gs. 100.000.000.-</w:t>
            </w:r>
          </w:p>
          <w:p w14:paraId="116CCD76" w14:textId="77777777" w:rsidR="0017250F" w:rsidRPr="006E7C4E" w:rsidRDefault="0017250F" w:rsidP="0017250F">
            <w:pPr>
              <w:numPr>
                <w:ilvl w:val="12"/>
                <w:numId w:val="0"/>
              </w:numPr>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b)</w:t>
            </w:r>
            <w:r w:rsidRPr="006E7C4E">
              <w:rPr>
                <w:rFonts w:ascii="Arial" w:hAnsi="Arial" w:cs="Arial"/>
                <w:i/>
                <w:spacing w:val="-3"/>
                <w:sz w:val="22"/>
                <w:lang w:val="es-ES_tradnl" w:eastAsia="en-US"/>
              </w:rPr>
              <w:tab/>
              <w:t>Gastos médicos (por c/ persona ) Gs. 20.000.000.-</w:t>
            </w:r>
          </w:p>
          <w:p w14:paraId="2280A397" w14:textId="11CDA4ED" w:rsidR="00873E0D" w:rsidRDefault="0017250F" w:rsidP="0017250F">
            <w:pPr>
              <w:numPr>
                <w:ilvl w:val="12"/>
                <w:numId w:val="0"/>
              </w:numPr>
              <w:suppressAutoHyphens/>
              <w:spacing w:before="60" w:after="140" w:line="240" w:lineRule="auto"/>
              <w:rPr>
                <w:ins w:id="598" w:author="Jorge Agustin Fernandez Pereira" w:date="2017-06-27T09:28:00Z"/>
                <w:rFonts w:ascii="Arial" w:hAnsi="Arial" w:cs="Arial"/>
                <w:i/>
                <w:spacing w:val="-3"/>
                <w:sz w:val="22"/>
                <w:lang w:val="es-ES_tradnl" w:eastAsia="en-US"/>
              </w:rPr>
            </w:pPr>
            <w:r w:rsidRPr="006E7C4E">
              <w:rPr>
                <w:rFonts w:ascii="Arial" w:hAnsi="Arial" w:cs="Arial"/>
                <w:i/>
                <w:spacing w:val="-3"/>
                <w:sz w:val="22"/>
                <w:lang w:val="es-ES_tradnl" w:eastAsia="en-US"/>
              </w:rPr>
              <w:t>c)</w:t>
            </w:r>
            <w:r w:rsidRPr="006E7C4E">
              <w:rPr>
                <w:rFonts w:ascii="Arial" w:hAnsi="Arial" w:cs="Arial"/>
                <w:i/>
                <w:spacing w:val="-3"/>
                <w:sz w:val="22"/>
                <w:lang w:val="es-ES_tradnl" w:eastAsia="en-US"/>
              </w:rPr>
              <w:tab/>
              <w:t>Gastos de Sepelio (por c/ persona ) Gs. 10.000.000.-</w:t>
            </w:r>
          </w:p>
          <w:p w14:paraId="193CD70A" w14:textId="77777777" w:rsidR="009002A4" w:rsidRDefault="009002A4" w:rsidP="0017250F">
            <w:pPr>
              <w:numPr>
                <w:ilvl w:val="12"/>
                <w:numId w:val="0"/>
              </w:numPr>
              <w:suppressAutoHyphens/>
              <w:spacing w:before="60" w:after="140" w:line="240" w:lineRule="auto"/>
              <w:rPr>
                <w:rFonts w:ascii="Arial" w:hAnsi="Arial" w:cs="Arial"/>
                <w:i/>
                <w:spacing w:val="-3"/>
                <w:sz w:val="22"/>
                <w:lang w:val="es-ES_tradnl" w:eastAsia="en-US"/>
              </w:rPr>
            </w:pPr>
          </w:p>
          <w:p w14:paraId="16E6223B" w14:textId="6DF9C828" w:rsidR="0017250F" w:rsidRPr="00E72DA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E72DAF">
              <w:rPr>
                <w:rFonts w:ascii="Arial" w:hAnsi="Arial" w:cs="Arial"/>
                <w:spacing w:val="-3"/>
                <w:sz w:val="22"/>
                <w:lang w:val="es-ES_tradnl" w:eastAsia="en-US"/>
              </w:rPr>
              <w:lastRenderedPageBreak/>
              <w:t>3- Seguro contra los Rie</w:t>
            </w:r>
            <w:r>
              <w:rPr>
                <w:rFonts w:ascii="Arial" w:hAnsi="Arial" w:cs="Arial"/>
                <w:spacing w:val="-3"/>
                <w:sz w:val="22"/>
                <w:lang w:val="es-ES_tradnl" w:eastAsia="en-US"/>
              </w:rPr>
              <w:t>s</w:t>
            </w:r>
            <w:r w:rsidRPr="00E72DAF">
              <w:rPr>
                <w:rFonts w:ascii="Arial" w:hAnsi="Arial" w:cs="Arial"/>
                <w:spacing w:val="-3"/>
                <w:sz w:val="22"/>
                <w:lang w:val="es-ES_tradnl" w:eastAsia="en-US"/>
              </w:rPr>
              <w:t>gos en la Zona de Obras (C.T.R.)</w:t>
            </w:r>
          </w:p>
          <w:p w14:paraId="228A4772" w14:textId="77777777" w:rsidR="00EC0730" w:rsidRDefault="00EC0730" w:rsidP="0017250F">
            <w:pPr>
              <w:numPr>
                <w:ilvl w:val="12"/>
                <w:numId w:val="0"/>
              </w:numPr>
              <w:suppressAutoHyphens/>
              <w:spacing w:before="60" w:after="140" w:line="240" w:lineRule="auto"/>
              <w:rPr>
                <w:rFonts w:ascii="Arial" w:hAnsi="Arial" w:cs="Arial"/>
                <w:spacing w:val="-3"/>
                <w:sz w:val="22"/>
                <w:lang w:val="es-ES_tradnl" w:eastAsia="en-US"/>
              </w:rPr>
            </w:pPr>
          </w:p>
          <w:p w14:paraId="15BBFF96" w14:textId="76E74D38" w:rsidR="0017250F" w:rsidRPr="00E72DA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E72DAF">
              <w:rPr>
                <w:rFonts w:ascii="Arial" w:hAnsi="Arial" w:cs="Arial"/>
                <w:spacing w:val="-3"/>
                <w:sz w:val="22"/>
                <w:lang w:val="es-ES_tradnl" w:eastAsia="en-US"/>
              </w:rPr>
              <w:t>La póliza C.T.R. deberá tomarse a prima única, sin ninguna limitación de cobertura y sin franquicias, y deberá estar colocada en el 100% y coberturas, en reaseguro automático y/o facultativo, a través de operaciones de reaseguros autorizados por la Autoridad de Control establecida en la Ley N° 827/96 de Seguros. Deberá contener una condición que subordina la cancelación de la póliza a un aviso previo de la empresa de seguros al MOPC.</w:t>
            </w:r>
          </w:p>
          <w:p w14:paraId="6848E246"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a)</w:t>
            </w:r>
            <w:r w:rsidRPr="006E7C4E">
              <w:rPr>
                <w:rFonts w:ascii="Arial" w:hAnsi="Arial" w:cs="Arial"/>
                <w:i/>
                <w:spacing w:val="-3"/>
                <w:sz w:val="22"/>
                <w:lang w:val="es-ES_tradnl" w:eastAsia="en-US"/>
              </w:rPr>
              <w:tab/>
              <w:t>Contrato de construcción (trabajos permanentes y temporales incluyendo todos los materiales a ser incorporados hasta la suma de Gs. 1.000.000.000.-</w:t>
            </w:r>
          </w:p>
          <w:p w14:paraId="4F1D8DE4"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b)</w:t>
            </w:r>
            <w:r w:rsidRPr="006E7C4E">
              <w:rPr>
                <w:rFonts w:ascii="Arial" w:hAnsi="Arial" w:cs="Arial"/>
                <w:i/>
                <w:spacing w:val="-3"/>
                <w:sz w:val="22"/>
                <w:lang w:val="es-ES_tradnl" w:eastAsia="en-US"/>
              </w:rPr>
              <w:tab/>
              <w:t>Daños por fenómenos naturales hasta la suma de Gs. 100.000.000.-</w:t>
            </w:r>
          </w:p>
          <w:p w14:paraId="3BD94456" w14:textId="77777777" w:rsidR="0017250F" w:rsidRPr="006E7C4E" w:rsidRDefault="0017250F" w:rsidP="0017250F">
            <w:pPr>
              <w:numPr>
                <w:ilvl w:val="12"/>
                <w:numId w:val="0"/>
              </w:numPr>
              <w:tabs>
                <w:tab w:val="left" w:pos="336"/>
              </w:tabs>
              <w:suppressAutoHyphens/>
              <w:spacing w:before="60" w:after="140" w:line="240" w:lineRule="auto"/>
              <w:rPr>
                <w:rFonts w:ascii="Arial" w:hAnsi="Arial" w:cs="Arial"/>
                <w:i/>
                <w:spacing w:val="-3"/>
                <w:sz w:val="22"/>
                <w:lang w:val="es-ES_tradnl" w:eastAsia="en-US"/>
              </w:rPr>
            </w:pPr>
            <w:r w:rsidRPr="006E7C4E">
              <w:rPr>
                <w:rFonts w:ascii="Arial" w:hAnsi="Arial" w:cs="Arial"/>
                <w:i/>
                <w:spacing w:val="-3"/>
                <w:sz w:val="22"/>
                <w:lang w:val="es-ES_tradnl" w:eastAsia="en-US"/>
              </w:rPr>
              <w:t>c)</w:t>
            </w:r>
            <w:r w:rsidRPr="006E7C4E">
              <w:rPr>
                <w:rFonts w:ascii="Arial" w:hAnsi="Arial" w:cs="Arial"/>
                <w:i/>
                <w:spacing w:val="-3"/>
                <w:sz w:val="22"/>
                <w:lang w:val="es-ES_tradnl" w:eastAsia="en-US"/>
              </w:rPr>
              <w:tab/>
              <w:t>Remoción de escombro (después de un siniestro) hasta la suma de Gs. 80.000.000.-</w:t>
            </w:r>
          </w:p>
          <w:p w14:paraId="191F6F49" w14:textId="77777777" w:rsidR="0017250F" w:rsidRPr="00E72DAF" w:rsidRDefault="0017250F" w:rsidP="0017250F">
            <w:pPr>
              <w:numPr>
                <w:ilvl w:val="12"/>
                <w:numId w:val="0"/>
              </w:numPr>
              <w:tabs>
                <w:tab w:val="left" w:pos="336"/>
              </w:tabs>
              <w:suppressAutoHyphens/>
              <w:spacing w:before="60" w:after="140" w:line="240" w:lineRule="auto"/>
              <w:rPr>
                <w:rFonts w:ascii="Arial" w:hAnsi="Arial" w:cs="Arial"/>
                <w:spacing w:val="-3"/>
                <w:sz w:val="22"/>
                <w:lang w:val="es-ES_tradnl" w:eastAsia="en-US"/>
              </w:rPr>
            </w:pPr>
            <w:r w:rsidRPr="00E72DAF">
              <w:rPr>
                <w:rFonts w:ascii="Arial" w:hAnsi="Arial" w:cs="Arial"/>
                <w:spacing w:val="-3"/>
                <w:sz w:val="22"/>
                <w:lang w:val="es-ES_tradnl" w:eastAsia="en-US"/>
              </w:rPr>
              <w:t>3.1</w:t>
            </w:r>
            <w:r w:rsidRPr="00E72DAF">
              <w:rPr>
                <w:rFonts w:ascii="Arial" w:hAnsi="Arial" w:cs="Arial"/>
                <w:spacing w:val="-3"/>
                <w:sz w:val="22"/>
                <w:lang w:val="es-ES_tradnl" w:eastAsia="en-US"/>
              </w:rPr>
              <w:tab/>
              <w:t>Es responsabilidad del Contratista ampliar la cobertura de este seguro contra daños ocasionados por rotura de maquinarias, equipos aparatos y equipos electrónicos, eléctricos y otros, en funcionamiento en la zona de obras.</w:t>
            </w:r>
          </w:p>
          <w:p w14:paraId="65FD0767" w14:textId="77777777" w:rsidR="0017250F" w:rsidRPr="00A468E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A468EF">
              <w:rPr>
                <w:rFonts w:ascii="Arial" w:hAnsi="Arial" w:cs="Arial"/>
                <w:spacing w:val="-3"/>
                <w:sz w:val="22"/>
                <w:lang w:val="es-ES_tradnl" w:eastAsia="en-US"/>
              </w:rPr>
              <w:t>Todas estas pólizas deberán presentarse a la Dirección de la UOC para su verificación e informe de cumplimiento, como condición previa a la emisión de la Orden de Inicio.</w:t>
            </w:r>
          </w:p>
          <w:p w14:paraId="3711E9FD" w14:textId="77777777" w:rsidR="0017250F" w:rsidRPr="00A468EF" w:rsidRDefault="0017250F" w:rsidP="0017250F">
            <w:pPr>
              <w:numPr>
                <w:ilvl w:val="12"/>
                <w:numId w:val="0"/>
              </w:numPr>
              <w:suppressAutoHyphens/>
              <w:spacing w:before="60" w:after="140" w:line="240" w:lineRule="auto"/>
              <w:rPr>
                <w:rFonts w:ascii="Arial" w:hAnsi="Arial" w:cs="Arial"/>
                <w:spacing w:val="-3"/>
                <w:sz w:val="22"/>
                <w:lang w:val="es-ES_tradnl" w:eastAsia="en-US"/>
              </w:rPr>
            </w:pPr>
            <w:r w:rsidRPr="00A468EF">
              <w:rPr>
                <w:rFonts w:ascii="Arial" w:hAnsi="Arial" w:cs="Arial"/>
                <w:spacing w:val="-3"/>
                <w:sz w:val="22"/>
                <w:lang w:val="es-ES_tradnl" w:eastAsia="en-US"/>
              </w:rPr>
              <w:t>Los seguros contra daños a terceros y accidentes de trabajo deberán permanecer vigentes hasta la recepción provisional de la obras. El seguro C.T.R. deberá permanecer vigente hasta la recepción definitiva de las obras.</w:t>
            </w:r>
          </w:p>
          <w:p w14:paraId="442C6C83" w14:textId="454A5425" w:rsidR="0017250F" w:rsidRPr="00870B92" w:rsidRDefault="0017250F" w:rsidP="0017250F">
            <w:pPr>
              <w:numPr>
                <w:ilvl w:val="12"/>
                <w:numId w:val="0"/>
              </w:numPr>
              <w:suppressAutoHyphens/>
              <w:spacing w:before="60" w:after="140" w:line="360" w:lineRule="auto"/>
              <w:rPr>
                <w:rFonts w:ascii="Arial" w:hAnsi="Arial" w:cs="Arial"/>
                <w:i/>
                <w:iCs/>
                <w:sz w:val="22"/>
                <w:szCs w:val="22"/>
                <w:lang w:val="es-ES"/>
              </w:rPr>
            </w:pPr>
            <w:r w:rsidRPr="00A468EF">
              <w:rPr>
                <w:rFonts w:ascii="Arial" w:hAnsi="Arial" w:cs="Arial"/>
                <w:spacing w:val="-3"/>
                <w:sz w:val="22"/>
                <w:lang w:val="es-ES_tradnl" w:eastAsia="en-US"/>
              </w:rPr>
              <w:t>Las pólizas deberán contener las coberturas en la forma prevista en las cláusulas 6.4; 6.5 y 6.6 de las CGC.</w:t>
            </w:r>
          </w:p>
        </w:tc>
      </w:tr>
      <w:tr w:rsidR="0017250F" w:rsidRPr="0021323B" w14:paraId="2CA6BA35" w14:textId="77777777" w:rsidTr="003E377A">
        <w:trPr>
          <w:trHeight w:val="971"/>
        </w:trPr>
        <w:tc>
          <w:tcPr>
            <w:tcW w:w="1526" w:type="dxa"/>
            <w:tcBorders>
              <w:top w:val="single" w:sz="12" w:space="0" w:color="auto"/>
              <w:left w:val="single" w:sz="12" w:space="0" w:color="auto"/>
              <w:right w:val="single" w:sz="4" w:space="0" w:color="auto"/>
            </w:tcBorders>
          </w:tcPr>
          <w:p w14:paraId="2C1127EE" w14:textId="77777777" w:rsidR="0017250F" w:rsidRPr="00870B92" w:rsidRDefault="0017250F" w:rsidP="0017250F">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10.1</w:t>
            </w:r>
          </w:p>
        </w:tc>
        <w:tc>
          <w:tcPr>
            <w:tcW w:w="8505" w:type="dxa"/>
            <w:tcBorders>
              <w:top w:val="single" w:sz="12" w:space="0" w:color="auto"/>
              <w:left w:val="single" w:sz="4" w:space="0" w:color="auto"/>
              <w:right w:val="single" w:sz="12" w:space="0" w:color="auto"/>
            </w:tcBorders>
          </w:tcPr>
          <w:p w14:paraId="2935AEB4" w14:textId="77777777" w:rsidR="0017250F" w:rsidRPr="00870B92" w:rsidRDefault="0017250F" w:rsidP="0017250F">
            <w:pPr>
              <w:spacing w:line="360" w:lineRule="auto"/>
              <w:ind w:left="115"/>
              <w:rPr>
                <w:rFonts w:ascii="Arial" w:hAnsi="Arial" w:cs="Arial"/>
                <w:sz w:val="22"/>
                <w:szCs w:val="22"/>
                <w:lang w:val="es-AR"/>
              </w:rPr>
            </w:pPr>
            <w:r w:rsidRPr="0021323B">
              <w:rPr>
                <w:rFonts w:ascii="Arial" w:hAnsi="Arial" w:cs="Arial"/>
                <w:b/>
                <w:sz w:val="22"/>
                <w:szCs w:val="22"/>
                <w:lang w:val="es-AR"/>
              </w:rPr>
              <w:t>Los precios comprenden</w:t>
            </w:r>
            <w:r w:rsidRPr="0021323B">
              <w:rPr>
                <w:rFonts w:ascii="Arial" w:hAnsi="Arial" w:cs="Arial"/>
                <w:sz w:val="22"/>
                <w:szCs w:val="22"/>
                <w:lang w:val="es-AR"/>
              </w:rPr>
              <w:t>_______________</w:t>
            </w:r>
          </w:p>
          <w:p w14:paraId="0B7BEFAF" w14:textId="754B3632" w:rsidR="0017250F" w:rsidRPr="00870B92" w:rsidRDefault="0017250F" w:rsidP="0017250F">
            <w:pPr>
              <w:tabs>
                <w:tab w:val="left" w:pos="1630"/>
              </w:tabs>
              <w:spacing w:line="360" w:lineRule="auto"/>
              <w:ind w:left="113"/>
              <w:rPr>
                <w:rFonts w:ascii="Arial" w:hAnsi="Arial" w:cs="Arial"/>
                <w:i/>
                <w:sz w:val="22"/>
                <w:szCs w:val="22"/>
                <w:lang w:val="es-AR"/>
              </w:rPr>
            </w:pPr>
            <w:r w:rsidRPr="004973CB">
              <w:rPr>
                <w:rFonts w:ascii="Arial" w:hAnsi="Arial" w:cs="Arial"/>
                <w:sz w:val="22"/>
                <w:lang w:val="es-AR"/>
              </w:rPr>
              <w:t>Los precios comprenden</w:t>
            </w:r>
            <w:r w:rsidRPr="004973CB">
              <w:rPr>
                <w:rFonts w:ascii="Arial" w:hAnsi="Arial" w:cs="Arial"/>
                <w:sz w:val="22"/>
              </w:rPr>
              <w:t xml:space="preserve"> lo indicado en la cláusula 10.1 de las CGC</w:t>
            </w:r>
          </w:p>
        </w:tc>
      </w:tr>
      <w:tr w:rsidR="00AA5166" w:rsidRPr="0021323B" w14:paraId="60EFB409" w14:textId="77777777" w:rsidTr="004172DF">
        <w:tc>
          <w:tcPr>
            <w:tcW w:w="1526" w:type="dxa"/>
            <w:tcBorders>
              <w:top w:val="single" w:sz="12" w:space="0" w:color="auto"/>
              <w:left w:val="single" w:sz="12" w:space="0" w:color="auto"/>
              <w:bottom w:val="single" w:sz="12" w:space="0" w:color="auto"/>
              <w:right w:val="single" w:sz="4" w:space="0" w:color="auto"/>
            </w:tcBorders>
          </w:tcPr>
          <w:p w14:paraId="13424E7C"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13.3</w:t>
            </w:r>
          </w:p>
        </w:tc>
        <w:tc>
          <w:tcPr>
            <w:tcW w:w="8505" w:type="dxa"/>
            <w:tcBorders>
              <w:top w:val="single" w:sz="12" w:space="0" w:color="auto"/>
              <w:left w:val="single" w:sz="4" w:space="0" w:color="auto"/>
              <w:bottom w:val="single" w:sz="12" w:space="0" w:color="auto"/>
              <w:right w:val="single" w:sz="12" w:space="0" w:color="auto"/>
            </w:tcBorders>
          </w:tcPr>
          <w:p w14:paraId="7C4CBE4F" w14:textId="77777777" w:rsidR="00AA5166" w:rsidRDefault="00AA5166" w:rsidP="00AA5166">
            <w:pPr>
              <w:spacing w:before="120" w:after="120" w:line="240" w:lineRule="auto"/>
              <w:rPr>
                <w:rFonts w:ascii="Arial" w:hAnsi="Arial" w:cs="Arial"/>
                <w:sz w:val="22"/>
                <w:szCs w:val="22"/>
                <w:lang w:val="es-AR"/>
              </w:rPr>
            </w:pPr>
            <w:r w:rsidRPr="00C54424">
              <w:rPr>
                <w:rFonts w:ascii="Arial" w:hAnsi="Arial" w:cs="Arial"/>
                <w:b/>
                <w:sz w:val="22"/>
                <w:szCs w:val="22"/>
                <w:lang w:val="es-AR"/>
              </w:rPr>
              <w:t>La</w:t>
            </w:r>
            <w:r w:rsidRPr="00C54424">
              <w:rPr>
                <w:rFonts w:ascii="Arial" w:hAnsi="Arial" w:cs="Arial"/>
                <w:sz w:val="22"/>
                <w:szCs w:val="22"/>
                <w:lang w:val="es-AR"/>
              </w:rPr>
              <w:t xml:space="preserve"> </w:t>
            </w:r>
            <w:r w:rsidRPr="00C54424">
              <w:rPr>
                <w:rFonts w:ascii="Arial" w:hAnsi="Arial" w:cs="Arial"/>
                <w:b/>
                <w:sz w:val="22"/>
                <w:szCs w:val="22"/>
                <w:lang w:val="es-AR"/>
              </w:rPr>
              <w:t>fórmula y el procedimiento para el ajuste de precios serán</w:t>
            </w:r>
            <w:r w:rsidRPr="00C54424">
              <w:rPr>
                <w:rFonts w:ascii="Arial" w:hAnsi="Arial" w:cs="Arial"/>
                <w:sz w:val="22"/>
                <w:szCs w:val="22"/>
                <w:lang w:val="es-AR"/>
              </w:rPr>
              <w:t xml:space="preserve">: </w:t>
            </w:r>
          </w:p>
          <w:p w14:paraId="272DE825" w14:textId="77777777" w:rsidR="00AA5166" w:rsidRPr="00E816B3" w:rsidRDefault="00AA5166" w:rsidP="00AA5166">
            <w:pPr>
              <w:spacing w:before="120" w:after="120" w:line="240" w:lineRule="auto"/>
              <w:rPr>
                <w:rFonts w:ascii="Arial" w:hAnsi="Arial" w:cs="Arial"/>
                <w:sz w:val="22"/>
                <w:szCs w:val="22"/>
                <w:lang w:val="es-AR"/>
              </w:rPr>
            </w:pPr>
            <w:r w:rsidRPr="00B8785B">
              <w:rPr>
                <w:rFonts w:ascii="Arial" w:hAnsi="Arial" w:cs="Arial"/>
                <w:sz w:val="22"/>
                <w:szCs w:val="22"/>
                <w:lang w:val="es-AR"/>
              </w:rPr>
              <w:t xml:space="preserve">La </w:t>
            </w:r>
            <w:r w:rsidRPr="00E816B3">
              <w:rPr>
                <w:rFonts w:ascii="Arial" w:hAnsi="Arial" w:cs="Arial"/>
                <w:sz w:val="22"/>
                <w:szCs w:val="22"/>
                <w:lang w:val="es-AR"/>
              </w:rPr>
              <w:t>fórmula y el procedimiento para el ajuste de precios serán: Los ajustes de precios</w:t>
            </w:r>
          </w:p>
          <w:p w14:paraId="272F8845"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se pagarán exclusivamente en guaraníes.</w:t>
            </w:r>
          </w:p>
          <w:p w14:paraId="658B74B7"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Los valores bases para los parámetros de reajustes, serán los vigentes al decimocuarto día anterior de la apertura de las propuestas.</w:t>
            </w:r>
          </w:p>
          <w:p w14:paraId="32096C6B"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Las formulas generales de ajustes indicados en la Cláusula 10.4 de las CGC se aplicarán de  la siguiente manera:</w:t>
            </w:r>
          </w:p>
          <w:p w14:paraId="2E9119D7"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Los coeficientes de ponderación a adoptarse son los siguientes:</w:t>
            </w:r>
          </w:p>
          <w:p w14:paraId="0F992633"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 Mano de Obra: X1= 0,20</w:t>
            </w:r>
          </w:p>
          <w:p w14:paraId="015B24E2"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 Combustible (Gasoil): X2= 0,40</w:t>
            </w:r>
          </w:p>
          <w:p w14:paraId="20A2A7FA" w14:textId="77777777" w:rsidR="00AA5166" w:rsidRPr="00E816B3" w:rsidRDefault="00AA5166" w:rsidP="00AA5166">
            <w:pPr>
              <w:spacing w:before="120" w:after="120" w:line="240" w:lineRule="auto"/>
              <w:rPr>
                <w:rFonts w:ascii="Arial" w:hAnsi="Arial" w:cs="Arial"/>
                <w:sz w:val="22"/>
                <w:szCs w:val="22"/>
                <w:lang w:val="es-AR"/>
              </w:rPr>
            </w:pPr>
            <w:r w:rsidRPr="00E816B3">
              <w:rPr>
                <w:rFonts w:ascii="Arial" w:hAnsi="Arial" w:cs="Arial"/>
                <w:sz w:val="22"/>
                <w:szCs w:val="22"/>
                <w:lang w:val="es-AR"/>
              </w:rPr>
              <w:t>- Lubricantes: X3= 0,05</w:t>
            </w:r>
          </w:p>
          <w:p w14:paraId="1B12EC4E" w14:textId="77777777" w:rsidR="00AA5166" w:rsidRPr="00E816B3" w:rsidRDefault="00AA5166" w:rsidP="00AA5166">
            <w:pPr>
              <w:spacing w:line="0" w:lineRule="atLeast"/>
              <w:ind w:left="26"/>
              <w:rPr>
                <w:rFonts w:ascii="Arial" w:hAnsi="Arial" w:cs="Arial"/>
                <w:b/>
                <w:sz w:val="22"/>
                <w:szCs w:val="22"/>
              </w:rPr>
            </w:pPr>
            <w:r w:rsidRPr="00E816B3">
              <w:rPr>
                <w:rFonts w:ascii="Arial" w:hAnsi="Arial" w:cs="Arial"/>
                <w:sz w:val="22"/>
                <w:szCs w:val="22"/>
              </w:rPr>
              <w:t xml:space="preserve">- Equipos: X4 = </w:t>
            </w:r>
            <w:r w:rsidRPr="00E816B3">
              <w:rPr>
                <w:rFonts w:ascii="Arial" w:hAnsi="Arial" w:cs="Arial"/>
                <w:b/>
                <w:sz w:val="22"/>
                <w:szCs w:val="22"/>
              </w:rPr>
              <w:t>0,35</w:t>
            </w:r>
          </w:p>
          <w:p w14:paraId="40001A14" w14:textId="77777777" w:rsidR="00AA5166" w:rsidRPr="00E816B3" w:rsidRDefault="00AA5166" w:rsidP="00AA5166">
            <w:pPr>
              <w:spacing w:line="210" w:lineRule="exact"/>
              <w:rPr>
                <w:rFonts w:ascii="Arial" w:hAnsi="Arial" w:cs="Arial"/>
                <w:sz w:val="22"/>
                <w:szCs w:val="22"/>
              </w:rPr>
            </w:pPr>
          </w:p>
          <w:p w14:paraId="5EF55A20" w14:textId="77777777" w:rsidR="00AA5166" w:rsidRPr="00E816B3" w:rsidRDefault="00AA5166" w:rsidP="00AA5166">
            <w:pPr>
              <w:spacing w:line="0" w:lineRule="atLeast"/>
              <w:ind w:left="6"/>
              <w:rPr>
                <w:rFonts w:ascii="Arial" w:hAnsi="Arial" w:cs="Arial"/>
                <w:b/>
                <w:sz w:val="22"/>
                <w:szCs w:val="22"/>
              </w:rPr>
            </w:pPr>
            <w:r w:rsidRPr="00E816B3">
              <w:rPr>
                <w:rFonts w:ascii="Arial" w:hAnsi="Arial" w:cs="Arial"/>
                <w:b/>
                <w:sz w:val="22"/>
                <w:szCs w:val="22"/>
              </w:rPr>
              <w:t>1- Ajuste de Precios por Aumento de Salarios Locales</w:t>
            </w:r>
          </w:p>
          <w:p w14:paraId="058F7284" w14:textId="77777777" w:rsidR="00AA5166" w:rsidRPr="00E816B3" w:rsidRDefault="00AA5166" w:rsidP="00AA5166">
            <w:pPr>
              <w:spacing w:line="6" w:lineRule="exact"/>
              <w:rPr>
                <w:rFonts w:ascii="Arial" w:hAnsi="Arial" w:cs="Arial"/>
                <w:sz w:val="22"/>
                <w:szCs w:val="22"/>
              </w:rPr>
            </w:pPr>
          </w:p>
          <w:p w14:paraId="6B28F337" w14:textId="77777777" w:rsidR="00AA5166" w:rsidRPr="00E816B3" w:rsidRDefault="00AA5166" w:rsidP="00AA5166">
            <w:pPr>
              <w:spacing w:line="235" w:lineRule="auto"/>
              <w:ind w:left="6" w:right="80"/>
              <w:rPr>
                <w:rFonts w:ascii="Arial" w:hAnsi="Arial" w:cs="Arial"/>
                <w:sz w:val="22"/>
                <w:szCs w:val="22"/>
              </w:rPr>
            </w:pPr>
            <w:r w:rsidRPr="00E816B3">
              <w:rPr>
                <w:rFonts w:ascii="Arial" w:hAnsi="Arial" w:cs="Arial"/>
                <w:sz w:val="22"/>
                <w:szCs w:val="22"/>
              </w:rPr>
              <w:t>En el caso que los salarios locales sean modificados por una acción oficial del Gobierno del Paraguay con posterioridad al decimocuarto día anterior a la apertura de las propuestas y durante el período siguiente hasta la terminación del período oficial contractual, se hará un ajuste de pago por medio de la fórmula que se indica a continuación:</w:t>
            </w:r>
          </w:p>
          <w:p w14:paraId="1D0766D7" w14:textId="77777777" w:rsidR="00AA5166" w:rsidRPr="00E816B3" w:rsidRDefault="00AA5166" w:rsidP="00AA5166">
            <w:pPr>
              <w:spacing w:line="274" w:lineRule="exact"/>
              <w:rPr>
                <w:rFonts w:ascii="Arial" w:hAnsi="Arial" w:cs="Arial"/>
                <w:sz w:val="22"/>
                <w:szCs w:val="22"/>
              </w:rPr>
            </w:pPr>
          </w:p>
          <w:p w14:paraId="40010246" w14:textId="37F0C303" w:rsidR="00AA5166" w:rsidRDefault="00AA5166" w:rsidP="00AA5166">
            <w:pPr>
              <w:spacing w:line="234" w:lineRule="auto"/>
              <w:ind w:left="6" w:right="4420"/>
              <w:rPr>
                <w:ins w:id="599" w:author="Jorge Agustin Fernandez Pereira" w:date="2017-06-27T09:28:00Z"/>
                <w:rFonts w:ascii="Arial" w:hAnsi="Arial" w:cs="Arial"/>
                <w:sz w:val="22"/>
                <w:szCs w:val="22"/>
              </w:rPr>
            </w:pPr>
            <w:r w:rsidRPr="00E816B3">
              <w:rPr>
                <w:rFonts w:ascii="Arial" w:hAnsi="Arial" w:cs="Arial"/>
                <w:sz w:val="22"/>
                <w:szCs w:val="22"/>
              </w:rPr>
              <w:t>Fórmula de Ajuste de Pago: A = X (0,20 B) Donde:</w:t>
            </w:r>
          </w:p>
          <w:p w14:paraId="2A761804" w14:textId="13CED8E4" w:rsidR="009002A4" w:rsidRDefault="009002A4" w:rsidP="00AA5166">
            <w:pPr>
              <w:spacing w:line="234" w:lineRule="auto"/>
              <w:ind w:left="6" w:right="4420"/>
              <w:rPr>
                <w:ins w:id="600" w:author="Jorge Agustin Fernandez Pereira" w:date="2017-06-27T09:28:00Z"/>
                <w:rFonts w:ascii="Arial" w:hAnsi="Arial" w:cs="Arial"/>
                <w:sz w:val="22"/>
                <w:szCs w:val="22"/>
              </w:rPr>
            </w:pPr>
          </w:p>
          <w:p w14:paraId="01635F00" w14:textId="77777777" w:rsidR="009002A4" w:rsidRPr="00E816B3" w:rsidRDefault="009002A4" w:rsidP="00AA5166">
            <w:pPr>
              <w:spacing w:line="234" w:lineRule="auto"/>
              <w:ind w:left="6" w:right="4420"/>
              <w:rPr>
                <w:rFonts w:ascii="Arial" w:hAnsi="Arial" w:cs="Arial"/>
                <w:sz w:val="22"/>
                <w:szCs w:val="22"/>
              </w:rPr>
            </w:pPr>
          </w:p>
          <w:p w14:paraId="01C10BCE" w14:textId="77777777" w:rsidR="00AA5166" w:rsidRPr="00E816B3" w:rsidRDefault="00AA5166" w:rsidP="00AA5166">
            <w:pPr>
              <w:spacing w:line="11" w:lineRule="exact"/>
              <w:rPr>
                <w:rFonts w:ascii="Arial" w:hAnsi="Arial" w:cs="Arial"/>
                <w:sz w:val="22"/>
                <w:szCs w:val="22"/>
              </w:rPr>
            </w:pPr>
          </w:p>
          <w:p w14:paraId="65EE7F2D" w14:textId="77777777" w:rsidR="00AA5166" w:rsidRPr="00E816B3" w:rsidRDefault="00AA5166" w:rsidP="00AA5166">
            <w:pPr>
              <w:spacing w:line="235" w:lineRule="auto"/>
              <w:ind w:left="6" w:right="80"/>
              <w:rPr>
                <w:rFonts w:ascii="Arial" w:hAnsi="Arial" w:cs="Arial"/>
                <w:sz w:val="22"/>
                <w:szCs w:val="22"/>
              </w:rPr>
            </w:pPr>
            <w:r w:rsidRPr="00E816B3">
              <w:rPr>
                <w:rFonts w:ascii="Arial" w:hAnsi="Arial" w:cs="Arial"/>
                <w:sz w:val="22"/>
                <w:szCs w:val="22"/>
              </w:rPr>
              <w:lastRenderedPageBreak/>
              <w:t>A = Ajuste del precio por aumento (o disminución) en el costo de los salarios locales, en guaraníes.</w:t>
            </w:r>
          </w:p>
          <w:p w14:paraId="0991DB0A" w14:textId="77777777" w:rsidR="00AA5166" w:rsidRPr="00E816B3" w:rsidRDefault="00AA5166" w:rsidP="00AA5166">
            <w:pPr>
              <w:spacing w:line="11" w:lineRule="exact"/>
              <w:rPr>
                <w:rFonts w:ascii="Arial" w:hAnsi="Arial" w:cs="Arial"/>
                <w:sz w:val="22"/>
                <w:szCs w:val="22"/>
              </w:rPr>
            </w:pPr>
          </w:p>
          <w:p w14:paraId="3B8CB226" w14:textId="77777777" w:rsidR="00AA5166" w:rsidRPr="00E816B3" w:rsidRDefault="00AA5166" w:rsidP="00AA5166">
            <w:pPr>
              <w:spacing w:line="235" w:lineRule="auto"/>
              <w:ind w:left="6" w:right="80"/>
              <w:rPr>
                <w:rFonts w:ascii="Arial" w:hAnsi="Arial" w:cs="Arial"/>
                <w:sz w:val="22"/>
                <w:szCs w:val="22"/>
              </w:rPr>
            </w:pPr>
            <w:r w:rsidRPr="00E816B3">
              <w:rPr>
                <w:rFonts w:ascii="Arial" w:hAnsi="Arial" w:cs="Arial"/>
                <w:sz w:val="22"/>
                <w:szCs w:val="22"/>
              </w:rPr>
              <w:t>X = Porcentaje de aumento (o de disminución) en los costos oficialmente establecidos para los salarios mínimos locales con relación a aquellos en vigencia el decimocuarto día</w:t>
            </w:r>
          </w:p>
          <w:p w14:paraId="1F9B3964" w14:textId="77777777" w:rsidR="00AA5166" w:rsidRPr="00E816B3" w:rsidRDefault="00AA5166" w:rsidP="00AA5166">
            <w:pPr>
              <w:spacing w:line="0" w:lineRule="atLeast"/>
              <w:ind w:left="6"/>
              <w:rPr>
                <w:rFonts w:ascii="Arial" w:hAnsi="Arial" w:cs="Arial"/>
                <w:sz w:val="22"/>
                <w:szCs w:val="22"/>
              </w:rPr>
            </w:pPr>
            <w:r w:rsidRPr="00E816B3">
              <w:rPr>
                <w:rFonts w:ascii="Arial" w:hAnsi="Arial" w:cs="Arial"/>
                <w:sz w:val="22"/>
                <w:szCs w:val="22"/>
              </w:rPr>
              <w:t>antes de la apertura de las propuestas.</w:t>
            </w:r>
          </w:p>
          <w:p w14:paraId="20F58626" w14:textId="77777777" w:rsidR="00AA5166" w:rsidRPr="00E816B3" w:rsidRDefault="00AA5166" w:rsidP="00AA5166">
            <w:pPr>
              <w:spacing w:line="6" w:lineRule="exact"/>
              <w:rPr>
                <w:rFonts w:ascii="Arial" w:hAnsi="Arial" w:cs="Arial"/>
                <w:sz w:val="22"/>
                <w:szCs w:val="22"/>
              </w:rPr>
            </w:pPr>
          </w:p>
          <w:p w14:paraId="06282AF6" w14:textId="77777777" w:rsidR="00AA5166" w:rsidRPr="00E816B3" w:rsidRDefault="00AA5166" w:rsidP="00AA5166">
            <w:pPr>
              <w:spacing w:line="236" w:lineRule="auto"/>
              <w:ind w:left="6"/>
              <w:rPr>
                <w:rFonts w:ascii="Arial" w:hAnsi="Arial" w:cs="Arial"/>
                <w:sz w:val="22"/>
                <w:szCs w:val="22"/>
              </w:rPr>
            </w:pPr>
            <w:r w:rsidRPr="00E816B3">
              <w:rPr>
                <w:rFonts w:ascii="Arial" w:hAnsi="Arial" w:cs="Arial"/>
                <w:sz w:val="22"/>
                <w:szCs w:val="22"/>
              </w:rPr>
              <w:t>B = El costo estimado de trabajo a ser pagado en guaraníes ejecutado en el mes y meses inmediatamente posteriores al aumento (o disminución) en el monto oficial de salarios mínimos locales, en base al precio unitario establecido en la oferta, pero excluyendo el pago por Materiales disponibles pero no colocados, Trabajos Extras, trabajos por Administración y Devolución del Anticipo.</w:t>
            </w:r>
          </w:p>
          <w:p w14:paraId="4E04D9F6" w14:textId="77777777" w:rsidR="00AA5166" w:rsidRPr="00E816B3" w:rsidRDefault="00AA5166" w:rsidP="00AA5166">
            <w:pPr>
              <w:spacing w:line="16" w:lineRule="exact"/>
              <w:rPr>
                <w:rFonts w:ascii="Arial" w:hAnsi="Arial" w:cs="Arial"/>
                <w:sz w:val="22"/>
                <w:szCs w:val="22"/>
              </w:rPr>
            </w:pPr>
          </w:p>
          <w:p w14:paraId="2B2A8DDB" w14:textId="77777777" w:rsidR="00AA5166" w:rsidRPr="00E816B3" w:rsidRDefault="00AA5166" w:rsidP="00AA5166">
            <w:pPr>
              <w:spacing w:line="0" w:lineRule="atLeast"/>
              <w:ind w:left="6" w:right="80"/>
              <w:rPr>
                <w:rFonts w:ascii="Arial" w:hAnsi="Arial" w:cs="Arial"/>
                <w:sz w:val="22"/>
                <w:szCs w:val="22"/>
              </w:rPr>
            </w:pPr>
            <w:r w:rsidRPr="00E816B3">
              <w:rPr>
                <w:rFonts w:ascii="Arial" w:hAnsi="Arial" w:cs="Arial"/>
                <w:sz w:val="22"/>
                <w:szCs w:val="22"/>
              </w:rPr>
              <w:t>Si el aumento (o disminución) de los salarios mínimos locales fuera en una escala variable para las varias clasificaciones de mano de obra (o clasificación según una escala salarial) utilizada por la Dirección Nacional del Trabajo empleados en el proyecto, el Director de Obra determinará un promedio ponderado a ser utilizado en la Fórmula de Ajuste de Pago (Factor X) por aplicación de los varios porcentajes de aumento (y/o disminución) al número de empleados en cada clasificación (o en cada escala salarial) utilizada en el Proyecto. A fin de obtener el valor promedio ponderado de X a ser utilizado en la fórmula de ajuste deberá ser calculado en base a las planillas de pago al personal, visadas por el Ministerio de Justicia y Trabajo (Obreros y empleados del Contratista).</w:t>
            </w:r>
          </w:p>
          <w:p w14:paraId="1A90DC15" w14:textId="77777777" w:rsidR="00AA5166" w:rsidRPr="00E816B3" w:rsidRDefault="00AA5166" w:rsidP="00AA5166">
            <w:pPr>
              <w:spacing w:line="218" w:lineRule="exact"/>
              <w:rPr>
                <w:rFonts w:ascii="Arial" w:hAnsi="Arial" w:cs="Arial"/>
                <w:sz w:val="22"/>
                <w:szCs w:val="22"/>
              </w:rPr>
            </w:pPr>
          </w:p>
          <w:p w14:paraId="4257DD15" w14:textId="77777777" w:rsidR="00AA5166" w:rsidRPr="00E816B3" w:rsidRDefault="00AA5166" w:rsidP="00AA5166">
            <w:pPr>
              <w:spacing w:line="237" w:lineRule="auto"/>
              <w:ind w:left="6" w:right="80"/>
              <w:rPr>
                <w:rFonts w:ascii="Arial" w:hAnsi="Arial" w:cs="Arial"/>
                <w:sz w:val="22"/>
                <w:szCs w:val="22"/>
              </w:rPr>
            </w:pPr>
            <w:r w:rsidRPr="00E816B3">
              <w:rPr>
                <w:rFonts w:ascii="Arial" w:hAnsi="Arial" w:cs="Arial"/>
                <w:sz w:val="22"/>
                <w:szCs w:val="22"/>
              </w:rPr>
              <w:t>Todos los aumentos (o disminuciones) en los salarios mínimos locales para empleados y obreros, serán calculados y pagados en guaraníes como un ajuste mensual en el mes o meses siguientes a cualquier aumento (o disminución) como se ha explicado anteriormente y el Contratista no tendrá el derecho, por ninguna razón, a ninguna otra forma de ajuste por tales aumentos (o disminuciones).</w:t>
            </w:r>
          </w:p>
          <w:p w14:paraId="3FC94519" w14:textId="77777777" w:rsidR="00AA5166" w:rsidRPr="00E816B3" w:rsidRDefault="00AA5166" w:rsidP="00AA5166">
            <w:pPr>
              <w:spacing w:line="211" w:lineRule="exact"/>
              <w:rPr>
                <w:rFonts w:ascii="Arial" w:hAnsi="Arial" w:cs="Arial"/>
                <w:sz w:val="22"/>
                <w:szCs w:val="22"/>
              </w:rPr>
            </w:pPr>
          </w:p>
          <w:p w14:paraId="276C9B16" w14:textId="77777777" w:rsidR="00AA5166" w:rsidRPr="00E816B3" w:rsidRDefault="00AA5166" w:rsidP="00AA5166">
            <w:pPr>
              <w:spacing w:line="239" w:lineRule="auto"/>
              <w:ind w:left="6"/>
              <w:rPr>
                <w:rFonts w:ascii="Arial" w:hAnsi="Arial" w:cs="Arial"/>
                <w:b/>
                <w:sz w:val="22"/>
                <w:szCs w:val="22"/>
              </w:rPr>
            </w:pPr>
            <w:r w:rsidRPr="00E816B3">
              <w:rPr>
                <w:rFonts w:ascii="Arial" w:hAnsi="Arial" w:cs="Arial"/>
                <w:b/>
                <w:sz w:val="22"/>
                <w:szCs w:val="22"/>
              </w:rPr>
              <w:t>2. Otros Aumentos de Precios</w:t>
            </w:r>
          </w:p>
          <w:p w14:paraId="0C866E04" w14:textId="77777777" w:rsidR="00AA5166" w:rsidRPr="00E816B3" w:rsidRDefault="00AA5166" w:rsidP="00AA5166">
            <w:pPr>
              <w:spacing w:line="12" w:lineRule="exact"/>
              <w:rPr>
                <w:rFonts w:ascii="Arial" w:hAnsi="Arial" w:cs="Arial"/>
                <w:sz w:val="22"/>
                <w:szCs w:val="22"/>
              </w:rPr>
            </w:pPr>
          </w:p>
          <w:p w14:paraId="1C374CD2" w14:textId="77777777" w:rsidR="00AA5166" w:rsidRDefault="00AA5166" w:rsidP="00AA5166">
            <w:pPr>
              <w:spacing w:line="237" w:lineRule="auto"/>
              <w:ind w:left="6" w:right="80"/>
              <w:rPr>
                <w:rFonts w:ascii="Arial" w:hAnsi="Arial" w:cs="Arial"/>
                <w:sz w:val="22"/>
                <w:szCs w:val="22"/>
              </w:rPr>
            </w:pPr>
            <w:r w:rsidRPr="00E816B3">
              <w:rPr>
                <w:rFonts w:ascii="Arial" w:hAnsi="Arial" w:cs="Arial"/>
                <w:sz w:val="22"/>
                <w:szCs w:val="22"/>
              </w:rPr>
              <w:t>Se efectuará ajuste de precios debido a variaciones de precios del combustible (gasoil), lubricantes y equipos con posterioridad al decimocuarto día anterior en la apertura de las propuestas y durante el período siguiente hasta la terminación del período oficial contractual, de acuerdo al procedimiento adoptado y que se describe a continuación.</w:t>
            </w:r>
          </w:p>
          <w:p w14:paraId="108AE511" w14:textId="77777777" w:rsidR="00AA5166" w:rsidRPr="00E816B3" w:rsidRDefault="00AA5166" w:rsidP="00AA5166">
            <w:pPr>
              <w:spacing w:line="237" w:lineRule="auto"/>
              <w:ind w:left="6" w:right="80"/>
              <w:rPr>
                <w:rFonts w:ascii="Arial" w:hAnsi="Arial" w:cs="Arial"/>
                <w:sz w:val="22"/>
                <w:szCs w:val="22"/>
              </w:rPr>
            </w:pPr>
          </w:p>
          <w:p w14:paraId="3B82694F" w14:textId="77777777" w:rsidR="00AA5166" w:rsidRPr="00E816B3" w:rsidRDefault="00AA5166" w:rsidP="00AA5166">
            <w:pPr>
              <w:spacing w:line="5" w:lineRule="exact"/>
              <w:rPr>
                <w:rFonts w:ascii="Arial" w:hAnsi="Arial" w:cs="Arial"/>
                <w:sz w:val="22"/>
                <w:szCs w:val="22"/>
              </w:rPr>
            </w:pPr>
          </w:p>
          <w:p w14:paraId="150ED504" w14:textId="77777777" w:rsidR="00AA5166" w:rsidRPr="00E816B3" w:rsidRDefault="00AA5166" w:rsidP="00324438">
            <w:pPr>
              <w:widowControl/>
              <w:numPr>
                <w:ilvl w:val="0"/>
                <w:numId w:val="52"/>
              </w:numPr>
              <w:tabs>
                <w:tab w:val="left" w:pos="466"/>
              </w:tabs>
              <w:adjustRightInd/>
              <w:spacing w:line="239" w:lineRule="auto"/>
              <w:ind w:left="466" w:hanging="466"/>
              <w:textAlignment w:val="auto"/>
              <w:rPr>
                <w:rFonts w:ascii="Arial" w:hAnsi="Arial" w:cs="Arial"/>
                <w:b/>
                <w:sz w:val="22"/>
                <w:szCs w:val="22"/>
              </w:rPr>
            </w:pPr>
            <w:r>
              <w:rPr>
                <w:rFonts w:ascii="Arial" w:hAnsi="Arial" w:cs="Arial"/>
                <w:b/>
                <w:sz w:val="22"/>
                <w:szCs w:val="22"/>
              </w:rPr>
              <w:t>Gasoil</w:t>
            </w:r>
          </w:p>
          <w:p w14:paraId="750EC1B5" w14:textId="77777777" w:rsidR="00AA5166" w:rsidRPr="00E816B3" w:rsidRDefault="00AA5166" w:rsidP="00AA5166">
            <w:pPr>
              <w:spacing w:line="233" w:lineRule="auto"/>
              <w:ind w:left="6"/>
              <w:rPr>
                <w:rFonts w:ascii="Arial" w:hAnsi="Arial" w:cs="Arial"/>
                <w:sz w:val="22"/>
                <w:szCs w:val="22"/>
              </w:rPr>
            </w:pPr>
            <w:r w:rsidRPr="00E816B3">
              <w:rPr>
                <w:rFonts w:ascii="Arial" w:hAnsi="Arial" w:cs="Arial"/>
                <w:sz w:val="22"/>
                <w:szCs w:val="22"/>
              </w:rPr>
              <w:t xml:space="preserve">La fórmula de ajuste de pago será: </w:t>
            </w:r>
            <w:r w:rsidRPr="00E816B3">
              <w:rPr>
                <w:rFonts w:ascii="Arial" w:hAnsi="Arial" w:cs="Arial"/>
                <w:b/>
                <w:sz w:val="22"/>
                <w:szCs w:val="22"/>
              </w:rPr>
              <w:t>A = 0,40 E ( C - B )/B</w:t>
            </w:r>
            <w:r w:rsidRPr="00E816B3">
              <w:rPr>
                <w:rFonts w:ascii="Arial" w:hAnsi="Arial" w:cs="Arial"/>
                <w:sz w:val="22"/>
                <w:szCs w:val="22"/>
              </w:rPr>
              <w:t>, donde:</w:t>
            </w:r>
          </w:p>
          <w:p w14:paraId="522A32FD" w14:textId="77777777" w:rsidR="00AA5166" w:rsidRPr="00E816B3" w:rsidRDefault="00AA5166" w:rsidP="00AA5166">
            <w:pPr>
              <w:spacing w:line="237" w:lineRule="auto"/>
              <w:ind w:left="6"/>
              <w:rPr>
                <w:rFonts w:ascii="Arial" w:hAnsi="Arial" w:cs="Arial"/>
                <w:sz w:val="22"/>
                <w:szCs w:val="22"/>
              </w:rPr>
            </w:pPr>
            <w:r w:rsidRPr="00E816B3">
              <w:rPr>
                <w:rFonts w:ascii="Arial" w:hAnsi="Arial" w:cs="Arial"/>
                <w:sz w:val="22"/>
                <w:szCs w:val="22"/>
              </w:rPr>
              <w:t>A = Ajuste del precio por aumento (o disminución) del precio del gasoil, en guaraníes.</w:t>
            </w:r>
          </w:p>
          <w:p w14:paraId="37F30607" w14:textId="77777777" w:rsidR="00AA5166" w:rsidRPr="00E816B3" w:rsidRDefault="00AA5166" w:rsidP="00AA5166">
            <w:pPr>
              <w:spacing w:line="18" w:lineRule="exact"/>
              <w:rPr>
                <w:rFonts w:ascii="Arial" w:hAnsi="Arial" w:cs="Arial"/>
                <w:sz w:val="22"/>
                <w:szCs w:val="22"/>
              </w:rPr>
            </w:pPr>
          </w:p>
          <w:p w14:paraId="013B0686" w14:textId="77777777" w:rsidR="00AA5166" w:rsidRPr="00E816B3" w:rsidRDefault="00AA5166" w:rsidP="00AA5166">
            <w:pPr>
              <w:spacing w:line="235" w:lineRule="auto"/>
              <w:ind w:left="6" w:right="80"/>
              <w:rPr>
                <w:rFonts w:ascii="Arial" w:hAnsi="Arial" w:cs="Arial"/>
                <w:sz w:val="22"/>
                <w:szCs w:val="22"/>
              </w:rPr>
            </w:pPr>
            <w:r w:rsidRPr="00E816B3">
              <w:rPr>
                <w:rFonts w:ascii="Arial" w:hAnsi="Arial" w:cs="Arial"/>
                <w:sz w:val="22"/>
                <w:szCs w:val="22"/>
              </w:rPr>
              <w:t>E = Monto de los certificados mensuales de trabajo a ser pagados en guaraníes, a partir del mes siguiente a la fecha de modificación del precio, excluyendo el monto por devolución del anticipo.</w:t>
            </w:r>
          </w:p>
          <w:p w14:paraId="5075FD33" w14:textId="77777777" w:rsidR="00AA5166" w:rsidRPr="00E816B3" w:rsidRDefault="00AA5166" w:rsidP="00AA5166">
            <w:pPr>
              <w:spacing w:line="15" w:lineRule="exact"/>
              <w:rPr>
                <w:rFonts w:ascii="Arial" w:hAnsi="Arial" w:cs="Arial"/>
                <w:sz w:val="22"/>
                <w:szCs w:val="22"/>
              </w:rPr>
            </w:pPr>
          </w:p>
          <w:p w14:paraId="597F620C" w14:textId="77777777" w:rsidR="00AA5166" w:rsidRPr="00E816B3" w:rsidRDefault="00AA5166" w:rsidP="00AA5166">
            <w:pPr>
              <w:spacing w:line="234" w:lineRule="auto"/>
              <w:ind w:left="6" w:right="80"/>
              <w:rPr>
                <w:rFonts w:ascii="Arial" w:hAnsi="Arial" w:cs="Arial"/>
                <w:sz w:val="22"/>
                <w:szCs w:val="22"/>
              </w:rPr>
            </w:pPr>
            <w:r w:rsidRPr="00E816B3">
              <w:rPr>
                <w:rFonts w:ascii="Arial" w:hAnsi="Arial" w:cs="Arial"/>
                <w:sz w:val="22"/>
                <w:szCs w:val="22"/>
              </w:rPr>
              <w:t>B = Precio del gasoil a la fecha del decimocuarto día anterior a la apertura de las ofertas, en guaraníes, proveídos por Petropar.</w:t>
            </w:r>
          </w:p>
          <w:p w14:paraId="06E14778" w14:textId="77777777" w:rsidR="00AA5166" w:rsidRPr="00E816B3" w:rsidRDefault="00AA5166" w:rsidP="00AA5166">
            <w:pPr>
              <w:spacing w:line="11" w:lineRule="exact"/>
              <w:rPr>
                <w:rFonts w:ascii="Arial" w:hAnsi="Arial" w:cs="Arial"/>
                <w:sz w:val="22"/>
                <w:szCs w:val="22"/>
              </w:rPr>
            </w:pPr>
          </w:p>
          <w:p w14:paraId="0B7F89A8" w14:textId="77777777" w:rsidR="00AA5166" w:rsidRPr="00E816B3" w:rsidRDefault="00AA5166" w:rsidP="00AA5166">
            <w:pPr>
              <w:spacing w:line="234" w:lineRule="auto"/>
              <w:ind w:left="6" w:right="400"/>
              <w:rPr>
                <w:rFonts w:ascii="Arial" w:hAnsi="Arial" w:cs="Arial"/>
                <w:sz w:val="22"/>
                <w:szCs w:val="22"/>
              </w:rPr>
            </w:pPr>
            <w:r w:rsidRPr="00E816B3">
              <w:rPr>
                <w:rFonts w:ascii="Arial" w:hAnsi="Arial" w:cs="Arial"/>
                <w:sz w:val="22"/>
                <w:szCs w:val="22"/>
              </w:rPr>
              <w:t>C = Precio oficial modificado del gasoil (aumentado o disminuido) en guaraníes, proveído por Petropar.</w:t>
            </w:r>
          </w:p>
          <w:p w14:paraId="36D0BB50" w14:textId="77777777" w:rsidR="00AA5166" w:rsidRPr="00E816B3" w:rsidRDefault="00AA5166" w:rsidP="00AA5166">
            <w:pPr>
              <w:spacing w:line="129" w:lineRule="exact"/>
              <w:rPr>
                <w:rFonts w:ascii="Arial" w:hAnsi="Arial" w:cs="Arial"/>
                <w:sz w:val="22"/>
                <w:szCs w:val="22"/>
              </w:rPr>
            </w:pPr>
          </w:p>
          <w:p w14:paraId="00AEB845" w14:textId="77777777" w:rsidR="00AA5166" w:rsidRPr="00E816B3" w:rsidRDefault="00AA5166" w:rsidP="00AA5166">
            <w:pPr>
              <w:spacing w:line="239" w:lineRule="auto"/>
              <w:ind w:left="6"/>
              <w:rPr>
                <w:rFonts w:ascii="Arial" w:hAnsi="Arial" w:cs="Arial"/>
                <w:b/>
                <w:sz w:val="22"/>
                <w:szCs w:val="22"/>
              </w:rPr>
            </w:pPr>
            <w:r w:rsidRPr="00E816B3">
              <w:rPr>
                <w:rFonts w:ascii="Arial" w:hAnsi="Arial" w:cs="Arial"/>
                <w:b/>
                <w:sz w:val="22"/>
                <w:szCs w:val="22"/>
              </w:rPr>
              <w:t>b) Lubricantes</w:t>
            </w:r>
          </w:p>
          <w:p w14:paraId="49DFD820" w14:textId="77777777" w:rsidR="00AA5166" w:rsidRPr="00E816B3" w:rsidRDefault="00AA5166" w:rsidP="00AA5166">
            <w:pPr>
              <w:spacing w:line="111" w:lineRule="exact"/>
              <w:rPr>
                <w:rFonts w:ascii="Arial" w:hAnsi="Arial" w:cs="Arial"/>
                <w:sz w:val="22"/>
                <w:szCs w:val="22"/>
              </w:rPr>
            </w:pPr>
          </w:p>
          <w:p w14:paraId="2B733226"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 xml:space="preserve">La fórmula de ajuste de pago será: </w:t>
            </w:r>
            <w:r w:rsidRPr="00E816B3">
              <w:rPr>
                <w:rFonts w:ascii="Arial" w:hAnsi="Arial" w:cs="Arial"/>
                <w:b/>
                <w:sz w:val="22"/>
                <w:szCs w:val="22"/>
              </w:rPr>
              <w:t>A = 0,05 E (C - B )/B</w:t>
            </w:r>
            <w:r w:rsidRPr="00E816B3">
              <w:rPr>
                <w:rFonts w:ascii="Arial" w:hAnsi="Arial" w:cs="Arial"/>
                <w:sz w:val="22"/>
                <w:szCs w:val="22"/>
              </w:rPr>
              <w:t>, donde:</w:t>
            </w:r>
          </w:p>
          <w:p w14:paraId="7D5797AB" w14:textId="77777777" w:rsidR="00AA5166" w:rsidRPr="00E816B3" w:rsidRDefault="00AA5166" w:rsidP="00AA5166">
            <w:pPr>
              <w:spacing w:line="19" w:lineRule="exact"/>
              <w:rPr>
                <w:rFonts w:ascii="Arial" w:hAnsi="Arial" w:cs="Arial"/>
                <w:sz w:val="22"/>
                <w:szCs w:val="22"/>
              </w:rPr>
            </w:pPr>
          </w:p>
          <w:p w14:paraId="24628058" w14:textId="77777777" w:rsidR="00AA5166" w:rsidRPr="00E816B3" w:rsidRDefault="00AA5166" w:rsidP="00AA5166">
            <w:pPr>
              <w:spacing w:line="237" w:lineRule="auto"/>
              <w:ind w:left="6" w:right="80"/>
              <w:rPr>
                <w:rFonts w:ascii="Arial" w:hAnsi="Arial" w:cs="Arial"/>
                <w:sz w:val="22"/>
                <w:szCs w:val="22"/>
              </w:rPr>
            </w:pPr>
            <w:r w:rsidRPr="00E816B3">
              <w:rPr>
                <w:rFonts w:ascii="Arial" w:hAnsi="Arial" w:cs="Arial"/>
                <w:sz w:val="22"/>
                <w:szCs w:val="22"/>
              </w:rPr>
              <w:t>A = Ajuste del precio por aumento (o disminución) del precio del lubricantes, en guaraníes. E = Monto de la parte de los certificados mensuales de trabajo a ser pagados en guaraníes, a partir del mes siguiente a la fecha de modificación del precio, excluyendo el monto por devolución del anticipo.</w:t>
            </w:r>
          </w:p>
          <w:p w14:paraId="71E2884E"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 xml:space="preserve">B = Precio del tambor de 200 lts. Del aceite 30-40 obtenido por el MOPC en base al </w:t>
            </w:r>
          </w:p>
          <w:p w14:paraId="1A941E76"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precio más bajo de cualquiera de los proveedores en Paraguay (ESSO, SHELL y otros) a</w:t>
            </w:r>
            <w:r>
              <w:rPr>
                <w:rFonts w:ascii="Arial" w:hAnsi="Arial" w:cs="Arial"/>
                <w:sz w:val="22"/>
                <w:szCs w:val="22"/>
              </w:rPr>
              <w:t xml:space="preserve"> </w:t>
            </w:r>
            <w:r w:rsidRPr="00E816B3">
              <w:rPr>
                <w:rFonts w:ascii="Arial" w:hAnsi="Arial" w:cs="Arial"/>
                <w:sz w:val="22"/>
                <w:szCs w:val="22"/>
              </w:rPr>
              <w:t>la fecha del decimocuarto día anterior a la apertura de las ofertas, en guaraníes.</w:t>
            </w:r>
          </w:p>
          <w:p w14:paraId="3F614DBD"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C = Precio del tambor de 200 litros del aceite 30-40,  (aumentado o disminuido),  en</w:t>
            </w:r>
          </w:p>
          <w:p w14:paraId="12F02055"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guaraníes, proveído por la casa comercial considerada más arriba.</w:t>
            </w:r>
          </w:p>
          <w:p w14:paraId="21151A19"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c) Equipos</w:t>
            </w:r>
          </w:p>
          <w:p w14:paraId="4196F3EB"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El ajuste por aumento en el costo de equipos será calculado de acuerdo a la siguiente</w:t>
            </w:r>
          </w:p>
          <w:p w14:paraId="5718591C"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formula: A= 0,35 E (Va-Vb)/Vb, donde:</w:t>
            </w:r>
          </w:p>
          <w:p w14:paraId="5C1F5FBC"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lastRenderedPageBreak/>
              <w:t>A= Ajuste del costo por aumento (o disminución) en el precio de adquisición de equipos.</w:t>
            </w:r>
          </w:p>
          <w:p w14:paraId="3AA8A3F6"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E= Monto de los certificados mensuales de trabajo, a precios contractuales, ejecutado en</w:t>
            </w:r>
            <w:r>
              <w:rPr>
                <w:rFonts w:ascii="Arial" w:hAnsi="Arial" w:cs="Arial"/>
                <w:sz w:val="22"/>
                <w:szCs w:val="22"/>
              </w:rPr>
              <w:t xml:space="preserve"> </w:t>
            </w:r>
            <w:r w:rsidRPr="00E816B3">
              <w:rPr>
                <w:rFonts w:ascii="Arial" w:hAnsi="Arial" w:cs="Arial"/>
                <w:sz w:val="22"/>
                <w:szCs w:val="22"/>
              </w:rPr>
              <w:t>el mes y meses inmediatamente posteriores al aumento (o disminución) en el precio de</w:t>
            </w:r>
            <w:r>
              <w:rPr>
                <w:rFonts w:ascii="Arial" w:hAnsi="Arial" w:cs="Arial"/>
                <w:sz w:val="22"/>
                <w:szCs w:val="22"/>
              </w:rPr>
              <w:t xml:space="preserve"> </w:t>
            </w:r>
            <w:r w:rsidRPr="00E816B3">
              <w:rPr>
                <w:rFonts w:ascii="Arial" w:hAnsi="Arial" w:cs="Arial"/>
                <w:sz w:val="22"/>
                <w:szCs w:val="22"/>
              </w:rPr>
              <w:t>adquisición  de  equipos,  excluyendo  del  monto  la  devolución  del  anticipo,  excluido</w:t>
            </w:r>
            <w:r>
              <w:rPr>
                <w:rFonts w:ascii="Arial" w:hAnsi="Arial" w:cs="Arial"/>
                <w:sz w:val="22"/>
                <w:szCs w:val="22"/>
              </w:rPr>
              <w:t xml:space="preserve"> </w:t>
            </w:r>
            <w:r w:rsidRPr="00E816B3">
              <w:rPr>
                <w:rFonts w:ascii="Arial" w:hAnsi="Arial" w:cs="Arial"/>
                <w:sz w:val="22"/>
                <w:szCs w:val="22"/>
              </w:rPr>
              <w:t>alquiler de equipos.</w:t>
            </w:r>
          </w:p>
          <w:p w14:paraId="72A6E716"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Va= Monto en guaraníes del precio CIF Asunción, suministrado por el importador a la</w:t>
            </w:r>
          </w:p>
          <w:p w14:paraId="07FC2537"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fecha.</w:t>
            </w:r>
          </w:p>
          <w:p w14:paraId="6F2C69F2"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Vb= Monto en guaraníes del precio CIF Asunción, suministrado por el importador a la</w:t>
            </w:r>
          </w:p>
          <w:p w14:paraId="15E9673F" w14:textId="77777777" w:rsidR="00AA5166" w:rsidRPr="00E816B3" w:rsidRDefault="00AA5166" w:rsidP="00AA5166">
            <w:pPr>
              <w:spacing w:line="239" w:lineRule="auto"/>
              <w:ind w:left="6"/>
              <w:rPr>
                <w:rFonts w:ascii="Arial" w:hAnsi="Arial" w:cs="Arial"/>
                <w:sz w:val="22"/>
                <w:szCs w:val="22"/>
              </w:rPr>
            </w:pPr>
            <w:r w:rsidRPr="00E816B3">
              <w:rPr>
                <w:rFonts w:ascii="Arial" w:hAnsi="Arial" w:cs="Arial"/>
                <w:sz w:val="22"/>
                <w:szCs w:val="22"/>
              </w:rPr>
              <w:t>fecha del decimocuarto día anterior a la apertura de las ofertas.</w:t>
            </w:r>
          </w:p>
          <w:p w14:paraId="71C9AC9B" w14:textId="362A98F4" w:rsidR="00AA5166" w:rsidRPr="00870B92" w:rsidRDefault="00AA5166" w:rsidP="00AA5166">
            <w:pPr>
              <w:spacing w:before="120" w:after="120" w:line="360" w:lineRule="auto"/>
              <w:rPr>
                <w:rFonts w:ascii="Arial" w:hAnsi="Arial" w:cs="Arial"/>
                <w:sz w:val="22"/>
                <w:szCs w:val="22"/>
                <w:lang w:val="es-AR"/>
              </w:rPr>
            </w:pPr>
            <w:r w:rsidRPr="00E816B3">
              <w:rPr>
                <w:rFonts w:ascii="Arial" w:hAnsi="Arial" w:cs="Arial"/>
                <w:sz w:val="22"/>
                <w:szCs w:val="22"/>
              </w:rPr>
              <w:t>Los reajustes deben aplicarse mensualmente y pagarse de acuerdo con cada certificación al que</w:t>
            </w:r>
            <w:r>
              <w:rPr>
                <w:rFonts w:ascii="Arial" w:hAnsi="Arial" w:cs="Arial"/>
                <w:sz w:val="22"/>
                <w:szCs w:val="22"/>
              </w:rPr>
              <w:t xml:space="preserve"> </w:t>
            </w:r>
            <w:r w:rsidRPr="00E816B3">
              <w:rPr>
                <w:rFonts w:ascii="Arial" w:hAnsi="Arial" w:cs="Arial"/>
                <w:sz w:val="22"/>
                <w:szCs w:val="22"/>
              </w:rPr>
              <w:t>corresponda y en los mismos plazos.</w:t>
            </w:r>
          </w:p>
        </w:tc>
      </w:tr>
      <w:tr w:rsidR="00AA5166" w:rsidRPr="0021323B" w14:paraId="3C33E1F4" w14:textId="77777777" w:rsidTr="004172DF">
        <w:tc>
          <w:tcPr>
            <w:tcW w:w="1526" w:type="dxa"/>
            <w:tcBorders>
              <w:top w:val="single" w:sz="12" w:space="0" w:color="auto"/>
              <w:left w:val="single" w:sz="12" w:space="0" w:color="auto"/>
              <w:bottom w:val="single" w:sz="12" w:space="0" w:color="auto"/>
              <w:right w:val="single" w:sz="4" w:space="0" w:color="auto"/>
            </w:tcBorders>
          </w:tcPr>
          <w:p w14:paraId="66DAB5AD"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14.2</w:t>
            </w:r>
          </w:p>
        </w:tc>
        <w:tc>
          <w:tcPr>
            <w:tcW w:w="8505" w:type="dxa"/>
            <w:tcBorders>
              <w:top w:val="single" w:sz="12" w:space="0" w:color="auto"/>
              <w:left w:val="single" w:sz="4" w:space="0" w:color="auto"/>
              <w:bottom w:val="single" w:sz="12" w:space="0" w:color="auto"/>
              <w:right w:val="single" w:sz="12" w:space="0" w:color="auto"/>
            </w:tcBorders>
          </w:tcPr>
          <w:p w14:paraId="6F78AA14" w14:textId="77777777" w:rsidR="00AA5166" w:rsidRPr="00870B92" w:rsidRDefault="00AA5166" w:rsidP="00AA5166">
            <w:pPr>
              <w:spacing w:before="120" w:after="120" w:line="360" w:lineRule="auto"/>
              <w:ind w:left="113"/>
              <w:rPr>
                <w:rFonts w:ascii="Arial" w:hAnsi="Arial" w:cs="Arial"/>
                <w:b/>
                <w:sz w:val="22"/>
                <w:szCs w:val="22"/>
                <w:lang w:val="es-AR"/>
              </w:rPr>
            </w:pPr>
            <w:r w:rsidRPr="0021323B">
              <w:rPr>
                <w:rFonts w:ascii="Arial" w:hAnsi="Arial" w:cs="Arial"/>
                <w:b/>
                <w:sz w:val="22"/>
                <w:szCs w:val="22"/>
                <w:lang w:val="es-AR"/>
              </w:rPr>
              <w:t>Impuestos. Derechos y otros gravámenes. Los precios comprenden:</w:t>
            </w:r>
          </w:p>
          <w:p w14:paraId="0321A141" w14:textId="1E8FFF91" w:rsidR="00AA5166" w:rsidRPr="00870B92" w:rsidRDefault="00AA5166" w:rsidP="00AA5166">
            <w:pPr>
              <w:spacing w:before="120" w:after="120" w:line="360" w:lineRule="auto"/>
              <w:ind w:left="113"/>
              <w:rPr>
                <w:rFonts w:ascii="Arial" w:hAnsi="Arial" w:cs="Arial"/>
                <w:sz w:val="22"/>
                <w:szCs w:val="22"/>
                <w:lang w:val="es-AR"/>
              </w:rPr>
            </w:pPr>
            <w:r w:rsidRPr="00200033">
              <w:rPr>
                <w:rFonts w:ascii="Arial" w:hAnsi="Arial" w:cs="Arial"/>
                <w:szCs w:val="22"/>
                <w:lang w:val="es-AR"/>
              </w:rPr>
              <w:t>lo indicado en la cláusula 14.1 de las CGC</w:t>
            </w:r>
          </w:p>
        </w:tc>
      </w:tr>
      <w:tr w:rsidR="00AA5166" w:rsidRPr="0021323B" w14:paraId="534F917F" w14:textId="77777777" w:rsidTr="004172DF">
        <w:tc>
          <w:tcPr>
            <w:tcW w:w="1526" w:type="dxa"/>
            <w:tcBorders>
              <w:top w:val="single" w:sz="12" w:space="0" w:color="auto"/>
              <w:left w:val="single" w:sz="12" w:space="0" w:color="auto"/>
              <w:bottom w:val="single" w:sz="12" w:space="0" w:color="auto"/>
              <w:right w:val="single" w:sz="4" w:space="0" w:color="auto"/>
            </w:tcBorders>
          </w:tcPr>
          <w:p w14:paraId="2D700EFB"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14.7</w:t>
            </w:r>
          </w:p>
        </w:tc>
        <w:tc>
          <w:tcPr>
            <w:tcW w:w="8505" w:type="dxa"/>
            <w:tcBorders>
              <w:top w:val="single" w:sz="12" w:space="0" w:color="auto"/>
              <w:left w:val="single" w:sz="4" w:space="0" w:color="auto"/>
              <w:bottom w:val="single" w:sz="12" w:space="0" w:color="auto"/>
              <w:right w:val="single" w:sz="12" w:space="0" w:color="auto"/>
            </w:tcBorders>
          </w:tcPr>
          <w:p w14:paraId="3EFB8CA6" w14:textId="2405B52B" w:rsidR="00AA5166" w:rsidRPr="00870B92" w:rsidRDefault="00AA5166" w:rsidP="00AA5166">
            <w:pPr>
              <w:spacing w:before="120" w:after="120" w:line="360" w:lineRule="auto"/>
              <w:ind w:left="113"/>
              <w:rPr>
                <w:rFonts w:ascii="Arial" w:hAnsi="Arial" w:cs="Arial"/>
                <w:sz w:val="22"/>
                <w:szCs w:val="22"/>
                <w:lang w:val="es-AR"/>
              </w:rPr>
            </w:pPr>
            <w:r w:rsidRPr="0021323B">
              <w:rPr>
                <w:rFonts w:ascii="Arial" w:hAnsi="Arial" w:cs="Arial"/>
                <w:sz w:val="22"/>
                <w:szCs w:val="22"/>
                <w:lang w:val="es-AR"/>
              </w:rPr>
              <w:t xml:space="preserve">Los principales impuestos, derechos, gravámenes y cotizaciones en la República del Paraguay  vigentes quince (15) días  antes de la fecha límite para la presentación de las ofertas, a cargo del Contratista, sus proveedores, abastecedores y subcontratistas son los siguientes: </w:t>
            </w:r>
            <w:r w:rsidRPr="00476F62">
              <w:rPr>
                <w:rFonts w:ascii="Arial" w:hAnsi="Arial" w:cs="Arial"/>
                <w:sz w:val="22"/>
                <w:szCs w:val="22"/>
                <w:lang w:val="es-AR"/>
              </w:rPr>
              <w:t>todos los impuestos aplicables conforme a la legislación vigente en la materia en la república del Paraguay.</w:t>
            </w:r>
          </w:p>
        </w:tc>
      </w:tr>
      <w:tr w:rsidR="00AA5166" w:rsidRPr="0021323B" w14:paraId="540BA5C0" w14:textId="77777777" w:rsidTr="004172DF">
        <w:tc>
          <w:tcPr>
            <w:tcW w:w="1526" w:type="dxa"/>
            <w:tcBorders>
              <w:top w:val="single" w:sz="12" w:space="0" w:color="auto"/>
              <w:left w:val="single" w:sz="12" w:space="0" w:color="auto"/>
              <w:bottom w:val="single" w:sz="12" w:space="0" w:color="auto"/>
              <w:right w:val="single" w:sz="4" w:space="0" w:color="auto"/>
            </w:tcBorders>
          </w:tcPr>
          <w:p w14:paraId="2E8DA322"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15.3.1</w:t>
            </w:r>
          </w:p>
        </w:tc>
        <w:tc>
          <w:tcPr>
            <w:tcW w:w="8505" w:type="dxa"/>
            <w:tcBorders>
              <w:top w:val="single" w:sz="12" w:space="0" w:color="auto"/>
              <w:left w:val="single" w:sz="4" w:space="0" w:color="auto"/>
              <w:bottom w:val="single" w:sz="12" w:space="0" w:color="auto"/>
              <w:right w:val="single" w:sz="12" w:space="0" w:color="auto"/>
            </w:tcBorders>
          </w:tcPr>
          <w:p w14:paraId="0AB81BB5" w14:textId="6CEBCB81" w:rsidR="00AA5166" w:rsidRPr="00870B92" w:rsidRDefault="00AA5166" w:rsidP="00AA5166">
            <w:pPr>
              <w:spacing w:before="120" w:after="120" w:line="360" w:lineRule="auto"/>
              <w:ind w:left="113"/>
              <w:rPr>
                <w:rFonts w:ascii="Arial" w:hAnsi="Arial" w:cs="Arial"/>
                <w:sz w:val="22"/>
                <w:szCs w:val="22"/>
              </w:rPr>
            </w:pPr>
            <w:r w:rsidRPr="0021323B">
              <w:rPr>
                <w:rFonts w:ascii="Arial" w:hAnsi="Arial" w:cs="Arial"/>
                <w:sz w:val="22"/>
                <w:szCs w:val="22"/>
              </w:rPr>
              <w:t xml:space="preserve">El método de cálculo para el pago por acopio de materiales es el siguiente: </w:t>
            </w:r>
            <w:r w:rsidRPr="00AA5166">
              <w:rPr>
                <w:rFonts w:ascii="Arial" w:hAnsi="Arial" w:cs="Arial"/>
                <w:i/>
                <w:spacing w:val="-3"/>
                <w:sz w:val="22"/>
                <w:szCs w:val="22"/>
                <w:lang w:val="es-ES_tradnl" w:eastAsia="en-US"/>
              </w:rPr>
              <w:t>NO APLICA</w:t>
            </w:r>
            <w:r>
              <w:rPr>
                <w:rFonts w:ascii="Arial" w:hAnsi="Arial" w:cs="Arial"/>
                <w:i/>
                <w:spacing w:val="-3"/>
                <w:sz w:val="22"/>
                <w:szCs w:val="22"/>
                <w:lang w:val="es-ES_tradnl" w:eastAsia="en-US"/>
              </w:rPr>
              <w:t>.</w:t>
            </w:r>
          </w:p>
        </w:tc>
      </w:tr>
      <w:tr w:rsidR="00AA5166" w:rsidRPr="0021323B" w14:paraId="41E0F9AE" w14:textId="77777777" w:rsidTr="004172DF">
        <w:tc>
          <w:tcPr>
            <w:tcW w:w="1526" w:type="dxa"/>
            <w:tcBorders>
              <w:top w:val="single" w:sz="12" w:space="0" w:color="auto"/>
              <w:left w:val="single" w:sz="12" w:space="0" w:color="auto"/>
              <w:bottom w:val="single" w:sz="12" w:space="0" w:color="auto"/>
              <w:right w:val="single" w:sz="4" w:space="0" w:color="auto"/>
            </w:tcBorders>
          </w:tcPr>
          <w:p w14:paraId="5DE29D07"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15.4.1</w:t>
            </w:r>
          </w:p>
        </w:tc>
        <w:tc>
          <w:tcPr>
            <w:tcW w:w="8505" w:type="dxa"/>
            <w:tcBorders>
              <w:top w:val="single" w:sz="12" w:space="0" w:color="auto"/>
              <w:left w:val="single" w:sz="4" w:space="0" w:color="auto"/>
              <w:bottom w:val="single" w:sz="12" w:space="0" w:color="auto"/>
              <w:right w:val="single" w:sz="12" w:space="0" w:color="auto"/>
            </w:tcBorders>
          </w:tcPr>
          <w:p w14:paraId="26C93849" w14:textId="4F9840AB" w:rsidR="00AA5166" w:rsidRPr="00870B92" w:rsidRDefault="00AA5166" w:rsidP="00AA5166">
            <w:pPr>
              <w:pStyle w:val="Textoindependiente2"/>
              <w:spacing w:line="360" w:lineRule="auto"/>
              <w:rPr>
                <w:rFonts w:ascii="Arial" w:hAnsi="Arial" w:cs="Arial"/>
                <w:i/>
                <w:iCs/>
                <w:spacing w:val="-3"/>
                <w:sz w:val="22"/>
                <w:szCs w:val="22"/>
                <w:lang w:val="es-MX"/>
              </w:rPr>
            </w:pPr>
            <w:r w:rsidRPr="0021323B">
              <w:rPr>
                <w:rFonts w:ascii="Arial" w:hAnsi="Arial" w:cs="Arial"/>
                <w:spacing w:val="-3"/>
                <w:sz w:val="22"/>
                <w:szCs w:val="22"/>
                <w:lang w:val="es-MX"/>
              </w:rPr>
              <w:t xml:space="preserve">El anticipo será de </w:t>
            </w:r>
            <w:r w:rsidRPr="00F03D03">
              <w:rPr>
                <w:rFonts w:ascii="Arial" w:hAnsi="Arial" w:cs="Arial"/>
                <w:b/>
                <w:spacing w:val="-3"/>
                <w:sz w:val="22"/>
                <w:szCs w:val="22"/>
                <w:lang w:val="es-MX"/>
              </w:rPr>
              <w:t xml:space="preserve">20 % </w:t>
            </w:r>
            <w:r w:rsidRPr="00F03D03">
              <w:rPr>
                <w:rFonts w:ascii="Arial" w:hAnsi="Arial" w:cs="Arial"/>
                <w:b/>
                <w:i/>
                <w:spacing w:val="-3"/>
                <w:sz w:val="22"/>
                <w:szCs w:val="22"/>
                <w:lang w:val="es-ES_tradnl" w:eastAsia="en-US"/>
              </w:rPr>
              <w:t>[veinte por ciento]</w:t>
            </w:r>
            <w:r w:rsidRPr="00AA5166">
              <w:rPr>
                <w:rFonts w:ascii="Arial" w:hAnsi="Arial" w:cs="Arial"/>
                <w:i/>
                <w:spacing w:val="-3"/>
                <w:sz w:val="22"/>
                <w:szCs w:val="22"/>
                <w:lang w:val="es-ES_tradnl" w:eastAsia="en-US"/>
              </w:rPr>
              <w:t xml:space="preserve"> </w:t>
            </w:r>
            <w:r w:rsidRPr="0021323B">
              <w:rPr>
                <w:rFonts w:ascii="Arial" w:hAnsi="Arial" w:cs="Arial"/>
                <w:iCs/>
                <w:spacing w:val="-3"/>
                <w:sz w:val="22"/>
                <w:szCs w:val="22"/>
                <w:lang w:val="es-MX"/>
              </w:rPr>
              <w:t>del monto total del contrato</w:t>
            </w:r>
            <w:r w:rsidRPr="0021323B">
              <w:rPr>
                <w:rFonts w:ascii="Arial" w:hAnsi="Arial" w:cs="Arial"/>
                <w:spacing w:val="-3"/>
                <w:sz w:val="22"/>
                <w:szCs w:val="22"/>
                <w:lang w:val="es-MX"/>
              </w:rPr>
              <w:t>, de conformidad a las disposiciones presupuestarias vigentes</w:t>
            </w:r>
          </w:p>
          <w:p w14:paraId="10810836" w14:textId="709F7CAC" w:rsidR="00AA5166" w:rsidRPr="0021323B" w:rsidRDefault="00AA5166" w:rsidP="00AA5166">
            <w:pPr>
              <w:pStyle w:val="Textoindependiente2"/>
              <w:spacing w:line="360" w:lineRule="auto"/>
              <w:rPr>
                <w:rFonts w:ascii="Arial" w:hAnsi="Arial" w:cs="Arial"/>
                <w:i/>
                <w:iCs/>
                <w:spacing w:val="-3"/>
                <w:sz w:val="22"/>
                <w:szCs w:val="22"/>
                <w:lang w:val="es-MX"/>
              </w:rPr>
            </w:pPr>
            <w:r w:rsidRPr="0021323B">
              <w:rPr>
                <w:rFonts w:ascii="Arial" w:hAnsi="Arial" w:cs="Arial"/>
                <w:iCs/>
                <w:spacing w:val="-3"/>
                <w:sz w:val="22"/>
                <w:szCs w:val="22"/>
                <w:lang w:val="es-MX"/>
              </w:rPr>
              <w:t xml:space="preserve">Para acceder al anticipo, el Contratista deberá presentar dentro de los </w:t>
            </w:r>
            <w:r w:rsidRPr="00AA5166">
              <w:rPr>
                <w:rFonts w:ascii="Arial" w:hAnsi="Arial" w:cs="Arial"/>
                <w:i/>
                <w:spacing w:val="-3"/>
                <w:sz w:val="22"/>
                <w:szCs w:val="22"/>
                <w:lang w:val="es-ES_tradnl" w:eastAsia="en-US"/>
              </w:rPr>
              <w:t xml:space="preserve">15 (quince) </w:t>
            </w:r>
            <w:r w:rsidRPr="00AA5166">
              <w:rPr>
                <w:rFonts w:ascii="Arial" w:hAnsi="Arial" w:cs="Arial"/>
                <w:iCs/>
                <w:spacing w:val="-3"/>
                <w:sz w:val="22"/>
                <w:szCs w:val="22"/>
                <w:lang w:val="es-MX"/>
              </w:rPr>
              <w:t xml:space="preserve">días </w:t>
            </w:r>
            <w:r w:rsidRPr="0021323B">
              <w:rPr>
                <w:rFonts w:ascii="Arial" w:hAnsi="Arial" w:cs="Arial"/>
                <w:iCs/>
                <w:spacing w:val="-3"/>
                <w:sz w:val="22"/>
                <w:szCs w:val="22"/>
                <w:lang w:val="es-MX"/>
              </w:rPr>
              <w:t>calendarios posteriores a la firma del contrato la solicitud de pago de anticipo, acompañada de:</w:t>
            </w:r>
            <w:r w:rsidRPr="0021323B">
              <w:rPr>
                <w:rFonts w:ascii="Arial" w:hAnsi="Arial" w:cs="Arial"/>
                <w:i/>
                <w:iCs/>
                <w:spacing w:val="-3"/>
                <w:sz w:val="22"/>
                <w:szCs w:val="22"/>
                <w:lang w:val="es-MX"/>
              </w:rPr>
              <w:t xml:space="preserve"> </w:t>
            </w:r>
          </w:p>
          <w:p w14:paraId="4124C23B" w14:textId="77777777" w:rsidR="00AA5166" w:rsidRPr="0021323B" w:rsidRDefault="00AA5166" w:rsidP="00FF6A6A">
            <w:pPr>
              <w:pStyle w:val="Textoindependiente2"/>
              <w:numPr>
                <w:ilvl w:val="0"/>
                <w:numId w:val="15"/>
              </w:numPr>
              <w:spacing w:line="360" w:lineRule="auto"/>
              <w:rPr>
                <w:rFonts w:ascii="Arial" w:hAnsi="Arial" w:cs="Arial"/>
                <w:iCs/>
                <w:spacing w:val="-3"/>
                <w:sz w:val="22"/>
                <w:szCs w:val="22"/>
                <w:lang w:val="es-MX"/>
              </w:rPr>
            </w:pPr>
            <w:r w:rsidRPr="0021323B">
              <w:rPr>
                <w:rFonts w:ascii="Arial" w:hAnsi="Arial" w:cs="Arial"/>
                <w:iCs/>
                <w:spacing w:val="-3"/>
                <w:sz w:val="22"/>
                <w:szCs w:val="22"/>
                <w:lang w:val="es-MX"/>
              </w:rPr>
              <w:t>El Plan de inversión del anticipo, conforme al formulario incluido en la Sección VI;</w:t>
            </w:r>
          </w:p>
          <w:p w14:paraId="3A3C1744" w14:textId="4C19E47C" w:rsidR="00AA5166" w:rsidRPr="0021323B" w:rsidRDefault="00AA5166" w:rsidP="00FF6A6A">
            <w:pPr>
              <w:pStyle w:val="Textoindependiente2"/>
              <w:numPr>
                <w:ilvl w:val="0"/>
                <w:numId w:val="15"/>
              </w:numPr>
              <w:spacing w:line="360" w:lineRule="auto"/>
              <w:rPr>
                <w:rFonts w:ascii="Arial" w:hAnsi="Arial" w:cs="Arial"/>
                <w:iCs/>
                <w:spacing w:val="-3"/>
                <w:sz w:val="22"/>
                <w:szCs w:val="22"/>
                <w:lang w:val="es-MX"/>
              </w:rPr>
            </w:pPr>
            <w:r w:rsidRPr="0021323B">
              <w:rPr>
                <w:rFonts w:ascii="Arial" w:hAnsi="Arial" w:cs="Arial"/>
                <w:iCs/>
                <w:spacing w:val="-3"/>
                <w:sz w:val="22"/>
                <w:szCs w:val="22"/>
                <w:lang w:val="es-MX"/>
              </w:rPr>
              <w:t>Garantía de anticipo, en alguna de las formas establecidas en el artículo 81 del Decreto reglamentario N° 21.909/03;</w:t>
            </w:r>
          </w:p>
          <w:p w14:paraId="2E5570A2" w14:textId="77777777" w:rsidR="00AA5166" w:rsidRPr="0021323B" w:rsidRDefault="00AA5166" w:rsidP="00FF6A6A">
            <w:pPr>
              <w:pStyle w:val="Textoindependiente2"/>
              <w:numPr>
                <w:ilvl w:val="0"/>
                <w:numId w:val="15"/>
              </w:numPr>
              <w:spacing w:line="360" w:lineRule="auto"/>
              <w:rPr>
                <w:rFonts w:ascii="Arial" w:hAnsi="Arial" w:cs="Arial"/>
                <w:iCs/>
                <w:spacing w:val="-3"/>
                <w:sz w:val="22"/>
                <w:szCs w:val="22"/>
                <w:lang w:val="es-MX"/>
              </w:rPr>
            </w:pPr>
            <w:r w:rsidRPr="0021323B">
              <w:rPr>
                <w:rFonts w:ascii="Arial" w:hAnsi="Arial" w:cs="Arial"/>
                <w:iCs/>
                <w:spacing w:val="-3"/>
                <w:sz w:val="22"/>
                <w:szCs w:val="22"/>
                <w:lang w:val="es-MX"/>
              </w:rPr>
              <w:t>La Factura correspondiente.</w:t>
            </w:r>
          </w:p>
          <w:p w14:paraId="50314390" w14:textId="77777777" w:rsidR="00AA5166" w:rsidRPr="00F267DD" w:rsidRDefault="00AA5166" w:rsidP="00AA5166">
            <w:pPr>
              <w:spacing w:line="234" w:lineRule="auto"/>
              <w:ind w:right="80"/>
              <w:rPr>
                <w:rFonts w:ascii="Arial" w:hAnsi="Arial" w:cs="Arial"/>
                <w:spacing w:val="-3"/>
                <w:sz w:val="22"/>
                <w:szCs w:val="22"/>
                <w:lang w:val="es-MX"/>
              </w:rPr>
            </w:pPr>
            <w:r w:rsidRPr="0021323B">
              <w:rPr>
                <w:rFonts w:ascii="Arial" w:hAnsi="Arial" w:cs="Arial"/>
                <w:iCs/>
                <w:spacing w:val="-3"/>
                <w:sz w:val="22"/>
                <w:szCs w:val="22"/>
                <w:lang w:val="es-MX"/>
              </w:rPr>
              <w:t xml:space="preserve">Para los efectos de la presentación el Contratista deberá hacerlo ante: </w:t>
            </w:r>
            <w:r w:rsidRPr="00F267DD">
              <w:rPr>
                <w:rFonts w:ascii="Arial" w:hAnsi="Arial" w:cs="Arial"/>
                <w:spacing w:val="-3"/>
                <w:sz w:val="22"/>
                <w:szCs w:val="22"/>
                <w:lang w:val="es-MX"/>
              </w:rPr>
              <w:t>Mesa de Entradas Única el MOPC, sito en Oliva y Alberdi, Planta Baja, en horario de 07:00 a 15:00 hs.</w:t>
            </w:r>
          </w:p>
          <w:p w14:paraId="614F1AFC" w14:textId="154A7133" w:rsidR="00AA5166" w:rsidRPr="00870B92" w:rsidRDefault="00AA5166" w:rsidP="00AA5166">
            <w:pPr>
              <w:pStyle w:val="Textoindependiente2"/>
              <w:spacing w:line="360" w:lineRule="auto"/>
              <w:rPr>
                <w:rFonts w:ascii="Arial" w:hAnsi="Arial" w:cs="Arial"/>
                <w:i/>
                <w:iCs/>
                <w:spacing w:val="-3"/>
                <w:sz w:val="22"/>
                <w:szCs w:val="22"/>
                <w:u w:val="single"/>
                <w:lang w:val="es-MX"/>
              </w:rPr>
            </w:pPr>
          </w:p>
          <w:p w14:paraId="7D431DD3" w14:textId="72EBB9AE" w:rsidR="00AA5166" w:rsidRPr="0021323B" w:rsidRDefault="00AA5166" w:rsidP="00AA5166">
            <w:pPr>
              <w:pStyle w:val="Textoindependiente2"/>
              <w:spacing w:line="360" w:lineRule="auto"/>
              <w:ind w:left="360"/>
              <w:rPr>
                <w:rFonts w:ascii="Arial" w:hAnsi="Arial" w:cs="Arial"/>
                <w:iCs/>
                <w:spacing w:val="-3"/>
                <w:sz w:val="22"/>
                <w:szCs w:val="22"/>
                <w:lang w:val="es-MX"/>
              </w:rPr>
            </w:pPr>
            <w:r w:rsidRPr="0021323B">
              <w:rPr>
                <w:rFonts w:ascii="Arial" w:hAnsi="Arial" w:cs="Arial"/>
                <w:spacing w:val="-3"/>
                <w:sz w:val="22"/>
                <w:szCs w:val="22"/>
                <w:lang w:val="es-MX"/>
              </w:rPr>
              <w:t xml:space="preserve">Se verificarán las documentaciones requeridas y previa aprobación del Plan de inversión del anticipo y constatación de la extensión adecuada de la garantía y factura correspondientes, se abonará al Contratista el monto total del anticipo, a más tardar </w:t>
            </w:r>
            <w:r w:rsidR="005B7E5D">
              <w:rPr>
                <w:rFonts w:ascii="Arial" w:hAnsi="Arial" w:cs="Arial"/>
                <w:spacing w:val="-3"/>
                <w:sz w:val="22"/>
                <w:szCs w:val="22"/>
                <w:lang w:val="es-MX"/>
              </w:rPr>
              <w:t xml:space="preserve">a los </w:t>
            </w:r>
            <w:r w:rsidR="005B7E5D" w:rsidRPr="005B7E5D">
              <w:rPr>
                <w:rFonts w:ascii="Arial" w:hAnsi="Arial" w:cs="Arial"/>
                <w:b/>
                <w:spacing w:val="-3"/>
                <w:sz w:val="22"/>
                <w:szCs w:val="22"/>
                <w:lang w:val="es-ES_tradnl" w:eastAsia="en-US"/>
              </w:rPr>
              <w:t>treinta días</w:t>
            </w:r>
            <w:r w:rsidRPr="005B7E5D">
              <w:rPr>
                <w:rFonts w:ascii="Arial" w:hAnsi="Arial" w:cs="Arial"/>
                <w:b/>
                <w:color w:val="FF0000"/>
                <w:spacing w:val="-3"/>
                <w:sz w:val="22"/>
                <w:szCs w:val="22"/>
                <w:lang w:val="es-ES_tradnl" w:eastAsia="en-US"/>
              </w:rPr>
              <w:t>,</w:t>
            </w:r>
            <w:r w:rsidRPr="0021323B">
              <w:rPr>
                <w:rFonts w:ascii="Arial" w:hAnsi="Arial" w:cs="Arial"/>
                <w:i/>
                <w:iCs/>
                <w:spacing w:val="-3"/>
                <w:sz w:val="22"/>
                <w:szCs w:val="22"/>
                <w:lang w:val="es-MX"/>
              </w:rPr>
              <w:t xml:space="preserve"> </w:t>
            </w:r>
            <w:r w:rsidRPr="0021323B">
              <w:rPr>
                <w:rFonts w:ascii="Arial" w:hAnsi="Arial" w:cs="Arial"/>
                <w:iCs/>
                <w:spacing w:val="-3"/>
                <w:sz w:val="22"/>
                <w:szCs w:val="22"/>
                <w:lang w:val="es-MX"/>
              </w:rPr>
              <w:t>siguientes a la fecha de presentación de la solicitud.</w:t>
            </w:r>
          </w:p>
          <w:p w14:paraId="12DC2D54" w14:textId="77777777" w:rsidR="00AA5166" w:rsidRPr="0021323B" w:rsidRDefault="00AA5166" w:rsidP="00AA5166">
            <w:pPr>
              <w:pStyle w:val="Textoindependiente2"/>
              <w:spacing w:line="360" w:lineRule="auto"/>
              <w:ind w:left="360"/>
              <w:rPr>
                <w:rFonts w:ascii="Arial" w:hAnsi="Arial" w:cs="Arial"/>
                <w:iCs/>
                <w:spacing w:val="-3"/>
                <w:sz w:val="22"/>
                <w:szCs w:val="22"/>
                <w:lang w:val="es-MX"/>
              </w:rPr>
            </w:pPr>
            <w:r w:rsidRPr="0021323B">
              <w:rPr>
                <w:rFonts w:ascii="Arial" w:hAnsi="Arial" w:cs="Arial"/>
                <w:iCs/>
                <w:spacing w:val="-3"/>
                <w:sz w:val="22"/>
                <w:szCs w:val="22"/>
                <w:lang w:val="es-MX"/>
              </w:rPr>
              <w:lastRenderedPageBreak/>
              <w:t xml:space="preserve">De constatarse defectos o la omisión de alguno de los documentos citados, será comunicado al Contratista y el plazo de pago quedará suspendido. </w:t>
            </w:r>
          </w:p>
          <w:p w14:paraId="23C3A4CB" w14:textId="77777777" w:rsidR="00AA5166" w:rsidRPr="0021323B" w:rsidRDefault="00AA5166" w:rsidP="00AA5166">
            <w:pPr>
              <w:pStyle w:val="Textoindependiente2"/>
              <w:spacing w:line="360" w:lineRule="auto"/>
              <w:ind w:left="360"/>
              <w:rPr>
                <w:rFonts w:ascii="Arial" w:hAnsi="Arial" w:cs="Arial"/>
                <w:iCs/>
                <w:spacing w:val="-3"/>
                <w:sz w:val="22"/>
                <w:szCs w:val="22"/>
                <w:lang w:val="es-MX"/>
              </w:rPr>
            </w:pPr>
            <w:r w:rsidRPr="0021323B">
              <w:rPr>
                <w:rFonts w:ascii="Arial" w:hAnsi="Arial" w:cs="Arial"/>
                <w:iCs/>
                <w:spacing w:val="-3"/>
                <w:sz w:val="22"/>
                <w:szCs w:val="22"/>
                <w:lang w:val="es-MX"/>
              </w:rPr>
              <w:t>La Contratante notificará por escrito al Contratista la disponibilidad del anticipo.</w:t>
            </w:r>
          </w:p>
          <w:p w14:paraId="2395B8D8" w14:textId="6DAADA8A" w:rsidR="00AA5166" w:rsidRPr="00870B92" w:rsidRDefault="00AA5166" w:rsidP="00AA5166">
            <w:pPr>
              <w:pStyle w:val="Textoindependiente2"/>
              <w:spacing w:line="360" w:lineRule="auto"/>
              <w:ind w:left="336"/>
              <w:rPr>
                <w:rFonts w:ascii="Arial" w:hAnsi="Arial" w:cs="Arial"/>
                <w:i/>
                <w:sz w:val="22"/>
                <w:szCs w:val="22"/>
              </w:rPr>
            </w:pPr>
            <w:r w:rsidRPr="008C0842">
              <w:rPr>
                <w:rFonts w:ascii="Arial" w:hAnsi="Arial" w:cs="Arial"/>
                <w:spacing w:val="-3"/>
                <w:sz w:val="22"/>
                <w:lang w:val="es-ES_tradnl" w:eastAsia="en-US"/>
              </w:rPr>
              <w:t>El reintegro de esos fondos adelantados, se hará deduciendo las certificaciones mensuales, el mismo porcentaje que, con respecto al monto total de la obra, signifique el anticipo acordado</w:t>
            </w:r>
          </w:p>
        </w:tc>
      </w:tr>
      <w:tr w:rsidR="00AA5166" w:rsidRPr="0021323B" w14:paraId="6118171B" w14:textId="77777777" w:rsidTr="004172DF">
        <w:tc>
          <w:tcPr>
            <w:tcW w:w="1526" w:type="dxa"/>
            <w:tcBorders>
              <w:top w:val="single" w:sz="12" w:space="0" w:color="auto"/>
              <w:left w:val="single" w:sz="12" w:space="0" w:color="auto"/>
              <w:bottom w:val="single" w:sz="12" w:space="0" w:color="auto"/>
              <w:right w:val="single" w:sz="4" w:space="0" w:color="auto"/>
            </w:tcBorders>
          </w:tcPr>
          <w:p w14:paraId="0CC94941" w14:textId="5BF3D134"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15.6.1</w:t>
            </w:r>
          </w:p>
        </w:tc>
        <w:tc>
          <w:tcPr>
            <w:tcW w:w="8505" w:type="dxa"/>
            <w:tcBorders>
              <w:top w:val="single" w:sz="12" w:space="0" w:color="auto"/>
              <w:left w:val="single" w:sz="4" w:space="0" w:color="auto"/>
              <w:bottom w:val="single" w:sz="12" w:space="0" w:color="auto"/>
              <w:right w:val="single" w:sz="12" w:space="0" w:color="auto"/>
            </w:tcBorders>
          </w:tcPr>
          <w:p w14:paraId="210BE9E1" w14:textId="33ADAC08" w:rsidR="00AA5166" w:rsidRPr="0021323B" w:rsidRDefault="00AA5166" w:rsidP="00AA5166">
            <w:pPr>
              <w:pStyle w:val="Textoindependiente2"/>
              <w:spacing w:line="360" w:lineRule="auto"/>
              <w:rPr>
                <w:rFonts w:ascii="Arial" w:hAnsi="Arial" w:cs="Arial"/>
                <w:i/>
                <w:color w:val="FF0000"/>
                <w:spacing w:val="-3"/>
                <w:sz w:val="22"/>
                <w:szCs w:val="22"/>
                <w:lang w:val="es-ES_tradnl" w:eastAsia="en-US"/>
              </w:rPr>
            </w:pPr>
            <w:r w:rsidRPr="00AA5166">
              <w:rPr>
                <w:rFonts w:ascii="Arial" w:hAnsi="Arial" w:cs="Arial"/>
                <w:i/>
                <w:spacing w:val="-3"/>
                <w:sz w:val="22"/>
                <w:szCs w:val="22"/>
                <w:lang w:val="es-ES_tradnl" w:eastAsia="en-US"/>
              </w:rPr>
              <w:t>En caso de retrasos en los pagos por la Contratante, el Contratista tendrá derecho a percibir intereses por mora por cada día de atraso en el pago atendiendo a lo previsto en la CGC  15.6.</w:t>
            </w:r>
          </w:p>
        </w:tc>
      </w:tr>
      <w:tr w:rsidR="00AA5166" w:rsidRPr="0021323B" w14:paraId="3566A7FC" w14:textId="77777777" w:rsidTr="004172DF">
        <w:trPr>
          <w:trHeight w:val="375"/>
        </w:trPr>
        <w:tc>
          <w:tcPr>
            <w:tcW w:w="1526" w:type="dxa"/>
            <w:tcBorders>
              <w:top w:val="single" w:sz="12" w:space="0" w:color="auto"/>
              <w:left w:val="single" w:sz="12" w:space="0" w:color="auto"/>
              <w:bottom w:val="single" w:sz="12" w:space="0" w:color="auto"/>
              <w:right w:val="single" w:sz="4" w:space="0" w:color="auto"/>
            </w:tcBorders>
            <w:shd w:val="clear" w:color="auto" w:fill="auto"/>
          </w:tcPr>
          <w:p w14:paraId="6ED75F6D"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17.1.6</w:t>
            </w:r>
          </w:p>
        </w:tc>
        <w:tc>
          <w:tcPr>
            <w:tcW w:w="8505" w:type="dxa"/>
            <w:tcBorders>
              <w:top w:val="single" w:sz="12" w:space="0" w:color="auto"/>
              <w:left w:val="single" w:sz="4" w:space="0" w:color="auto"/>
              <w:bottom w:val="single" w:sz="12" w:space="0" w:color="auto"/>
              <w:right w:val="single" w:sz="12" w:space="0" w:color="auto"/>
            </w:tcBorders>
          </w:tcPr>
          <w:p w14:paraId="1806CB20" w14:textId="0D343362" w:rsidR="00AA5166" w:rsidRPr="00F15D16" w:rsidRDefault="00AA5166" w:rsidP="00AA5166">
            <w:pPr>
              <w:pStyle w:val="Textoindependiente2"/>
              <w:spacing w:before="120" w:line="240" w:lineRule="auto"/>
              <w:rPr>
                <w:rFonts w:ascii="Arial" w:hAnsi="Arial" w:cs="Arial"/>
                <w:spacing w:val="-3"/>
                <w:sz w:val="22"/>
                <w:lang w:val="es-ES_tradnl" w:eastAsia="en-US"/>
              </w:rPr>
            </w:pPr>
            <w:r w:rsidRPr="0021323B">
              <w:rPr>
                <w:rFonts w:ascii="Arial" w:hAnsi="Arial" w:cs="Arial"/>
                <w:spacing w:val="-3"/>
                <w:sz w:val="22"/>
                <w:szCs w:val="22"/>
                <w:lang w:val="es-MX"/>
              </w:rPr>
              <w:t>Los procedimientos y formularios a utilizar para preparar los c</w:t>
            </w:r>
            <w:r>
              <w:rPr>
                <w:rFonts w:ascii="Arial" w:hAnsi="Arial" w:cs="Arial"/>
                <w:spacing w:val="-3"/>
                <w:sz w:val="22"/>
                <w:szCs w:val="22"/>
                <w:lang w:val="es-MX"/>
              </w:rPr>
              <w:t>ertificados son los siguientes:</w:t>
            </w:r>
            <w:r w:rsidRPr="00F15D16">
              <w:rPr>
                <w:rFonts w:ascii="Arial" w:hAnsi="Arial" w:cs="Arial"/>
                <w:spacing w:val="-3"/>
                <w:sz w:val="22"/>
                <w:szCs w:val="22"/>
                <w:lang w:val="es-MX"/>
              </w:rPr>
              <w:t xml:space="preserve"> l</w:t>
            </w:r>
            <w:r w:rsidRPr="00F15D16">
              <w:rPr>
                <w:rFonts w:ascii="Arial" w:hAnsi="Arial" w:cs="Arial"/>
                <w:spacing w:val="-3"/>
                <w:sz w:val="22"/>
                <w:lang w:val="es-ES_tradnl" w:eastAsia="en-US"/>
              </w:rPr>
              <w:t>os establecidos en  la  Resolución Ministerial  N°  241/05.   Por  la  cual  se  establecen  reglamentaciones  y procedimientos internos para el pago de certificados de obras.</w:t>
            </w:r>
          </w:p>
          <w:p w14:paraId="57AB5960" w14:textId="77777777" w:rsidR="00AA5166" w:rsidRPr="00F15D16" w:rsidRDefault="00AA5166" w:rsidP="00AA5166">
            <w:pPr>
              <w:pStyle w:val="Textoindependiente2"/>
              <w:spacing w:before="120" w:line="240" w:lineRule="auto"/>
              <w:rPr>
                <w:rFonts w:ascii="Arial" w:hAnsi="Arial" w:cs="Arial"/>
                <w:spacing w:val="-3"/>
                <w:sz w:val="22"/>
                <w:lang w:val="es-ES_tradnl" w:eastAsia="en-US"/>
              </w:rPr>
            </w:pPr>
            <w:r w:rsidRPr="00F15D16">
              <w:rPr>
                <w:rFonts w:ascii="Arial" w:hAnsi="Arial" w:cs="Arial"/>
                <w:spacing w:val="-3"/>
                <w:sz w:val="22"/>
                <w:lang w:val="es-ES_tradnl" w:eastAsia="en-US"/>
              </w:rPr>
              <w:t>Los Certificados Mensuales de Trabajo, firmados por el Contratista, aprobados por el Director de Obra según Cláusula 13.2 de las CGC.</w:t>
            </w:r>
          </w:p>
          <w:p w14:paraId="63908E0A" w14:textId="77777777" w:rsidR="00AA5166" w:rsidRPr="00F15D16" w:rsidRDefault="00AA5166" w:rsidP="00AA5166">
            <w:pPr>
              <w:pStyle w:val="Textoindependiente2"/>
              <w:spacing w:before="120" w:line="240" w:lineRule="auto"/>
              <w:rPr>
                <w:rFonts w:ascii="Arial" w:hAnsi="Arial" w:cs="Arial"/>
                <w:spacing w:val="-3"/>
                <w:sz w:val="22"/>
                <w:lang w:val="es-ES_tradnl" w:eastAsia="en-US"/>
              </w:rPr>
            </w:pPr>
            <w:r w:rsidRPr="00F15D16">
              <w:rPr>
                <w:rFonts w:ascii="Arial" w:hAnsi="Arial" w:cs="Arial"/>
                <w:spacing w:val="-3"/>
                <w:sz w:val="22"/>
                <w:lang w:val="es-ES_tradnl" w:eastAsia="en-US"/>
              </w:rPr>
              <w:t>El Contratante tendrá un plazo de (30) treinta días calendario para emitir sus observaciones a cerca de los Certificados Mensuales de trabajo presentados por el Contratista, caso contrario serán considerados aprobados.</w:t>
            </w:r>
          </w:p>
          <w:p w14:paraId="5774C2EB" w14:textId="3BA6117D" w:rsidR="00AA5166" w:rsidRPr="00870B92" w:rsidRDefault="00AA5166" w:rsidP="00AA5166">
            <w:pPr>
              <w:pStyle w:val="Textoindependiente2"/>
              <w:spacing w:before="120" w:line="360" w:lineRule="auto"/>
              <w:rPr>
                <w:rFonts w:ascii="Arial" w:hAnsi="Arial" w:cs="Arial"/>
                <w:sz w:val="22"/>
                <w:szCs w:val="22"/>
              </w:rPr>
            </w:pPr>
            <w:r w:rsidRPr="00F15D16">
              <w:rPr>
                <w:rFonts w:ascii="Arial" w:hAnsi="Arial" w:cs="Arial"/>
                <w:spacing w:val="-3"/>
                <w:sz w:val="22"/>
                <w:lang w:val="es-ES_tradnl" w:eastAsia="en-US"/>
              </w:rPr>
              <w:t>Todo pago será procesado solamente después que el Contratista protocolice su contrato ante Escribano Publico, inclusive el Anticipo. Este certificado debe ser presentado a la Contratante dentro del pla</w:t>
            </w:r>
            <w:r>
              <w:rPr>
                <w:rFonts w:ascii="Arial" w:hAnsi="Arial" w:cs="Arial"/>
                <w:spacing w:val="-3"/>
                <w:sz w:val="22"/>
                <w:lang w:val="es-ES_tradnl" w:eastAsia="en-US"/>
              </w:rPr>
              <w:t>zo establecido en la CGC 17.1.2</w:t>
            </w:r>
          </w:p>
        </w:tc>
      </w:tr>
      <w:tr w:rsidR="00AA5166" w:rsidRPr="0021323B" w14:paraId="5DF5B501" w14:textId="77777777" w:rsidTr="004172DF">
        <w:trPr>
          <w:trHeight w:val="248"/>
        </w:trPr>
        <w:tc>
          <w:tcPr>
            <w:tcW w:w="1526" w:type="dxa"/>
            <w:tcBorders>
              <w:top w:val="single" w:sz="12" w:space="0" w:color="auto"/>
              <w:left w:val="single" w:sz="12" w:space="0" w:color="auto"/>
              <w:bottom w:val="single" w:sz="12" w:space="0" w:color="auto"/>
              <w:right w:val="single" w:sz="4" w:space="0" w:color="auto"/>
            </w:tcBorders>
            <w:shd w:val="clear" w:color="auto" w:fill="auto"/>
          </w:tcPr>
          <w:p w14:paraId="3E4736A1" w14:textId="77777777" w:rsidR="00AA5166" w:rsidRPr="00870B92" w:rsidRDefault="00AA5166" w:rsidP="00AA5166">
            <w:pPr>
              <w:spacing w:before="60" w:after="140" w:line="360" w:lineRule="auto"/>
              <w:jc w:val="left"/>
              <w:rPr>
                <w:rFonts w:ascii="Arial" w:hAnsi="Arial" w:cs="Arial"/>
                <w:b/>
                <w:bCs/>
                <w:sz w:val="22"/>
                <w:szCs w:val="22"/>
                <w:lang w:val="es-ES"/>
              </w:rPr>
            </w:pPr>
            <w:r w:rsidRPr="00870B92">
              <w:rPr>
                <w:rFonts w:ascii="Arial" w:hAnsi="Arial" w:cs="Arial"/>
                <w:b/>
                <w:bCs/>
                <w:sz w:val="22"/>
                <w:szCs w:val="22"/>
                <w:lang w:val="es-ES"/>
              </w:rPr>
              <w:t>CGC 17.2.1.d)</w:t>
            </w:r>
          </w:p>
        </w:tc>
        <w:tc>
          <w:tcPr>
            <w:tcW w:w="8505" w:type="dxa"/>
            <w:tcBorders>
              <w:top w:val="single" w:sz="12" w:space="0" w:color="auto"/>
              <w:left w:val="single" w:sz="4" w:space="0" w:color="auto"/>
              <w:bottom w:val="single" w:sz="12" w:space="0" w:color="auto"/>
              <w:right w:val="single" w:sz="12" w:space="0" w:color="auto"/>
            </w:tcBorders>
          </w:tcPr>
          <w:p w14:paraId="4D078E49" w14:textId="77777777" w:rsidR="00AA5166" w:rsidRPr="00870B92" w:rsidRDefault="00AA5166" w:rsidP="00AA5166">
            <w:pPr>
              <w:pStyle w:val="Textoindependiente2"/>
              <w:spacing w:before="120" w:line="360" w:lineRule="auto"/>
              <w:rPr>
                <w:rFonts w:ascii="Arial" w:hAnsi="Arial" w:cs="Arial"/>
                <w:spacing w:val="-3"/>
                <w:sz w:val="22"/>
                <w:szCs w:val="22"/>
                <w:lang w:val="es-MX"/>
              </w:rPr>
            </w:pPr>
            <w:r w:rsidRPr="0021323B">
              <w:rPr>
                <w:rFonts w:ascii="Arial" w:hAnsi="Arial" w:cs="Arial"/>
                <w:spacing w:val="-3"/>
                <w:sz w:val="22"/>
                <w:szCs w:val="22"/>
                <w:lang w:val="es-MX"/>
              </w:rPr>
              <w:t>Las deducciones que se realizarán sobre las certificaciones serán:______________</w:t>
            </w:r>
          </w:p>
          <w:p w14:paraId="35EA7185" w14:textId="2CB267F1" w:rsidR="00AA5166" w:rsidRPr="00AA5166" w:rsidRDefault="00AA5166" w:rsidP="00AA5166">
            <w:pPr>
              <w:pStyle w:val="SectionXHeader3"/>
              <w:rPr>
                <w:lang w:eastAsia="en-US"/>
              </w:rPr>
            </w:pPr>
            <w:r w:rsidRPr="00AA5166">
              <w:rPr>
                <w:lang w:eastAsia="en-US"/>
              </w:rPr>
              <w:t xml:space="preserve">Indicar las deducciones que deban realizarse para el pago de las certificaciones mensuales, por ejemplo: </w:t>
            </w:r>
          </w:p>
          <w:p w14:paraId="7E11BD7A" w14:textId="77777777" w:rsidR="00AA5166" w:rsidRPr="00AA5166" w:rsidRDefault="00AA5166" w:rsidP="00FF6A6A">
            <w:pPr>
              <w:pStyle w:val="SectionXHeader3"/>
              <w:numPr>
                <w:ilvl w:val="0"/>
                <w:numId w:val="12"/>
              </w:numPr>
              <w:rPr>
                <w:lang w:eastAsia="en-US"/>
              </w:rPr>
            </w:pPr>
            <w:r w:rsidRPr="00AA5166">
              <w:rPr>
                <w:lang w:eastAsia="en-US"/>
              </w:rPr>
              <w:t>el monto de amortización por pago de anticipo;</w:t>
            </w:r>
          </w:p>
          <w:p w14:paraId="099EDA13" w14:textId="77777777" w:rsidR="00AA5166" w:rsidRPr="00AA5166" w:rsidRDefault="00AA5166" w:rsidP="00FF6A6A">
            <w:pPr>
              <w:pStyle w:val="SectionXHeader3"/>
              <w:numPr>
                <w:ilvl w:val="0"/>
                <w:numId w:val="12"/>
              </w:numPr>
              <w:rPr>
                <w:lang w:eastAsia="en-US"/>
              </w:rPr>
            </w:pPr>
            <w:r w:rsidRPr="00AA5166">
              <w:rPr>
                <w:lang w:eastAsia="en-US"/>
              </w:rPr>
              <w:t>monto correspondiente al porcentaje de Fondo de Reparo;</w:t>
            </w:r>
          </w:p>
          <w:p w14:paraId="2E20BBFB" w14:textId="77777777" w:rsidR="00AA5166" w:rsidRPr="00AA5166" w:rsidRDefault="00AA5166" w:rsidP="00FF6A6A">
            <w:pPr>
              <w:pStyle w:val="SectionXHeader3"/>
              <w:numPr>
                <w:ilvl w:val="0"/>
                <w:numId w:val="12"/>
              </w:numPr>
              <w:rPr>
                <w:lang w:eastAsia="en-US"/>
              </w:rPr>
            </w:pPr>
            <w:r w:rsidRPr="00AA5166">
              <w:rPr>
                <w:lang w:eastAsia="en-US"/>
              </w:rPr>
              <w:t>Contribución por contratos suscritos con la Administración Pública;</w:t>
            </w:r>
          </w:p>
          <w:p w14:paraId="38D8650D" w14:textId="77777777" w:rsidR="00AA5166" w:rsidRPr="00AA5166" w:rsidRDefault="00AA5166" w:rsidP="00FF6A6A">
            <w:pPr>
              <w:pStyle w:val="SectionXHeader3"/>
              <w:numPr>
                <w:ilvl w:val="0"/>
                <w:numId w:val="12"/>
              </w:numPr>
              <w:rPr>
                <w:lang w:eastAsia="en-US"/>
              </w:rPr>
            </w:pPr>
            <w:r w:rsidRPr="00AA5166">
              <w:rPr>
                <w:lang w:eastAsia="en-US"/>
              </w:rPr>
              <w:t>Intereses por mora;</w:t>
            </w:r>
          </w:p>
          <w:p w14:paraId="60A96788" w14:textId="08E616F7" w:rsidR="00AA5166" w:rsidRPr="0021323B" w:rsidRDefault="00AA5166" w:rsidP="00FF6A6A">
            <w:pPr>
              <w:pStyle w:val="SectionXHeader3"/>
              <w:numPr>
                <w:ilvl w:val="0"/>
                <w:numId w:val="12"/>
              </w:numPr>
            </w:pPr>
            <w:r w:rsidRPr="00AA5166">
              <w:rPr>
                <w:lang w:eastAsia="en-US"/>
              </w:rPr>
              <w:t>Otros gastos incurridos por la Contratante debido a atrasados o incumplimientos del Contratista.</w:t>
            </w:r>
          </w:p>
        </w:tc>
      </w:tr>
      <w:tr w:rsidR="00AA5166" w:rsidRPr="0021323B" w14:paraId="14EA1CD4" w14:textId="77777777" w:rsidTr="004172DF">
        <w:trPr>
          <w:trHeight w:val="375"/>
        </w:trPr>
        <w:tc>
          <w:tcPr>
            <w:tcW w:w="1526" w:type="dxa"/>
            <w:tcBorders>
              <w:top w:val="single" w:sz="4" w:space="0" w:color="auto"/>
              <w:left w:val="single" w:sz="12" w:space="0" w:color="auto"/>
              <w:bottom w:val="single" w:sz="12" w:space="0" w:color="auto"/>
              <w:right w:val="single" w:sz="4" w:space="0" w:color="auto"/>
            </w:tcBorders>
            <w:shd w:val="clear" w:color="auto" w:fill="auto"/>
          </w:tcPr>
          <w:p w14:paraId="362DD715"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17.2.3</w:t>
            </w:r>
          </w:p>
        </w:tc>
        <w:tc>
          <w:tcPr>
            <w:tcW w:w="8505" w:type="dxa"/>
            <w:tcBorders>
              <w:top w:val="single" w:sz="4" w:space="0" w:color="auto"/>
              <w:left w:val="single" w:sz="4" w:space="0" w:color="auto"/>
              <w:bottom w:val="single" w:sz="12" w:space="0" w:color="auto"/>
              <w:right w:val="single" w:sz="12" w:space="0" w:color="auto"/>
            </w:tcBorders>
          </w:tcPr>
          <w:p w14:paraId="19816AC7" w14:textId="1831D186" w:rsidR="00AA5166" w:rsidRPr="00AA5166" w:rsidRDefault="00AA5166" w:rsidP="00AA5166">
            <w:pPr>
              <w:pStyle w:val="SectionXHeader3"/>
            </w:pPr>
            <w:r w:rsidRPr="00AA5166">
              <w:t>La factura deberá ser presentada en: La factura deberá ser presentada en Mesa de Entradas Única el MOPC, sito en Oliva y Alberdi, Planta Baja, en horario de 07:00 a 15:00 hs.</w:t>
            </w:r>
          </w:p>
        </w:tc>
      </w:tr>
      <w:tr w:rsidR="00AA5166" w:rsidRPr="0021323B" w14:paraId="56F45393" w14:textId="77777777" w:rsidTr="004172DF">
        <w:trPr>
          <w:trHeight w:val="375"/>
        </w:trPr>
        <w:tc>
          <w:tcPr>
            <w:tcW w:w="1526" w:type="dxa"/>
            <w:tcBorders>
              <w:top w:val="single" w:sz="12" w:space="0" w:color="auto"/>
              <w:left w:val="single" w:sz="12" w:space="0" w:color="auto"/>
              <w:bottom w:val="single" w:sz="12" w:space="0" w:color="auto"/>
              <w:right w:val="single" w:sz="4" w:space="0" w:color="auto"/>
            </w:tcBorders>
            <w:shd w:val="clear" w:color="auto" w:fill="auto"/>
          </w:tcPr>
          <w:p w14:paraId="74609DE5"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17.3.2</w:t>
            </w:r>
          </w:p>
        </w:tc>
        <w:tc>
          <w:tcPr>
            <w:tcW w:w="8505" w:type="dxa"/>
            <w:tcBorders>
              <w:top w:val="single" w:sz="12" w:space="0" w:color="auto"/>
              <w:left w:val="single" w:sz="4" w:space="0" w:color="auto"/>
              <w:bottom w:val="single" w:sz="12" w:space="0" w:color="auto"/>
              <w:right w:val="single" w:sz="12" w:space="0" w:color="auto"/>
            </w:tcBorders>
          </w:tcPr>
          <w:p w14:paraId="399652D4" w14:textId="0BB7D2F2" w:rsidR="00AA5166" w:rsidRPr="00870B92" w:rsidRDefault="00AA5166" w:rsidP="00AA5166">
            <w:pPr>
              <w:pStyle w:val="Textoindependiente2"/>
              <w:spacing w:before="120" w:line="360" w:lineRule="auto"/>
              <w:rPr>
                <w:rFonts w:ascii="Arial" w:hAnsi="Arial" w:cs="Arial"/>
                <w:i/>
                <w:sz w:val="22"/>
                <w:szCs w:val="22"/>
              </w:rPr>
            </w:pPr>
            <w:r w:rsidRPr="0021323B">
              <w:rPr>
                <w:rFonts w:ascii="Arial" w:hAnsi="Arial" w:cs="Arial"/>
                <w:b/>
                <w:i/>
                <w:sz w:val="22"/>
                <w:szCs w:val="22"/>
              </w:rPr>
              <w:t xml:space="preserve"> </w:t>
            </w:r>
            <w:r w:rsidRPr="005B0F97">
              <w:rPr>
                <w:rFonts w:ascii="Arial" w:hAnsi="Arial" w:cs="Arial"/>
                <w:spacing w:val="-3"/>
                <w:sz w:val="22"/>
                <w:szCs w:val="22"/>
                <w:lang w:val="es-MX"/>
              </w:rPr>
              <w:t>Conforme a lo establecido en la cláusula 17.3.2 en las CGC.-</w:t>
            </w:r>
          </w:p>
        </w:tc>
      </w:tr>
      <w:tr w:rsidR="00AA5166" w:rsidRPr="0021323B" w14:paraId="2D87D5E0" w14:textId="77777777" w:rsidTr="004172DF">
        <w:tc>
          <w:tcPr>
            <w:tcW w:w="1526" w:type="dxa"/>
            <w:tcBorders>
              <w:top w:val="single" w:sz="12" w:space="0" w:color="auto"/>
              <w:left w:val="single" w:sz="12" w:space="0" w:color="auto"/>
              <w:bottom w:val="single" w:sz="12" w:space="0" w:color="auto"/>
              <w:right w:val="single" w:sz="4" w:space="0" w:color="auto"/>
            </w:tcBorders>
          </w:tcPr>
          <w:p w14:paraId="76370FF5"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21.1</w:t>
            </w:r>
          </w:p>
        </w:tc>
        <w:tc>
          <w:tcPr>
            <w:tcW w:w="8505" w:type="dxa"/>
            <w:tcBorders>
              <w:top w:val="single" w:sz="12" w:space="0" w:color="auto"/>
              <w:left w:val="single" w:sz="4" w:space="0" w:color="auto"/>
              <w:bottom w:val="single" w:sz="12" w:space="0" w:color="auto"/>
              <w:right w:val="single" w:sz="12" w:space="0" w:color="auto"/>
            </w:tcBorders>
          </w:tcPr>
          <w:p w14:paraId="396C16E0" w14:textId="77777777" w:rsidR="00AA5166" w:rsidRPr="0021323B" w:rsidRDefault="00AA5166" w:rsidP="00AA5166">
            <w:pPr>
              <w:spacing w:before="120" w:after="120" w:line="360" w:lineRule="auto"/>
              <w:rPr>
                <w:rFonts w:ascii="Arial" w:hAnsi="Arial" w:cs="Arial"/>
                <w:spacing w:val="-3"/>
                <w:sz w:val="22"/>
                <w:szCs w:val="22"/>
                <w:lang w:val="es-MX"/>
              </w:rPr>
            </w:pPr>
            <w:r w:rsidRPr="0021323B">
              <w:rPr>
                <w:rFonts w:ascii="Arial" w:hAnsi="Arial" w:cs="Arial"/>
                <w:spacing w:val="-3"/>
                <w:sz w:val="22"/>
                <w:szCs w:val="22"/>
                <w:lang w:val="es-MX"/>
              </w:rPr>
              <w:t xml:space="preserve">El plazo de ejecución se computa desde la recepción por parte del Contratista de la Orden de Inicio para comenzar las Obras, emitida una vez se hayan cumplido cada </w:t>
            </w:r>
            <w:r w:rsidRPr="0021323B">
              <w:rPr>
                <w:rFonts w:ascii="Arial" w:hAnsi="Arial" w:cs="Arial"/>
                <w:spacing w:val="-3"/>
                <w:sz w:val="22"/>
                <w:szCs w:val="22"/>
                <w:lang w:val="es-MX"/>
              </w:rPr>
              <w:lastRenderedPageBreak/>
              <w:t>una de las condiciones indicadas en la CGC 21.1 y las siguientes:</w:t>
            </w:r>
          </w:p>
          <w:p w14:paraId="02B6665F" w14:textId="59F13A6B" w:rsidR="00AA5166" w:rsidRPr="0021323B" w:rsidRDefault="00AA5166" w:rsidP="00FF6A6A">
            <w:pPr>
              <w:pStyle w:val="Prrafodelista"/>
              <w:numPr>
                <w:ilvl w:val="0"/>
                <w:numId w:val="14"/>
              </w:numPr>
              <w:spacing w:before="120" w:after="120" w:line="360" w:lineRule="auto"/>
              <w:jc w:val="both"/>
              <w:rPr>
                <w:rFonts w:ascii="Arial" w:hAnsi="Arial" w:cs="Arial"/>
                <w:i/>
                <w:spacing w:val="-3"/>
                <w:sz w:val="22"/>
                <w:szCs w:val="22"/>
                <w:lang w:val="es-MX"/>
              </w:rPr>
            </w:pPr>
            <w:r w:rsidRPr="0021323B">
              <w:rPr>
                <w:rFonts w:ascii="Arial" w:hAnsi="Arial" w:cs="Arial"/>
                <w:spacing w:val="-3"/>
                <w:sz w:val="22"/>
                <w:szCs w:val="22"/>
                <w:lang w:val="es-MX"/>
              </w:rPr>
              <w:t xml:space="preserve">Planos aprobados por la Municipalidad respectiva; </w:t>
            </w:r>
            <w:r w:rsidR="00334297" w:rsidRPr="00334297">
              <w:rPr>
                <w:rFonts w:ascii="Arial" w:hAnsi="Arial" w:cs="Arial"/>
                <w:i/>
                <w:spacing w:val="-3"/>
                <w:sz w:val="22"/>
                <w:szCs w:val="22"/>
              </w:rPr>
              <w:t>NO APLICA</w:t>
            </w:r>
          </w:p>
          <w:p w14:paraId="2A81F991" w14:textId="3D22F5F3" w:rsidR="00AA5166" w:rsidRPr="0021323B" w:rsidRDefault="00AA5166" w:rsidP="00FF6A6A">
            <w:pPr>
              <w:pStyle w:val="Prrafodelista"/>
              <w:numPr>
                <w:ilvl w:val="0"/>
                <w:numId w:val="14"/>
              </w:numPr>
              <w:spacing w:before="120" w:after="120" w:line="360" w:lineRule="auto"/>
              <w:jc w:val="both"/>
              <w:rPr>
                <w:rFonts w:ascii="Arial" w:hAnsi="Arial" w:cs="Arial"/>
                <w:i/>
                <w:spacing w:val="-3"/>
                <w:sz w:val="22"/>
                <w:szCs w:val="22"/>
                <w:lang w:val="es-MX"/>
              </w:rPr>
            </w:pPr>
            <w:r w:rsidRPr="0021323B">
              <w:rPr>
                <w:rFonts w:ascii="Arial" w:hAnsi="Arial" w:cs="Arial"/>
                <w:spacing w:val="-3"/>
                <w:sz w:val="22"/>
                <w:szCs w:val="22"/>
                <w:lang w:val="es-MX"/>
              </w:rPr>
              <w:t>La entrega al Contratista del anticipo, cuando fuere previsto en estas CEC;</w:t>
            </w:r>
            <w:r w:rsidR="00334297">
              <w:rPr>
                <w:rFonts w:ascii="Arial" w:hAnsi="Arial" w:cs="Arial"/>
                <w:spacing w:val="-3"/>
                <w:sz w:val="22"/>
                <w:szCs w:val="22"/>
                <w:lang w:val="es-MX"/>
              </w:rPr>
              <w:t>NO APLICA</w:t>
            </w:r>
          </w:p>
          <w:p w14:paraId="34F170F9" w14:textId="683A483C" w:rsidR="00AA5166" w:rsidRPr="00334297" w:rsidRDefault="00334297" w:rsidP="00FF6A6A">
            <w:pPr>
              <w:pStyle w:val="Prrafodelista"/>
              <w:numPr>
                <w:ilvl w:val="0"/>
                <w:numId w:val="14"/>
              </w:numPr>
              <w:spacing w:before="120" w:after="120"/>
              <w:jc w:val="both"/>
              <w:rPr>
                <w:rFonts w:ascii="Arial" w:hAnsi="Arial" w:cs="Arial"/>
                <w:i/>
                <w:spacing w:val="-3"/>
                <w:sz w:val="22"/>
                <w:szCs w:val="22"/>
                <w:lang w:val="es-MX"/>
              </w:rPr>
            </w:pPr>
            <w:del w:id="601" w:author="Juan" w:date="2017-06-12T14:46:00Z">
              <w:r w:rsidRPr="00334297" w:rsidDel="00793608">
                <w:rPr>
                  <w:rFonts w:ascii="Arial" w:hAnsi="Arial" w:cs="Arial"/>
                  <w:i/>
                  <w:spacing w:val="-3"/>
                  <w:sz w:val="22"/>
                </w:rPr>
                <w:delText>DECLARACIÓN DE IMPACTO AMBIENTAL cuya copia será entregada a la empresa adjudicada</w:delText>
              </w:r>
            </w:del>
            <w:r w:rsidRPr="00334297">
              <w:rPr>
                <w:rFonts w:ascii="Arial" w:hAnsi="Arial" w:cs="Arial"/>
                <w:i/>
                <w:spacing w:val="-3"/>
                <w:sz w:val="22"/>
              </w:rPr>
              <w:t>.</w:t>
            </w:r>
          </w:p>
        </w:tc>
      </w:tr>
      <w:tr w:rsidR="00AA5166" w:rsidRPr="0021323B" w14:paraId="448771E2" w14:textId="77777777" w:rsidTr="004172DF">
        <w:tc>
          <w:tcPr>
            <w:tcW w:w="1526" w:type="dxa"/>
            <w:tcBorders>
              <w:top w:val="single" w:sz="12" w:space="0" w:color="auto"/>
              <w:left w:val="single" w:sz="12" w:space="0" w:color="auto"/>
              <w:bottom w:val="single" w:sz="4" w:space="0" w:color="auto"/>
              <w:right w:val="single" w:sz="4" w:space="0" w:color="auto"/>
            </w:tcBorders>
          </w:tcPr>
          <w:p w14:paraId="4F24CEE9" w14:textId="77777777" w:rsidR="00AA5166" w:rsidRPr="00870B92" w:rsidRDefault="00AA5166" w:rsidP="00AA5166">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22.1</w:t>
            </w:r>
          </w:p>
        </w:tc>
        <w:tc>
          <w:tcPr>
            <w:tcW w:w="8505" w:type="dxa"/>
            <w:tcBorders>
              <w:top w:val="single" w:sz="12" w:space="0" w:color="auto"/>
              <w:left w:val="single" w:sz="4" w:space="0" w:color="auto"/>
              <w:bottom w:val="single" w:sz="4" w:space="0" w:color="auto"/>
              <w:right w:val="single" w:sz="12" w:space="0" w:color="auto"/>
            </w:tcBorders>
          </w:tcPr>
          <w:p w14:paraId="5222A6FF" w14:textId="77777777" w:rsidR="00AA5166" w:rsidRPr="00870B92" w:rsidRDefault="00AA5166" w:rsidP="00AA5166">
            <w:pPr>
              <w:spacing w:before="120" w:after="120" w:line="360" w:lineRule="auto"/>
              <w:rPr>
                <w:rFonts w:ascii="Arial" w:hAnsi="Arial" w:cs="Arial"/>
                <w:spacing w:val="-3"/>
                <w:sz w:val="22"/>
                <w:szCs w:val="22"/>
                <w:lang w:val="es-MX"/>
              </w:rPr>
            </w:pPr>
            <w:r w:rsidRPr="0021323B">
              <w:rPr>
                <w:rFonts w:ascii="Arial" w:hAnsi="Arial" w:cs="Arial"/>
                <w:spacing w:val="-3"/>
                <w:sz w:val="22"/>
                <w:szCs w:val="22"/>
                <w:lang w:val="es-MX"/>
              </w:rPr>
              <w:t xml:space="preserve">Prórroga de los Plazos de Ejecución </w:t>
            </w:r>
          </w:p>
          <w:p w14:paraId="56BEFFD4" w14:textId="77777777" w:rsidR="00AA5166" w:rsidRDefault="00AA5166" w:rsidP="00FF6A6A">
            <w:pPr>
              <w:numPr>
                <w:ilvl w:val="0"/>
                <w:numId w:val="5"/>
              </w:numPr>
              <w:tabs>
                <w:tab w:val="clear" w:pos="720"/>
                <w:tab w:val="num" w:pos="317"/>
              </w:tabs>
              <w:spacing w:before="120" w:after="120" w:line="360" w:lineRule="auto"/>
              <w:ind w:left="317" w:hanging="283"/>
              <w:rPr>
                <w:rFonts w:ascii="Arial" w:hAnsi="Arial" w:cs="Arial"/>
                <w:sz w:val="22"/>
                <w:szCs w:val="22"/>
              </w:rPr>
            </w:pPr>
            <w:r w:rsidRPr="0021323B">
              <w:rPr>
                <w:rFonts w:ascii="Arial" w:hAnsi="Arial" w:cs="Arial"/>
                <w:spacing w:val="-3"/>
                <w:sz w:val="22"/>
                <w:szCs w:val="22"/>
                <w:lang w:val="es-MX"/>
              </w:rPr>
              <w:t>Límite de las inclemencias que ocasionan una prórroga de los plazos para la terminación de las obras:</w:t>
            </w:r>
            <w:r w:rsidRPr="0021323B">
              <w:rPr>
                <w:rFonts w:ascii="Arial" w:hAnsi="Arial" w:cs="Arial"/>
                <w:sz w:val="22"/>
                <w:szCs w:val="22"/>
              </w:rPr>
              <w:t xml:space="preserve"> </w:t>
            </w:r>
          </w:p>
          <w:p w14:paraId="2128F0C4" w14:textId="67B991CA" w:rsidR="00334297" w:rsidRPr="00334297" w:rsidRDefault="00334297" w:rsidP="00FF6A6A">
            <w:pPr>
              <w:pStyle w:val="Prrafodelista"/>
              <w:numPr>
                <w:ilvl w:val="0"/>
                <w:numId w:val="5"/>
              </w:numPr>
              <w:spacing w:before="120" w:after="120"/>
              <w:ind w:hanging="384"/>
              <w:rPr>
                <w:rFonts w:ascii="Arial" w:hAnsi="Arial" w:cs="Arial"/>
                <w:sz w:val="24"/>
                <w:szCs w:val="24"/>
              </w:rPr>
            </w:pPr>
            <w:r w:rsidRPr="00334297">
              <w:rPr>
                <w:rFonts w:ascii="Arial" w:hAnsi="Arial" w:cs="Arial"/>
                <w:sz w:val="24"/>
                <w:szCs w:val="24"/>
              </w:rPr>
              <w:t>Límite de la prórroga de los plazos para la ejecución de las obras por causas de Fuerza Mayor 5 (cinco) días por mes.</w:t>
            </w:r>
          </w:p>
          <w:p w14:paraId="7D8077F8" w14:textId="1F20830E" w:rsidR="00334297" w:rsidRPr="00870B92" w:rsidRDefault="00334297" w:rsidP="00FF6A6A">
            <w:pPr>
              <w:numPr>
                <w:ilvl w:val="0"/>
                <w:numId w:val="5"/>
              </w:numPr>
              <w:tabs>
                <w:tab w:val="clear" w:pos="720"/>
                <w:tab w:val="num" w:pos="478"/>
              </w:tabs>
              <w:spacing w:before="120" w:after="120" w:line="360" w:lineRule="auto"/>
              <w:ind w:left="761" w:hanging="283"/>
              <w:rPr>
                <w:rFonts w:ascii="Arial" w:hAnsi="Arial" w:cs="Arial"/>
                <w:sz w:val="22"/>
                <w:szCs w:val="22"/>
              </w:rPr>
            </w:pPr>
            <w:r w:rsidRPr="00334297">
              <w:rPr>
                <w:rFonts w:ascii="Arial" w:hAnsi="Arial" w:cs="Arial"/>
                <w:szCs w:val="24"/>
              </w:rPr>
              <w:t xml:space="preserve">Límite de las inclemencias que ocasionan una prórroga de los plazos </w:t>
            </w:r>
            <w:r>
              <w:rPr>
                <w:rFonts w:ascii="Arial" w:hAnsi="Arial" w:cs="Arial"/>
                <w:szCs w:val="24"/>
              </w:rPr>
              <w:t xml:space="preserve"> </w:t>
            </w:r>
            <w:r w:rsidRPr="00334297">
              <w:rPr>
                <w:rFonts w:ascii="Arial" w:hAnsi="Arial" w:cs="Arial"/>
                <w:szCs w:val="24"/>
              </w:rPr>
              <w:t>para la terminación de las obras: 5 (cinco) días por mes.</w:t>
            </w:r>
          </w:p>
        </w:tc>
      </w:tr>
      <w:tr w:rsidR="00334297" w:rsidRPr="0021323B" w14:paraId="6C7D4C03" w14:textId="77777777" w:rsidTr="004172DF">
        <w:trPr>
          <w:trHeight w:val="1975"/>
        </w:trPr>
        <w:tc>
          <w:tcPr>
            <w:tcW w:w="1526" w:type="dxa"/>
            <w:tcBorders>
              <w:top w:val="single" w:sz="12" w:space="0" w:color="auto"/>
              <w:left w:val="single" w:sz="12" w:space="0" w:color="auto"/>
              <w:bottom w:val="single" w:sz="12" w:space="0" w:color="auto"/>
              <w:right w:val="single" w:sz="4" w:space="0" w:color="auto"/>
            </w:tcBorders>
          </w:tcPr>
          <w:p w14:paraId="1B28D0A2" w14:textId="77777777"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 xml:space="preserve">CGC 25.1 </w:t>
            </w:r>
          </w:p>
        </w:tc>
        <w:tc>
          <w:tcPr>
            <w:tcW w:w="8505" w:type="dxa"/>
            <w:tcBorders>
              <w:top w:val="single" w:sz="12" w:space="0" w:color="auto"/>
              <w:left w:val="single" w:sz="4" w:space="0" w:color="auto"/>
              <w:bottom w:val="single" w:sz="12" w:space="0" w:color="auto"/>
              <w:right w:val="single" w:sz="12" w:space="0" w:color="auto"/>
            </w:tcBorders>
          </w:tcPr>
          <w:p w14:paraId="27F969E0" w14:textId="77777777" w:rsidR="00334297" w:rsidRPr="00B23F3D" w:rsidRDefault="00334297" w:rsidP="00334297">
            <w:pPr>
              <w:spacing w:before="120" w:after="120" w:line="240" w:lineRule="auto"/>
              <w:rPr>
                <w:rFonts w:ascii="Arial" w:hAnsi="Arial" w:cs="Arial"/>
                <w:spacing w:val="-3"/>
                <w:szCs w:val="24"/>
                <w:lang w:val="es-MX"/>
              </w:rPr>
            </w:pPr>
            <w:r w:rsidRPr="00B23F3D">
              <w:rPr>
                <w:rFonts w:ascii="Arial" w:hAnsi="Arial" w:cs="Arial"/>
                <w:spacing w:val="-3"/>
                <w:sz w:val="22"/>
                <w:szCs w:val="24"/>
                <w:lang w:val="es-MX"/>
              </w:rPr>
              <w:t>Penalidades Diarias por Retrasos en la Ejecución de los Trabajos, y Forma de Cálculo:</w:t>
            </w:r>
          </w:p>
          <w:p w14:paraId="265F6C1A" w14:textId="77777777" w:rsidR="00334297" w:rsidRPr="00B23F3D" w:rsidRDefault="00334297" w:rsidP="00334297">
            <w:pPr>
              <w:spacing w:before="120" w:after="120" w:line="240" w:lineRule="auto"/>
              <w:rPr>
                <w:rFonts w:ascii="Arial" w:hAnsi="Arial" w:cs="Arial"/>
                <w:spacing w:val="-3"/>
                <w:sz w:val="22"/>
                <w:lang w:val="es-ES_tradnl" w:eastAsia="en-US"/>
              </w:rPr>
            </w:pPr>
            <w:r w:rsidRPr="00B23F3D">
              <w:rPr>
                <w:rFonts w:ascii="Arial" w:hAnsi="Arial" w:cs="Arial"/>
                <w:spacing w:val="-3"/>
                <w:sz w:val="22"/>
                <w:lang w:val="es-ES_tradnl" w:eastAsia="en-US"/>
              </w:rPr>
              <w:t>En caso de retrasos parciales mayores al 10 % comprobado periódicamente y de no terminar total y satisfactoriamente la Obra en el plazo estipulado (salvo prórroga de plazo que se le conceda) el Contratista pagará al Contratante en concepto de penalización, la cantidad de 0,5 o/ooo (cero puntos cinco milésimos) del monto contractual en guaraníes, por cada día calendario de demora. Las verificaciones de atrasos parciales de avance de obra, respecto a la Curva de Avance Físico-Financiero vigente, se harán mensualmente en cada certificado.</w:t>
            </w:r>
          </w:p>
          <w:p w14:paraId="35C2DDFD" w14:textId="77777777" w:rsidR="00334297" w:rsidRPr="00B23F3D" w:rsidRDefault="00334297" w:rsidP="00334297">
            <w:pPr>
              <w:spacing w:before="120" w:after="120" w:line="240" w:lineRule="auto"/>
              <w:rPr>
                <w:rFonts w:ascii="Arial" w:hAnsi="Arial" w:cs="Arial"/>
                <w:spacing w:val="-3"/>
                <w:sz w:val="22"/>
                <w:lang w:val="es-ES_tradnl" w:eastAsia="en-US"/>
              </w:rPr>
            </w:pPr>
            <w:r w:rsidRPr="00B23F3D">
              <w:rPr>
                <w:rFonts w:ascii="Arial" w:hAnsi="Arial" w:cs="Arial"/>
                <w:spacing w:val="-3"/>
                <w:sz w:val="22"/>
                <w:lang w:val="es-ES_tradnl" w:eastAsia="en-US"/>
              </w:rPr>
              <w:t>En caso que se  compruebe  algún  atraso  parcial,  el  Contratante  retendrá  el  monto penalizado, en el certificado mensual inmediatamente posterior a la determinación de la penalidad correspondiente.</w:t>
            </w:r>
          </w:p>
          <w:p w14:paraId="0FCB03C3" w14:textId="77777777" w:rsidR="00334297" w:rsidRPr="00B23F3D" w:rsidRDefault="00334297" w:rsidP="00334297">
            <w:pPr>
              <w:spacing w:before="120" w:after="120" w:line="240" w:lineRule="auto"/>
              <w:rPr>
                <w:rFonts w:ascii="Arial" w:hAnsi="Arial" w:cs="Arial"/>
                <w:spacing w:val="-3"/>
                <w:sz w:val="22"/>
                <w:lang w:val="es-ES_tradnl" w:eastAsia="en-US"/>
              </w:rPr>
            </w:pPr>
            <w:r w:rsidRPr="00B23F3D">
              <w:rPr>
                <w:rFonts w:ascii="Arial" w:hAnsi="Arial" w:cs="Arial"/>
                <w:spacing w:val="-3"/>
                <w:sz w:val="22"/>
                <w:lang w:val="es-ES_tradnl" w:eastAsia="en-US"/>
              </w:rPr>
              <w:t>El Contratista podrá ser penalizado hasta un máximo valor equivalente al 10 % del monto del contrato. Alcanzado este valor  y si  el  retraso no  fuera  subsanado  el  Contratante actuará de acuerdo a lo indicado en la Cláusula 53 de las CGC y en este caso podrá hacer efectiva la deducción de las penalidades correspondientes de los fondos retenidos como garantía, reclamándola total o parcialmente al Fiador del fiel cumplimiento de Contrato.</w:t>
            </w:r>
          </w:p>
          <w:p w14:paraId="7A5C02F0" w14:textId="77777777" w:rsidR="00334297" w:rsidRPr="00B23F3D" w:rsidRDefault="00334297" w:rsidP="00334297">
            <w:pPr>
              <w:spacing w:before="120" w:after="120" w:line="240" w:lineRule="auto"/>
              <w:rPr>
                <w:rFonts w:ascii="Arial" w:hAnsi="Arial" w:cs="Arial"/>
                <w:spacing w:val="-3"/>
                <w:sz w:val="22"/>
                <w:lang w:val="es-ES_tradnl" w:eastAsia="en-US"/>
              </w:rPr>
            </w:pPr>
            <w:r w:rsidRPr="00B23F3D">
              <w:rPr>
                <w:rFonts w:ascii="Arial" w:hAnsi="Arial" w:cs="Arial"/>
                <w:spacing w:val="-3"/>
                <w:sz w:val="22"/>
                <w:lang w:val="es-ES_tradnl" w:eastAsia="en-US"/>
              </w:rPr>
              <w:t>El atraso en el cronograma teórico corregido de la obra que sea superior al 10(diez) porciento global, por causas imputables al Contratista lo constituirá automáticamente en situación  de  mora,  que  motivara  la  intimación  del  Fiscal  de  Obra  para  el  correcto cumplimiento de las obligaciones contractuales.</w:t>
            </w:r>
          </w:p>
          <w:p w14:paraId="58F93BF0" w14:textId="36E9ACBF" w:rsidR="00334297" w:rsidRPr="00870B92" w:rsidRDefault="00334297" w:rsidP="00334297">
            <w:pPr>
              <w:spacing w:before="120" w:after="120" w:line="360" w:lineRule="auto"/>
              <w:rPr>
                <w:rFonts w:ascii="Arial" w:hAnsi="Arial" w:cs="Arial"/>
                <w:sz w:val="22"/>
                <w:szCs w:val="22"/>
                <w:lang w:val="es-MX"/>
              </w:rPr>
            </w:pPr>
            <w:r w:rsidRPr="00B23F3D">
              <w:rPr>
                <w:rFonts w:ascii="Arial" w:hAnsi="Arial" w:cs="Arial"/>
                <w:spacing w:val="-3"/>
                <w:sz w:val="22"/>
                <w:lang w:val="es-ES_tradnl" w:eastAsia="en-US"/>
              </w:rPr>
              <w:t>En caso de que el Contratista entregue anticipadamente las Obras, éste no recibirá ningún tipo de bonificación por parte del Contratante.</w:t>
            </w:r>
          </w:p>
        </w:tc>
      </w:tr>
      <w:tr w:rsidR="00334297" w:rsidRPr="0021323B" w14:paraId="7821D3EB" w14:textId="77777777" w:rsidTr="004172DF">
        <w:trPr>
          <w:trHeight w:val="1315"/>
        </w:trPr>
        <w:tc>
          <w:tcPr>
            <w:tcW w:w="1526" w:type="dxa"/>
            <w:tcBorders>
              <w:top w:val="single" w:sz="12" w:space="0" w:color="auto"/>
              <w:left w:val="single" w:sz="12" w:space="0" w:color="auto"/>
              <w:bottom w:val="single" w:sz="12" w:space="0" w:color="auto"/>
              <w:right w:val="single" w:sz="4" w:space="0" w:color="auto"/>
            </w:tcBorders>
          </w:tcPr>
          <w:p w14:paraId="1DDA0986" w14:textId="185F394C"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26</w:t>
            </w:r>
          </w:p>
        </w:tc>
        <w:tc>
          <w:tcPr>
            <w:tcW w:w="8505" w:type="dxa"/>
            <w:tcBorders>
              <w:top w:val="single" w:sz="12" w:space="0" w:color="auto"/>
              <w:left w:val="single" w:sz="4" w:space="0" w:color="auto"/>
              <w:bottom w:val="single" w:sz="12" w:space="0" w:color="auto"/>
              <w:right w:val="single" w:sz="12" w:space="0" w:color="auto"/>
            </w:tcBorders>
          </w:tcPr>
          <w:p w14:paraId="50AC2C06" w14:textId="7F647DE2" w:rsidR="00334297" w:rsidRPr="0021323B" w:rsidRDefault="00334297" w:rsidP="00334297">
            <w:pPr>
              <w:spacing w:before="120" w:after="120" w:line="360" w:lineRule="auto"/>
              <w:rPr>
                <w:rFonts w:ascii="Arial" w:hAnsi="Arial" w:cs="Arial"/>
                <w:i/>
                <w:color w:val="FF0000"/>
                <w:spacing w:val="-3"/>
                <w:sz w:val="22"/>
                <w:szCs w:val="22"/>
                <w:lang w:val="es-ES_tradnl" w:eastAsia="en-US"/>
              </w:rPr>
            </w:pPr>
            <w:r w:rsidRPr="0021323B">
              <w:rPr>
                <w:rFonts w:ascii="Arial" w:hAnsi="Arial" w:cs="Arial"/>
                <w:i/>
                <w:color w:val="FF0000"/>
                <w:spacing w:val="-3"/>
                <w:sz w:val="22"/>
                <w:szCs w:val="22"/>
                <w:lang w:val="es-ES_tradnl" w:eastAsia="en-US"/>
              </w:rPr>
              <w:t xml:space="preserve"> </w:t>
            </w:r>
            <w:r w:rsidRPr="00334297">
              <w:rPr>
                <w:rFonts w:ascii="Arial" w:hAnsi="Arial" w:cs="Arial"/>
                <w:i/>
                <w:spacing w:val="-3"/>
                <w:sz w:val="22"/>
                <w:szCs w:val="22"/>
                <w:lang w:val="es-ES_tradnl" w:eastAsia="en-US"/>
              </w:rPr>
              <w:t>El Contratista podrá elegir libremente la procedencia especifica de los materiales, productos o componentes de construcción, a condición que pueda justificar que todos ellos satisfacen las condiciones estipuladas en el Contrato y en los documentos de licitación.</w:t>
            </w:r>
          </w:p>
        </w:tc>
      </w:tr>
      <w:tr w:rsidR="00334297" w:rsidRPr="0021323B" w14:paraId="59F3A040" w14:textId="77777777" w:rsidTr="004172DF">
        <w:trPr>
          <w:trHeight w:val="1315"/>
        </w:trPr>
        <w:tc>
          <w:tcPr>
            <w:tcW w:w="1526" w:type="dxa"/>
            <w:tcBorders>
              <w:top w:val="single" w:sz="12" w:space="0" w:color="auto"/>
              <w:left w:val="single" w:sz="12" w:space="0" w:color="auto"/>
              <w:bottom w:val="single" w:sz="12" w:space="0" w:color="auto"/>
              <w:right w:val="single" w:sz="4" w:space="0" w:color="auto"/>
            </w:tcBorders>
          </w:tcPr>
          <w:p w14:paraId="44CBD43C" w14:textId="77777777"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28.1</w:t>
            </w:r>
          </w:p>
        </w:tc>
        <w:tc>
          <w:tcPr>
            <w:tcW w:w="8505" w:type="dxa"/>
            <w:tcBorders>
              <w:top w:val="single" w:sz="12" w:space="0" w:color="auto"/>
              <w:left w:val="single" w:sz="4" w:space="0" w:color="auto"/>
              <w:bottom w:val="single" w:sz="12" w:space="0" w:color="auto"/>
              <w:right w:val="single" w:sz="12" w:space="0" w:color="auto"/>
            </w:tcBorders>
          </w:tcPr>
          <w:p w14:paraId="5A99D0FF" w14:textId="4157D726" w:rsidR="00334297" w:rsidRPr="0021323B" w:rsidRDefault="00334297" w:rsidP="00334297">
            <w:pPr>
              <w:spacing w:before="120" w:after="120" w:line="360" w:lineRule="auto"/>
              <w:rPr>
                <w:rFonts w:ascii="Arial" w:hAnsi="Arial" w:cs="Arial"/>
                <w:i/>
                <w:color w:val="FF0000"/>
                <w:spacing w:val="-3"/>
                <w:sz w:val="22"/>
                <w:szCs w:val="22"/>
                <w:lang w:val="es-ES_tradnl" w:eastAsia="en-US"/>
              </w:rPr>
            </w:pPr>
            <w:r w:rsidRPr="00334297">
              <w:rPr>
                <w:rFonts w:ascii="Arial" w:hAnsi="Arial" w:cs="Arial"/>
                <w:i/>
                <w:spacing w:val="-3"/>
                <w:sz w:val="22"/>
                <w:szCs w:val="22"/>
                <w:lang w:val="es-ES_tradnl" w:eastAsia="en-US"/>
              </w:rPr>
              <w:t>Las normas aplicables serán  las que estén en vigor quince (15) días antes de la fecha establecida para la presenta</w:t>
            </w:r>
            <w:r>
              <w:rPr>
                <w:rFonts w:ascii="Arial" w:hAnsi="Arial" w:cs="Arial"/>
                <w:i/>
                <w:spacing w:val="-3"/>
                <w:sz w:val="22"/>
                <w:szCs w:val="22"/>
                <w:lang w:val="es-ES_tradnl" w:eastAsia="en-US"/>
              </w:rPr>
              <w:t>ción y apertura de las ofertas”</w:t>
            </w:r>
            <w:r w:rsidRPr="00334297">
              <w:rPr>
                <w:rFonts w:ascii="Arial" w:hAnsi="Arial" w:cs="Arial"/>
                <w:i/>
                <w:spacing w:val="-3"/>
                <w:sz w:val="22"/>
                <w:szCs w:val="22"/>
                <w:lang w:val="es-ES_tradnl" w:eastAsia="en-US"/>
              </w:rPr>
              <w:t>.</w:t>
            </w:r>
          </w:p>
        </w:tc>
      </w:tr>
      <w:tr w:rsidR="00334297" w:rsidRPr="0021323B" w14:paraId="5FF7BD86" w14:textId="77777777" w:rsidTr="004172DF">
        <w:trPr>
          <w:trHeight w:val="592"/>
        </w:trPr>
        <w:tc>
          <w:tcPr>
            <w:tcW w:w="1526" w:type="dxa"/>
            <w:tcBorders>
              <w:top w:val="single" w:sz="12" w:space="0" w:color="auto"/>
              <w:left w:val="single" w:sz="12" w:space="0" w:color="auto"/>
              <w:bottom w:val="single" w:sz="12" w:space="0" w:color="auto"/>
              <w:right w:val="single" w:sz="4" w:space="0" w:color="auto"/>
            </w:tcBorders>
          </w:tcPr>
          <w:p w14:paraId="72579A61" w14:textId="77777777"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CGC 29.3</w:t>
            </w:r>
          </w:p>
        </w:tc>
        <w:tc>
          <w:tcPr>
            <w:tcW w:w="8505" w:type="dxa"/>
            <w:tcBorders>
              <w:top w:val="single" w:sz="12" w:space="0" w:color="auto"/>
              <w:left w:val="single" w:sz="4" w:space="0" w:color="auto"/>
              <w:bottom w:val="single" w:sz="12" w:space="0" w:color="auto"/>
              <w:right w:val="single" w:sz="12" w:space="0" w:color="auto"/>
            </w:tcBorders>
          </w:tcPr>
          <w:p w14:paraId="25CA60FE" w14:textId="27EE68BC" w:rsidR="00334297" w:rsidRPr="00870B92" w:rsidRDefault="00334297" w:rsidP="00334297">
            <w:pPr>
              <w:spacing w:before="120" w:after="120" w:line="360" w:lineRule="auto"/>
              <w:rPr>
                <w:rFonts w:ascii="Arial" w:hAnsi="Arial" w:cs="Arial"/>
                <w:i/>
                <w:sz w:val="22"/>
                <w:szCs w:val="22"/>
                <w:lang w:val="es-ES"/>
              </w:rPr>
            </w:pPr>
            <w:r w:rsidRPr="005813E3">
              <w:rPr>
                <w:rFonts w:ascii="Arial" w:hAnsi="Arial" w:cs="Arial"/>
                <w:spacing w:val="-3"/>
                <w:sz w:val="22"/>
                <w:lang w:val="es-ES_tradnl" w:eastAsia="en-US"/>
              </w:rPr>
              <w:t>Conforme a lo establecido en CGC 29.3</w:t>
            </w:r>
          </w:p>
        </w:tc>
      </w:tr>
      <w:tr w:rsidR="00334297" w:rsidRPr="0021323B" w14:paraId="67C97591" w14:textId="77777777" w:rsidTr="004172DF">
        <w:trPr>
          <w:trHeight w:val="573"/>
        </w:trPr>
        <w:tc>
          <w:tcPr>
            <w:tcW w:w="1526" w:type="dxa"/>
            <w:tcBorders>
              <w:top w:val="single" w:sz="12" w:space="0" w:color="auto"/>
              <w:left w:val="single" w:sz="12" w:space="0" w:color="auto"/>
              <w:bottom w:val="single" w:sz="12" w:space="0" w:color="auto"/>
              <w:right w:val="single" w:sz="4" w:space="0" w:color="auto"/>
            </w:tcBorders>
          </w:tcPr>
          <w:p w14:paraId="3E2EA1EF" w14:textId="77777777"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31.1, 31.3 y 31.4</w:t>
            </w:r>
          </w:p>
        </w:tc>
        <w:tc>
          <w:tcPr>
            <w:tcW w:w="8505" w:type="dxa"/>
            <w:tcBorders>
              <w:top w:val="single" w:sz="12" w:space="0" w:color="auto"/>
              <w:left w:val="single" w:sz="4" w:space="0" w:color="auto"/>
              <w:bottom w:val="single" w:sz="12" w:space="0" w:color="auto"/>
              <w:right w:val="single" w:sz="12" w:space="0" w:color="auto"/>
            </w:tcBorders>
          </w:tcPr>
          <w:p w14:paraId="5C84A562" w14:textId="0A78C3F7" w:rsidR="00334297" w:rsidRPr="00870B92" w:rsidRDefault="00334297" w:rsidP="00334297">
            <w:pPr>
              <w:spacing w:before="120" w:after="120" w:line="360" w:lineRule="auto"/>
              <w:rPr>
                <w:rFonts w:ascii="Arial" w:hAnsi="Arial" w:cs="Arial"/>
                <w:i/>
                <w:sz w:val="22"/>
                <w:szCs w:val="22"/>
              </w:rPr>
            </w:pPr>
            <w:r w:rsidRPr="00D13AC4">
              <w:rPr>
                <w:rFonts w:ascii="Arial" w:hAnsi="Arial" w:cs="Arial"/>
                <w:spacing w:val="-3"/>
                <w:sz w:val="22"/>
                <w:lang w:val="es-ES_tradnl" w:eastAsia="en-US"/>
              </w:rPr>
              <w:t>El Contratista es el responsable del suministro de los materiales, el transporte de los mismos a la zona de obras y su conservación en caso de almacenamiento, a fin de que los mismos cumplan con las especificaciones requeridas en el Contrato.</w:t>
            </w:r>
          </w:p>
        </w:tc>
      </w:tr>
      <w:tr w:rsidR="00334297" w:rsidRPr="0021323B" w14:paraId="70A44EB2" w14:textId="77777777" w:rsidTr="004172DF">
        <w:trPr>
          <w:trHeight w:val="2141"/>
        </w:trPr>
        <w:tc>
          <w:tcPr>
            <w:tcW w:w="1526" w:type="dxa"/>
            <w:tcBorders>
              <w:top w:val="single" w:sz="12" w:space="0" w:color="auto"/>
              <w:left w:val="single" w:sz="12" w:space="0" w:color="auto"/>
              <w:bottom w:val="single" w:sz="12" w:space="0" w:color="auto"/>
              <w:right w:val="single" w:sz="4" w:space="0" w:color="auto"/>
            </w:tcBorders>
          </w:tcPr>
          <w:p w14:paraId="36B03B21" w14:textId="77777777" w:rsidR="00334297" w:rsidRPr="00870B92" w:rsidRDefault="00334297" w:rsidP="00334297">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 xml:space="preserve">CGC 33.1 y 33.2 </w:t>
            </w:r>
          </w:p>
        </w:tc>
        <w:tc>
          <w:tcPr>
            <w:tcW w:w="8505" w:type="dxa"/>
            <w:tcBorders>
              <w:top w:val="single" w:sz="12" w:space="0" w:color="auto"/>
              <w:left w:val="single" w:sz="4" w:space="0" w:color="auto"/>
              <w:bottom w:val="single" w:sz="12" w:space="0" w:color="auto"/>
              <w:right w:val="single" w:sz="12" w:space="0" w:color="auto"/>
            </w:tcBorders>
          </w:tcPr>
          <w:p w14:paraId="21D939B5" w14:textId="77777777" w:rsidR="00334297" w:rsidRPr="00870B92" w:rsidRDefault="00334297" w:rsidP="00334297">
            <w:pPr>
              <w:spacing w:before="120" w:after="120" w:line="360" w:lineRule="auto"/>
              <w:rPr>
                <w:rFonts w:ascii="Arial" w:hAnsi="Arial" w:cs="Arial"/>
                <w:b/>
                <w:spacing w:val="-3"/>
                <w:sz w:val="22"/>
                <w:szCs w:val="22"/>
                <w:lang w:val="es-MX"/>
              </w:rPr>
            </w:pPr>
            <w:r w:rsidRPr="0021323B">
              <w:rPr>
                <w:rFonts w:ascii="Arial" w:hAnsi="Arial" w:cs="Arial"/>
                <w:b/>
                <w:spacing w:val="-3"/>
                <w:sz w:val="22"/>
                <w:szCs w:val="22"/>
                <w:lang w:val="es-MX"/>
              </w:rPr>
              <w:t>Preparación de los Trabajos</w:t>
            </w:r>
          </w:p>
          <w:p w14:paraId="15D70AF1" w14:textId="77777777" w:rsidR="00334297" w:rsidRPr="00D13AC4" w:rsidRDefault="00334297" w:rsidP="00FF6A6A">
            <w:pPr>
              <w:pStyle w:val="Prrafodelista"/>
              <w:numPr>
                <w:ilvl w:val="0"/>
                <w:numId w:val="5"/>
              </w:numPr>
              <w:spacing w:before="120" w:after="120"/>
              <w:rPr>
                <w:rFonts w:ascii="Arial" w:hAnsi="Arial" w:cs="Arial"/>
                <w:sz w:val="22"/>
                <w:szCs w:val="22"/>
                <w:lang w:val="es-MX"/>
              </w:rPr>
            </w:pPr>
            <w:r w:rsidRPr="0021323B">
              <w:rPr>
                <w:rFonts w:ascii="Arial" w:hAnsi="Arial" w:cs="Arial"/>
                <w:bCs/>
                <w:i/>
                <w:iCs/>
                <w:sz w:val="22"/>
                <w:szCs w:val="22"/>
                <w:lang w:val="es-PY" w:eastAsia="es-ES"/>
              </w:rPr>
              <w:t xml:space="preserve"> </w:t>
            </w:r>
            <w:r w:rsidRPr="00D13AC4">
              <w:rPr>
                <w:rFonts w:ascii="Arial" w:hAnsi="Arial" w:cs="Arial"/>
                <w:sz w:val="22"/>
                <w:szCs w:val="22"/>
              </w:rPr>
              <w:t>Duración del periodo de movilización</w:t>
            </w:r>
            <w:r w:rsidRPr="00D13AC4">
              <w:rPr>
                <w:rFonts w:ascii="Arial" w:hAnsi="Arial" w:cs="Arial"/>
                <w:i/>
                <w:sz w:val="22"/>
                <w:szCs w:val="22"/>
              </w:rPr>
              <w:t xml:space="preserve">: </w:t>
            </w:r>
            <w:r w:rsidRPr="00D13AC4">
              <w:rPr>
                <w:rFonts w:ascii="Arial" w:hAnsi="Arial" w:cs="Arial"/>
                <w:spacing w:val="-3"/>
                <w:sz w:val="22"/>
              </w:rPr>
              <w:t>10 días calendarios, contados a partir del inicio del plazo de ejecución.</w:t>
            </w:r>
          </w:p>
          <w:p w14:paraId="5BDE0CF7" w14:textId="0A99745E" w:rsidR="00334297" w:rsidRPr="00334297" w:rsidRDefault="00334297" w:rsidP="00FF6A6A">
            <w:pPr>
              <w:pStyle w:val="Prrafodelista"/>
              <w:numPr>
                <w:ilvl w:val="0"/>
                <w:numId w:val="5"/>
              </w:numPr>
              <w:spacing w:before="120" w:after="120" w:line="360" w:lineRule="auto"/>
              <w:rPr>
                <w:rFonts w:ascii="Arial" w:hAnsi="Arial" w:cs="Arial"/>
                <w:sz w:val="22"/>
                <w:szCs w:val="22"/>
              </w:rPr>
            </w:pPr>
            <w:r w:rsidRPr="00334297">
              <w:rPr>
                <w:rFonts w:ascii="Arial" w:hAnsi="Arial" w:cs="Arial"/>
                <w:sz w:val="22"/>
                <w:szCs w:val="22"/>
                <w:lang w:val="es-MX"/>
              </w:rPr>
              <w:t>El Contratista presentará un Cronograma de ejecución de los trabajos y un Plan de Seguridad e Higiene para la aprobación del Fiscal de Obras dentro de los 10 (diez)  días a partir de la fecha de la firma del contrato.</w:t>
            </w:r>
          </w:p>
        </w:tc>
      </w:tr>
      <w:tr w:rsidR="00C1040A" w:rsidRPr="0021323B" w14:paraId="43C2C4A2" w14:textId="77777777" w:rsidTr="004172DF">
        <w:trPr>
          <w:trHeight w:val="705"/>
        </w:trPr>
        <w:tc>
          <w:tcPr>
            <w:tcW w:w="1526" w:type="dxa"/>
            <w:tcBorders>
              <w:top w:val="single" w:sz="12" w:space="0" w:color="auto"/>
              <w:left w:val="single" w:sz="12" w:space="0" w:color="auto"/>
              <w:bottom w:val="single" w:sz="12" w:space="0" w:color="auto"/>
              <w:right w:val="single" w:sz="4" w:space="0" w:color="auto"/>
            </w:tcBorders>
          </w:tcPr>
          <w:p w14:paraId="6A6C033D"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36.6.1</w:t>
            </w:r>
          </w:p>
        </w:tc>
        <w:tc>
          <w:tcPr>
            <w:tcW w:w="8505" w:type="dxa"/>
            <w:tcBorders>
              <w:top w:val="single" w:sz="12" w:space="0" w:color="auto"/>
              <w:left w:val="single" w:sz="4" w:space="0" w:color="auto"/>
              <w:bottom w:val="single" w:sz="12" w:space="0" w:color="auto"/>
              <w:right w:val="single" w:sz="12" w:space="0" w:color="auto"/>
            </w:tcBorders>
          </w:tcPr>
          <w:p w14:paraId="4CC52FAC" w14:textId="690BFA13" w:rsidR="00C1040A" w:rsidRPr="00870B92" w:rsidRDefault="00C1040A" w:rsidP="00C1040A">
            <w:pPr>
              <w:pStyle w:val="Sangradetextonormal"/>
              <w:widowControl/>
              <w:tabs>
                <w:tab w:val="num" w:pos="3614"/>
              </w:tabs>
              <w:adjustRightInd/>
              <w:spacing w:before="120" w:line="360" w:lineRule="auto"/>
              <w:ind w:left="34"/>
              <w:textAlignment w:val="auto"/>
              <w:rPr>
                <w:rFonts w:ascii="Arial" w:hAnsi="Arial" w:cs="Arial"/>
                <w:sz w:val="22"/>
                <w:szCs w:val="22"/>
                <w:lang w:val="es-AR"/>
              </w:rPr>
            </w:pPr>
            <w:r>
              <w:rPr>
                <w:rFonts w:ascii="Arial" w:hAnsi="Arial" w:cs="Arial"/>
                <w:sz w:val="22"/>
                <w:szCs w:val="22"/>
                <w:lang w:val="es-MX" w:eastAsia="en-US"/>
              </w:rPr>
              <w:t xml:space="preserve">        </w:t>
            </w:r>
            <w:r w:rsidRPr="002C6E1B">
              <w:rPr>
                <w:rFonts w:ascii="Arial" w:hAnsi="Arial" w:cs="Arial"/>
                <w:sz w:val="22"/>
                <w:szCs w:val="22"/>
                <w:lang w:val="es-MX" w:eastAsia="en-US"/>
              </w:rPr>
              <w:t>No se prevé restricciones para los hechos estipulados en la presente cláusula.</w:t>
            </w:r>
          </w:p>
        </w:tc>
      </w:tr>
      <w:tr w:rsidR="00C1040A" w:rsidRPr="0021323B" w14:paraId="0A715D3C" w14:textId="77777777" w:rsidTr="004172DF">
        <w:trPr>
          <w:trHeight w:val="985"/>
        </w:trPr>
        <w:tc>
          <w:tcPr>
            <w:tcW w:w="1526" w:type="dxa"/>
            <w:tcBorders>
              <w:top w:val="single" w:sz="12" w:space="0" w:color="auto"/>
              <w:left w:val="single" w:sz="12" w:space="0" w:color="auto"/>
              <w:bottom w:val="single" w:sz="4" w:space="0" w:color="auto"/>
              <w:right w:val="single" w:sz="4" w:space="0" w:color="auto"/>
            </w:tcBorders>
          </w:tcPr>
          <w:p w14:paraId="21FE4AF4"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46.1, 46.4.b) y e)</w:t>
            </w:r>
          </w:p>
        </w:tc>
        <w:tc>
          <w:tcPr>
            <w:tcW w:w="8505" w:type="dxa"/>
            <w:tcBorders>
              <w:top w:val="single" w:sz="12" w:space="0" w:color="auto"/>
              <w:left w:val="single" w:sz="4" w:space="0" w:color="auto"/>
              <w:bottom w:val="single" w:sz="4" w:space="0" w:color="auto"/>
              <w:right w:val="single" w:sz="12" w:space="0" w:color="auto"/>
            </w:tcBorders>
          </w:tcPr>
          <w:p w14:paraId="7C0D963E" w14:textId="714EA1DE" w:rsidR="00C1040A" w:rsidRPr="00C1040A" w:rsidRDefault="00C1040A" w:rsidP="00C1040A">
            <w:pPr>
              <w:spacing w:before="120" w:after="120" w:line="360" w:lineRule="auto"/>
              <w:rPr>
                <w:rFonts w:ascii="Arial" w:hAnsi="Arial" w:cs="Arial"/>
                <w:i/>
                <w:spacing w:val="-3"/>
                <w:sz w:val="22"/>
                <w:szCs w:val="22"/>
                <w:lang w:val="es-ES_tradnl" w:eastAsia="en-US"/>
              </w:rPr>
            </w:pPr>
            <w:r w:rsidRPr="00C1040A">
              <w:rPr>
                <w:rFonts w:ascii="Arial" w:hAnsi="Arial" w:cs="Arial"/>
                <w:spacing w:val="-3"/>
                <w:sz w:val="22"/>
                <w:szCs w:val="22"/>
                <w:lang w:val="es-MX"/>
              </w:rPr>
              <w:t xml:space="preserve">La Recepción Provisoria de las Obras será </w:t>
            </w:r>
            <w:r>
              <w:rPr>
                <w:rFonts w:ascii="Arial" w:hAnsi="Arial" w:cs="Arial"/>
                <w:spacing w:val="-3"/>
                <w:sz w:val="22"/>
                <w:szCs w:val="22"/>
                <w:lang w:val="es-MX"/>
              </w:rPr>
              <w:t xml:space="preserve"> </w:t>
            </w:r>
            <w:r w:rsidRPr="00C1040A">
              <w:rPr>
                <w:rFonts w:ascii="Arial" w:hAnsi="Arial" w:cs="Arial"/>
                <w:i/>
                <w:spacing w:val="-3"/>
                <w:sz w:val="22"/>
                <w:szCs w:val="22"/>
                <w:lang w:val="es-ES_tradnl" w:eastAsia="en-US"/>
              </w:rPr>
              <w:t xml:space="preserve">“Total” </w:t>
            </w:r>
            <w:r>
              <w:rPr>
                <w:rFonts w:ascii="Arial" w:hAnsi="Arial" w:cs="Arial"/>
                <w:i/>
                <w:spacing w:val="-3"/>
                <w:sz w:val="22"/>
                <w:szCs w:val="22"/>
                <w:lang w:val="es-ES_tradnl" w:eastAsia="en-US"/>
              </w:rPr>
              <w:t>.</w:t>
            </w:r>
          </w:p>
          <w:p w14:paraId="7058F30F" w14:textId="15DB0F58" w:rsidR="00C1040A" w:rsidRPr="00870B92" w:rsidRDefault="00C1040A" w:rsidP="00C1040A">
            <w:pPr>
              <w:spacing w:before="120" w:after="120" w:line="360" w:lineRule="auto"/>
              <w:rPr>
                <w:rFonts w:ascii="Arial" w:hAnsi="Arial" w:cs="Arial"/>
                <w:i/>
                <w:sz w:val="22"/>
                <w:szCs w:val="22"/>
              </w:rPr>
            </w:pPr>
            <w:r w:rsidRPr="0021323B">
              <w:rPr>
                <w:rFonts w:ascii="Arial" w:hAnsi="Arial" w:cs="Arial"/>
                <w:spacing w:val="-3"/>
                <w:sz w:val="22"/>
                <w:szCs w:val="22"/>
                <w:lang w:val="es-MX"/>
              </w:rPr>
              <w:t>Las modalidades de recepción de las obras por etapas son las siguientes</w:t>
            </w:r>
            <w:r w:rsidRPr="0021323B">
              <w:rPr>
                <w:rFonts w:ascii="Arial" w:hAnsi="Arial" w:cs="Arial"/>
                <w:sz w:val="22"/>
                <w:szCs w:val="22"/>
              </w:rPr>
              <w:t xml:space="preserve">: </w:t>
            </w:r>
            <w:r w:rsidRPr="00C1040A">
              <w:rPr>
                <w:rFonts w:ascii="Arial" w:hAnsi="Arial" w:cs="Arial"/>
                <w:i/>
                <w:spacing w:val="-3"/>
                <w:sz w:val="22"/>
                <w:szCs w:val="22"/>
                <w:lang w:val="es-ES_tradnl" w:eastAsia="en-US"/>
              </w:rPr>
              <w:t>NO APLICA</w:t>
            </w:r>
          </w:p>
          <w:p w14:paraId="1F7170B3" w14:textId="31AC032B" w:rsidR="00C1040A" w:rsidRPr="00C1040A" w:rsidRDefault="00C1040A" w:rsidP="00FF6A6A">
            <w:pPr>
              <w:numPr>
                <w:ilvl w:val="0"/>
                <w:numId w:val="5"/>
              </w:numPr>
              <w:tabs>
                <w:tab w:val="clear" w:pos="720"/>
                <w:tab w:val="num" w:pos="459"/>
              </w:tabs>
              <w:spacing w:before="120" w:after="120" w:line="360" w:lineRule="auto"/>
              <w:ind w:hanging="686"/>
              <w:rPr>
                <w:rFonts w:ascii="Arial" w:hAnsi="Arial" w:cs="Arial"/>
                <w:sz w:val="22"/>
                <w:szCs w:val="22"/>
              </w:rPr>
            </w:pPr>
            <w:r w:rsidRPr="0021323B">
              <w:rPr>
                <w:rFonts w:ascii="Arial" w:hAnsi="Arial" w:cs="Arial"/>
                <w:spacing w:val="-3"/>
                <w:sz w:val="22"/>
                <w:szCs w:val="22"/>
                <w:lang w:val="es-MX"/>
              </w:rPr>
              <w:t>Modificación del plazo para el inicio de las operaciones previas a la recepción provisional de las obras</w:t>
            </w:r>
            <w:r w:rsidRPr="0021323B">
              <w:rPr>
                <w:rFonts w:ascii="Arial" w:hAnsi="Arial" w:cs="Arial"/>
                <w:sz w:val="22"/>
                <w:szCs w:val="22"/>
              </w:rPr>
              <w:t xml:space="preserve"> </w:t>
            </w:r>
            <w:r w:rsidRPr="00C1040A">
              <w:rPr>
                <w:rFonts w:ascii="Arial" w:hAnsi="Arial" w:cs="Arial"/>
                <w:i/>
                <w:spacing w:val="-3"/>
                <w:sz w:val="22"/>
                <w:szCs w:val="22"/>
                <w:lang w:val="es-ES_tradnl" w:eastAsia="en-US"/>
              </w:rPr>
              <w:t>NO  APLICA.</w:t>
            </w:r>
          </w:p>
          <w:p w14:paraId="2F0265C2" w14:textId="4B1A7BC8" w:rsidR="00C1040A" w:rsidRPr="00870B92" w:rsidRDefault="00C1040A" w:rsidP="00FF6A6A">
            <w:pPr>
              <w:numPr>
                <w:ilvl w:val="0"/>
                <w:numId w:val="5"/>
              </w:numPr>
              <w:tabs>
                <w:tab w:val="clear" w:pos="720"/>
                <w:tab w:val="num" w:pos="459"/>
              </w:tabs>
              <w:spacing w:before="120" w:after="120" w:line="360" w:lineRule="auto"/>
              <w:ind w:hanging="686"/>
              <w:rPr>
                <w:rFonts w:ascii="Arial" w:hAnsi="Arial" w:cs="Arial"/>
                <w:sz w:val="22"/>
                <w:szCs w:val="22"/>
              </w:rPr>
            </w:pPr>
            <w:r w:rsidRPr="00C54424">
              <w:rPr>
                <w:rFonts w:ascii="Arial" w:hAnsi="Arial" w:cs="Arial"/>
                <w:spacing w:val="-3"/>
                <w:sz w:val="22"/>
                <w:szCs w:val="24"/>
                <w:lang w:val="es-MX"/>
              </w:rPr>
              <w:t>Pruebas incluidas en las operaciones previas a la recepción provisional de las obras</w:t>
            </w:r>
            <w:r w:rsidRPr="00C54424">
              <w:rPr>
                <w:rFonts w:ascii="Arial" w:hAnsi="Arial" w:cs="Arial"/>
                <w:sz w:val="22"/>
                <w:szCs w:val="22"/>
              </w:rPr>
              <w:t xml:space="preserve"> </w:t>
            </w:r>
            <w:r>
              <w:rPr>
                <w:rFonts w:ascii="Arial" w:hAnsi="Arial" w:cs="Arial"/>
                <w:sz w:val="22"/>
                <w:szCs w:val="22"/>
              </w:rPr>
              <w:t xml:space="preserve">son las </w:t>
            </w:r>
            <w:r w:rsidRPr="009912BA">
              <w:rPr>
                <w:rFonts w:ascii="Arial" w:hAnsi="Arial" w:cs="Arial"/>
                <w:spacing w:val="-3"/>
                <w:sz w:val="22"/>
                <w:lang w:val="es-ES_tradnl" w:eastAsia="en-US"/>
              </w:rPr>
              <w:t>verificaciones del acceso de las aguas del Rio Pilcomayo a  las canalizaciones y</w:t>
            </w:r>
            <w:r>
              <w:rPr>
                <w:rFonts w:ascii="Arial" w:hAnsi="Arial" w:cs="Arial"/>
                <w:spacing w:val="-3"/>
                <w:sz w:val="22"/>
                <w:lang w:val="es-ES_tradnl" w:eastAsia="en-US"/>
              </w:rPr>
              <w:t xml:space="preserve"> </w:t>
            </w:r>
            <w:r w:rsidRPr="009912BA">
              <w:rPr>
                <w:rFonts w:ascii="Arial" w:hAnsi="Arial" w:cs="Arial"/>
                <w:spacing w:val="-3"/>
                <w:sz w:val="22"/>
                <w:lang w:val="es-ES_tradnl" w:eastAsia="en-US"/>
              </w:rPr>
              <w:t>cañadas determinadas</w:t>
            </w:r>
            <w:r w:rsidRPr="009912BA">
              <w:rPr>
                <w:rFonts w:ascii="Arial" w:hAnsi="Arial" w:cs="Arial"/>
                <w:i/>
                <w:spacing w:val="-3"/>
                <w:sz w:val="22"/>
                <w:lang w:val="es-ES_tradnl" w:eastAsia="en-US"/>
              </w:rPr>
              <w:t>.</w:t>
            </w:r>
          </w:p>
          <w:p w14:paraId="59681EC5" w14:textId="06925FBF" w:rsidR="00C1040A" w:rsidRPr="00870B92" w:rsidRDefault="00C1040A" w:rsidP="00C1040A">
            <w:pPr>
              <w:tabs>
                <w:tab w:val="num" w:pos="459"/>
              </w:tabs>
              <w:spacing w:before="120" w:after="120" w:line="360" w:lineRule="auto"/>
              <w:ind w:left="720" w:hanging="686"/>
              <w:rPr>
                <w:rFonts w:ascii="Arial" w:hAnsi="Arial" w:cs="Arial"/>
                <w:sz w:val="22"/>
                <w:szCs w:val="22"/>
                <w:u w:val="single"/>
              </w:rPr>
            </w:pPr>
          </w:p>
        </w:tc>
      </w:tr>
      <w:tr w:rsidR="00C1040A" w:rsidRPr="0021323B" w14:paraId="3620771D" w14:textId="77777777" w:rsidTr="004172DF">
        <w:trPr>
          <w:trHeight w:val="700"/>
        </w:trPr>
        <w:tc>
          <w:tcPr>
            <w:tcW w:w="1526" w:type="dxa"/>
            <w:tcBorders>
              <w:top w:val="single" w:sz="12" w:space="0" w:color="auto"/>
              <w:left w:val="single" w:sz="12" w:space="0" w:color="auto"/>
              <w:bottom w:val="single" w:sz="12" w:space="0" w:color="auto"/>
              <w:right w:val="single" w:sz="4" w:space="0" w:color="auto"/>
            </w:tcBorders>
          </w:tcPr>
          <w:p w14:paraId="3A128F54"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47.1</w:t>
            </w:r>
          </w:p>
        </w:tc>
        <w:tc>
          <w:tcPr>
            <w:tcW w:w="8505" w:type="dxa"/>
            <w:tcBorders>
              <w:top w:val="single" w:sz="12" w:space="0" w:color="auto"/>
              <w:left w:val="single" w:sz="4" w:space="0" w:color="auto"/>
              <w:bottom w:val="single" w:sz="12" w:space="0" w:color="auto"/>
              <w:right w:val="single" w:sz="12" w:space="0" w:color="auto"/>
            </w:tcBorders>
          </w:tcPr>
          <w:p w14:paraId="75115CC2" w14:textId="396BD27C" w:rsidR="00C1040A" w:rsidRPr="00870B92" w:rsidRDefault="00C1040A" w:rsidP="00C1040A">
            <w:pPr>
              <w:spacing w:before="120" w:after="120" w:line="360" w:lineRule="auto"/>
              <w:rPr>
                <w:rFonts w:ascii="Arial" w:hAnsi="Arial" w:cs="Arial"/>
                <w:sz w:val="22"/>
                <w:szCs w:val="22"/>
              </w:rPr>
            </w:pPr>
            <w:r w:rsidRPr="0021323B">
              <w:rPr>
                <w:rFonts w:ascii="Arial" w:hAnsi="Arial" w:cs="Arial"/>
                <w:spacing w:val="-3"/>
                <w:sz w:val="22"/>
                <w:szCs w:val="22"/>
                <w:lang w:val="es-MX"/>
              </w:rPr>
              <w:t>La recepción definitiva tendrá lugar en el plazo de</w:t>
            </w:r>
            <w:r>
              <w:rPr>
                <w:rFonts w:ascii="Arial" w:hAnsi="Arial" w:cs="Arial"/>
                <w:spacing w:val="-3"/>
                <w:sz w:val="22"/>
                <w:szCs w:val="22"/>
                <w:lang w:val="es-MX"/>
              </w:rPr>
              <w:t xml:space="preserve"> 1 (un) mes después del acta de recepción provisoria</w:t>
            </w:r>
          </w:p>
        </w:tc>
      </w:tr>
      <w:tr w:rsidR="00C1040A" w:rsidRPr="0021323B" w14:paraId="68A2D44C" w14:textId="77777777" w:rsidTr="004172DF">
        <w:trPr>
          <w:trHeight w:val="349"/>
        </w:trPr>
        <w:tc>
          <w:tcPr>
            <w:tcW w:w="1526" w:type="dxa"/>
            <w:tcBorders>
              <w:top w:val="single" w:sz="12" w:space="0" w:color="auto"/>
              <w:left w:val="single" w:sz="12" w:space="0" w:color="auto"/>
              <w:bottom w:val="single" w:sz="12" w:space="0" w:color="auto"/>
              <w:right w:val="single" w:sz="4" w:space="0" w:color="auto"/>
            </w:tcBorders>
          </w:tcPr>
          <w:p w14:paraId="16865819"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49.2</w:t>
            </w:r>
          </w:p>
        </w:tc>
        <w:tc>
          <w:tcPr>
            <w:tcW w:w="8505" w:type="dxa"/>
            <w:tcBorders>
              <w:top w:val="single" w:sz="12" w:space="0" w:color="auto"/>
              <w:left w:val="single" w:sz="4" w:space="0" w:color="auto"/>
              <w:bottom w:val="single" w:sz="12" w:space="0" w:color="auto"/>
              <w:right w:val="single" w:sz="12" w:space="0" w:color="auto"/>
            </w:tcBorders>
          </w:tcPr>
          <w:p w14:paraId="3AEE7247" w14:textId="2FFE8F35" w:rsidR="00C1040A" w:rsidRPr="00870B92" w:rsidRDefault="00C1040A" w:rsidP="00C1040A">
            <w:pPr>
              <w:spacing w:before="120" w:after="120" w:line="360" w:lineRule="auto"/>
              <w:rPr>
                <w:rFonts w:ascii="Arial" w:hAnsi="Arial" w:cs="Arial"/>
                <w:sz w:val="22"/>
                <w:szCs w:val="22"/>
              </w:rPr>
            </w:pPr>
            <w:r w:rsidRPr="0021323B">
              <w:rPr>
                <w:rFonts w:ascii="Arial" w:hAnsi="Arial" w:cs="Arial"/>
                <w:spacing w:val="-3"/>
                <w:sz w:val="22"/>
                <w:szCs w:val="22"/>
                <w:lang w:val="es-MX"/>
              </w:rPr>
              <w:t>Garantías Particulares</w:t>
            </w:r>
            <w:r w:rsidRPr="0021323B">
              <w:rPr>
                <w:rFonts w:ascii="Arial" w:hAnsi="Arial" w:cs="Arial"/>
                <w:sz w:val="22"/>
                <w:szCs w:val="22"/>
              </w:rPr>
              <w:t xml:space="preserve">. </w:t>
            </w:r>
            <w:r w:rsidRPr="00C1040A">
              <w:rPr>
                <w:rFonts w:ascii="Arial" w:hAnsi="Arial" w:cs="Arial"/>
                <w:i/>
                <w:spacing w:val="-3"/>
                <w:sz w:val="22"/>
                <w:szCs w:val="22"/>
                <w:lang w:val="es-ES_tradnl" w:eastAsia="en-US"/>
              </w:rPr>
              <w:t>NO APLICA</w:t>
            </w:r>
          </w:p>
        </w:tc>
      </w:tr>
      <w:tr w:rsidR="00C1040A" w:rsidRPr="0021323B" w14:paraId="55EF7D73" w14:textId="77777777" w:rsidTr="004172DF">
        <w:trPr>
          <w:trHeight w:val="985"/>
        </w:trPr>
        <w:tc>
          <w:tcPr>
            <w:tcW w:w="1526" w:type="dxa"/>
            <w:tcBorders>
              <w:top w:val="single" w:sz="4" w:space="0" w:color="auto"/>
              <w:left w:val="single" w:sz="12" w:space="0" w:color="auto"/>
              <w:bottom w:val="single" w:sz="12" w:space="0" w:color="auto"/>
              <w:right w:val="single" w:sz="4" w:space="0" w:color="auto"/>
            </w:tcBorders>
          </w:tcPr>
          <w:p w14:paraId="49B764E4"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53.1 h)</w:t>
            </w:r>
          </w:p>
        </w:tc>
        <w:tc>
          <w:tcPr>
            <w:tcW w:w="8505" w:type="dxa"/>
            <w:tcBorders>
              <w:top w:val="single" w:sz="4" w:space="0" w:color="auto"/>
              <w:left w:val="single" w:sz="4" w:space="0" w:color="auto"/>
              <w:bottom w:val="single" w:sz="12" w:space="0" w:color="auto"/>
              <w:right w:val="single" w:sz="12" w:space="0" w:color="auto"/>
            </w:tcBorders>
          </w:tcPr>
          <w:p w14:paraId="1BA64D48" w14:textId="133D9846" w:rsidR="00C1040A" w:rsidRPr="00870B92" w:rsidRDefault="00C1040A" w:rsidP="00C1040A">
            <w:pPr>
              <w:spacing w:before="120" w:after="120" w:line="360" w:lineRule="auto"/>
              <w:rPr>
                <w:rFonts w:ascii="Arial" w:hAnsi="Arial" w:cs="Arial"/>
                <w:sz w:val="22"/>
                <w:szCs w:val="22"/>
              </w:rPr>
            </w:pPr>
            <w:r w:rsidRPr="0021323B">
              <w:rPr>
                <w:rFonts w:ascii="Arial" w:hAnsi="Arial" w:cs="Arial"/>
                <w:spacing w:val="-3"/>
                <w:sz w:val="22"/>
                <w:szCs w:val="22"/>
                <w:lang w:val="es-MX"/>
              </w:rPr>
              <w:t>Además de las establecidas en las Condiciones Generales del Contrato, son causales de rescisión del contrato por causa imputable al contratista las siguientes</w:t>
            </w:r>
            <w:r w:rsidRPr="0021323B">
              <w:rPr>
                <w:rFonts w:ascii="Arial" w:hAnsi="Arial" w:cs="Arial"/>
                <w:sz w:val="22"/>
                <w:szCs w:val="22"/>
              </w:rPr>
              <w:t>:</w:t>
            </w:r>
            <w:r w:rsidRPr="0021323B">
              <w:rPr>
                <w:rFonts w:ascii="Arial" w:hAnsi="Arial" w:cs="Arial"/>
                <w:i/>
                <w:color w:val="FF0000"/>
                <w:spacing w:val="-3"/>
                <w:sz w:val="22"/>
                <w:szCs w:val="22"/>
                <w:lang w:val="es-ES_tradnl" w:eastAsia="en-US"/>
              </w:rPr>
              <w:t xml:space="preserve"> </w:t>
            </w:r>
            <w:r w:rsidRPr="00C1040A">
              <w:rPr>
                <w:rFonts w:ascii="Arial" w:hAnsi="Arial" w:cs="Arial"/>
                <w:i/>
                <w:spacing w:val="-3"/>
                <w:sz w:val="22"/>
                <w:szCs w:val="22"/>
                <w:lang w:val="es-ES_tradnl" w:eastAsia="en-US"/>
              </w:rPr>
              <w:t>las establecidas en las CGC</w:t>
            </w:r>
          </w:p>
        </w:tc>
      </w:tr>
      <w:tr w:rsidR="00C1040A" w:rsidRPr="0021323B" w14:paraId="410FAEE6" w14:textId="77777777" w:rsidTr="004172DF">
        <w:trPr>
          <w:trHeight w:val="985"/>
        </w:trPr>
        <w:tc>
          <w:tcPr>
            <w:tcW w:w="1526" w:type="dxa"/>
            <w:tcBorders>
              <w:top w:val="single" w:sz="12" w:space="0" w:color="auto"/>
              <w:left w:val="single" w:sz="12" w:space="0" w:color="auto"/>
              <w:bottom w:val="single" w:sz="12" w:space="0" w:color="auto"/>
              <w:right w:val="single" w:sz="4" w:space="0" w:color="auto"/>
            </w:tcBorders>
          </w:tcPr>
          <w:p w14:paraId="5FAC8AC1" w14:textId="77777777"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57.2</w:t>
            </w:r>
          </w:p>
        </w:tc>
        <w:tc>
          <w:tcPr>
            <w:tcW w:w="8505" w:type="dxa"/>
            <w:tcBorders>
              <w:top w:val="single" w:sz="12" w:space="0" w:color="auto"/>
              <w:left w:val="single" w:sz="4" w:space="0" w:color="auto"/>
              <w:bottom w:val="single" w:sz="12" w:space="0" w:color="auto"/>
              <w:right w:val="single" w:sz="12" w:space="0" w:color="auto"/>
            </w:tcBorders>
          </w:tcPr>
          <w:p w14:paraId="7953F01E" w14:textId="77777777" w:rsidR="00C1040A" w:rsidRPr="00870B92" w:rsidRDefault="00C1040A" w:rsidP="00C1040A">
            <w:pPr>
              <w:spacing w:line="360" w:lineRule="auto"/>
              <w:rPr>
                <w:rFonts w:ascii="Arial" w:hAnsi="Arial" w:cs="Arial"/>
                <w:b/>
                <w:spacing w:val="-3"/>
                <w:sz w:val="22"/>
                <w:szCs w:val="22"/>
                <w:lang w:val="es-MX"/>
              </w:rPr>
            </w:pPr>
            <w:r w:rsidRPr="0021323B">
              <w:rPr>
                <w:rFonts w:ascii="Arial" w:hAnsi="Arial" w:cs="Arial"/>
                <w:b/>
                <w:spacing w:val="-3"/>
                <w:sz w:val="22"/>
                <w:szCs w:val="22"/>
                <w:lang w:val="es-MX"/>
              </w:rPr>
              <w:t xml:space="preserve">Solución de Controversias </w:t>
            </w:r>
          </w:p>
          <w:p w14:paraId="348F2CCA" w14:textId="77777777" w:rsidR="00C1040A" w:rsidRPr="00151F79" w:rsidRDefault="00C1040A" w:rsidP="00C1040A">
            <w:pPr>
              <w:spacing w:line="240" w:lineRule="auto"/>
              <w:ind w:left="34"/>
              <w:rPr>
                <w:rFonts w:ascii="Arial" w:hAnsi="Arial" w:cs="Arial"/>
                <w:spacing w:val="-3"/>
                <w:sz w:val="22"/>
                <w:szCs w:val="24"/>
                <w:lang w:val="es-MX"/>
              </w:rPr>
            </w:pPr>
            <w:r w:rsidRPr="00151F79">
              <w:rPr>
                <w:rFonts w:ascii="Arial" w:hAnsi="Arial" w:cs="Arial"/>
                <w:spacing w:val="-3"/>
                <w:sz w:val="22"/>
                <w:szCs w:val="24"/>
                <w:lang w:val="es-MX"/>
              </w:rPr>
              <w:t>Todo litigio, controversia o reclamación que surja del presente Contrato o que tenga</w:t>
            </w:r>
          </w:p>
          <w:p w14:paraId="73B6148D" w14:textId="77777777" w:rsidR="00C1040A" w:rsidRDefault="00C1040A" w:rsidP="00C1040A">
            <w:pPr>
              <w:pStyle w:val="Prrafodelista"/>
              <w:tabs>
                <w:tab w:val="left" w:pos="8289"/>
              </w:tabs>
              <w:spacing w:after="120"/>
              <w:ind w:left="34"/>
              <w:jc w:val="both"/>
              <w:rPr>
                <w:rFonts w:ascii="Arial" w:hAnsi="Arial" w:cs="Arial"/>
                <w:spacing w:val="-3"/>
                <w:sz w:val="22"/>
                <w:szCs w:val="24"/>
                <w:lang w:val="es-MX"/>
              </w:rPr>
            </w:pPr>
            <w:r w:rsidRPr="00151F79">
              <w:rPr>
                <w:rFonts w:ascii="Arial" w:hAnsi="Arial" w:cs="Arial"/>
                <w:spacing w:val="-3"/>
                <w:sz w:val="22"/>
                <w:szCs w:val="24"/>
                <w:lang w:val="es-MX"/>
              </w:rPr>
              <w:t>relación con el presente Contrato, será resuelta por:</w:t>
            </w:r>
          </w:p>
          <w:p w14:paraId="2B3F56E4" w14:textId="77777777" w:rsidR="00C1040A" w:rsidRPr="00151F79" w:rsidRDefault="00C1040A" w:rsidP="00C1040A">
            <w:pPr>
              <w:pStyle w:val="Prrafodelista"/>
              <w:tabs>
                <w:tab w:val="left" w:pos="8289"/>
              </w:tabs>
              <w:spacing w:after="120"/>
              <w:ind w:left="34"/>
              <w:jc w:val="both"/>
              <w:rPr>
                <w:rFonts w:ascii="Arial" w:hAnsi="Arial" w:cs="Arial"/>
                <w:i/>
                <w:spacing w:val="-3"/>
                <w:sz w:val="22"/>
              </w:rPr>
            </w:pPr>
            <w:r w:rsidRPr="00151F79">
              <w:rPr>
                <w:rFonts w:ascii="Arial" w:hAnsi="Arial" w:cs="Arial"/>
                <w:i/>
                <w:spacing w:val="-3"/>
                <w:sz w:val="22"/>
              </w:rPr>
              <w:t>1º) Advenimiento: Ley Nº 2051/03 modificado por Ley Nº 3439/07.</w:t>
            </w:r>
          </w:p>
          <w:p w14:paraId="0969F604" w14:textId="37F5316F" w:rsidR="00C1040A" w:rsidRPr="0021323B" w:rsidRDefault="00C1040A" w:rsidP="00C1040A">
            <w:pPr>
              <w:pStyle w:val="Sangra3detindependiente"/>
              <w:spacing w:line="360" w:lineRule="auto"/>
              <w:ind w:left="34"/>
              <w:rPr>
                <w:rFonts w:ascii="Arial" w:hAnsi="Arial" w:cs="Arial"/>
                <w:sz w:val="22"/>
                <w:szCs w:val="22"/>
              </w:rPr>
            </w:pPr>
            <w:r w:rsidRPr="00151F79">
              <w:rPr>
                <w:rFonts w:ascii="Arial" w:hAnsi="Arial" w:cs="Arial"/>
                <w:i/>
                <w:spacing w:val="-3"/>
                <w:sz w:val="22"/>
              </w:rPr>
              <w:t>2º) Tribunales de Justicia Ordinarias en lo Civil y Comercial de la Ciudad de Asunción, Capital de la República del Paraguay. Teniendo en cuenta que no se opta por el Arbitraje como mecanismo de solución de controversia.</w:t>
            </w:r>
          </w:p>
        </w:tc>
      </w:tr>
      <w:tr w:rsidR="00C1040A" w:rsidRPr="0021323B" w14:paraId="0FF133A3" w14:textId="77777777" w:rsidTr="004172DF">
        <w:trPr>
          <w:trHeight w:val="985"/>
        </w:trPr>
        <w:tc>
          <w:tcPr>
            <w:tcW w:w="1526" w:type="dxa"/>
            <w:tcBorders>
              <w:top w:val="single" w:sz="12" w:space="0" w:color="auto"/>
              <w:left w:val="single" w:sz="12" w:space="0" w:color="auto"/>
              <w:bottom w:val="single" w:sz="12" w:space="0" w:color="auto"/>
              <w:right w:val="single" w:sz="4" w:space="0" w:color="auto"/>
            </w:tcBorders>
          </w:tcPr>
          <w:p w14:paraId="11B59748" w14:textId="5B3BC814"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lastRenderedPageBreak/>
              <w:t xml:space="preserve">CGC </w:t>
            </w:r>
            <w:r>
              <w:rPr>
                <w:rFonts w:ascii="Arial" w:hAnsi="Arial" w:cs="Arial"/>
                <w:b/>
                <w:bCs/>
                <w:sz w:val="22"/>
                <w:szCs w:val="22"/>
                <w:lang w:val="es-ES"/>
              </w:rPr>
              <w:t>59</w:t>
            </w:r>
          </w:p>
        </w:tc>
        <w:tc>
          <w:tcPr>
            <w:tcW w:w="8505" w:type="dxa"/>
            <w:tcBorders>
              <w:top w:val="single" w:sz="12" w:space="0" w:color="auto"/>
              <w:left w:val="single" w:sz="4" w:space="0" w:color="auto"/>
              <w:bottom w:val="single" w:sz="12" w:space="0" w:color="auto"/>
              <w:right w:val="single" w:sz="12" w:space="0" w:color="auto"/>
            </w:tcBorders>
          </w:tcPr>
          <w:p w14:paraId="7E7963F1" w14:textId="77777777" w:rsidR="00C1040A" w:rsidRPr="00870B92" w:rsidRDefault="00C1040A" w:rsidP="00C1040A">
            <w:pPr>
              <w:spacing w:line="360" w:lineRule="auto"/>
              <w:rPr>
                <w:rFonts w:ascii="Arial" w:hAnsi="Arial" w:cs="Arial"/>
                <w:b/>
                <w:spacing w:val="-3"/>
                <w:sz w:val="22"/>
                <w:szCs w:val="22"/>
                <w:lang w:val="es-MX"/>
              </w:rPr>
            </w:pPr>
            <w:r w:rsidRPr="0021323B">
              <w:rPr>
                <w:rFonts w:ascii="Arial" w:hAnsi="Arial" w:cs="Arial"/>
                <w:b/>
                <w:spacing w:val="-3"/>
                <w:sz w:val="22"/>
                <w:szCs w:val="22"/>
                <w:lang w:val="es-MX"/>
              </w:rPr>
              <w:t xml:space="preserve">Vigencia del Contrato </w:t>
            </w:r>
          </w:p>
          <w:p w14:paraId="11FC1D00" w14:textId="72439FF4" w:rsidR="00C1040A" w:rsidRPr="00870B92" w:rsidRDefault="00C1040A" w:rsidP="00C1040A">
            <w:pPr>
              <w:spacing w:before="120" w:after="120" w:line="360" w:lineRule="auto"/>
              <w:ind w:left="34"/>
              <w:rPr>
                <w:rFonts w:ascii="Arial" w:hAnsi="Arial" w:cs="Arial"/>
                <w:i/>
                <w:sz w:val="22"/>
                <w:szCs w:val="22"/>
                <w:u w:val="single"/>
              </w:rPr>
            </w:pPr>
            <w:r w:rsidRPr="00C1040A">
              <w:rPr>
                <w:rFonts w:ascii="Arial" w:hAnsi="Arial" w:cs="Arial"/>
                <w:i/>
                <w:spacing w:val="-3"/>
                <w:sz w:val="22"/>
                <w:szCs w:val="22"/>
                <w:lang w:val="es-ES_tradnl" w:eastAsia="en-US"/>
              </w:rPr>
              <w:t>Hasta la recepción definitiva de las obras</w:t>
            </w:r>
          </w:p>
        </w:tc>
      </w:tr>
      <w:tr w:rsidR="00C1040A" w:rsidRPr="0021323B" w14:paraId="0261DAEB" w14:textId="77777777" w:rsidTr="004172DF">
        <w:trPr>
          <w:trHeight w:val="985"/>
        </w:trPr>
        <w:tc>
          <w:tcPr>
            <w:tcW w:w="1526" w:type="dxa"/>
            <w:tcBorders>
              <w:top w:val="single" w:sz="4" w:space="0" w:color="auto"/>
              <w:left w:val="single" w:sz="12" w:space="0" w:color="auto"/>
              <w:bottom w:val="single" w:sz="12" w:space="0" w:color="auto"/>
              <w:right w:val="single" w:sz="4" w:space="0" w:color="auto"/>
            </w:tcBorders>
          </w:tcPr>
          <w:p w14:paraId="3356B541" w14:textId="48D42F85" w:rsidR="00C1040A" w:rsidRPr="00870B92" w:rsidRDefault="00C1040A" w:rsidP="00C1040A">
            <w:pPr>
              <w:spacing w:before="60" w:after="140" w:line="360" w:lineRule="auto"/>
              <w:rPr>
                <w:rFonts w:ascii="Arial" w:hAnsi="Arial" w:cs="Arial"/>
                <w:b/>
                <w:bCs/>
                <w:sz w:val="22"/>
                <w:szCs w:val="22"/>
                <w:lang w:val="es-ES"/>
              </w:rPr>
            </w:pPr>
            <w:r w:rsidRPr="00870B92">
              <w:rPr>
                <w:rFonts w:ascii="Arial" w:hAnsi="Arial" w:cs="Arial"/>
                <w:b/>
                <w:bCs/>
                <w:sz w:val="22"/>
                <w:szCs w:val="22"/>
                <w:lang w:val="es-ES"/>
              </w:rPr>
              <w:t>CGC 6</w:t>
            </w:r>
            <w:r>
              <w:rPr>
                <w:rFonts w:ascii="Arial" w:hAnsi="Arial" w:cs="Arial"/>
                <w:b/>
                <w:bCs/>
                <w:sz w:val="22"/>
                <w:szCs w:val="22"/>
                <w:lang w:val="es-ES"/>
              </w:rPr>
              <w:t>1</w:t>
            </w:r>
          </w:p>
        </w:tc>
        <w:tc>
          <w:tcPr>
            <w:tcW w:w="8505" w:type="dxa"/>
            <w:tcBorders>
              <w:top w:val="single" w:sz="4" w:space="0" w:color="auto"/>
              <w:left w:val="single" w:sz="4" w:space="0" w:color="auto"/>
              <w:bottom w:val="single" w:sz="12" w:space="0" w:color="auto"/>
              <w:right w:val="single" w:sz="12" w:space="0" w:color="auto"/>
            </w:tcBorders>
          </w:tcPr>
          <w:p w14:paraId="0BBE042A" w14:textId="77777777" w:rsidR="00C1040A" w:rsidRPr="00C54424" w:rsidRDefault="00C1040A" w:rsidP="00C1040A">
            <w:pPr>
              <w:spacing w:before="120" w:after="120" w:line="240" w:lineRule="auto"/>
              <w:rPr>
                <w:rFonts w:ascii="Arial" w:hAnsi="Arial" w:cs="Arial"/>
                <w:spacing w:val="-3"/>
                <w:szCs w:val="24"/>
                <w:lang w:val="es-MX"/>
              </w:rPr>
            </w:pPr>
            <w:r w:rsidRPr="00C54424">
              <w:rPr>
                <w:rFonts w:ascii="Arial" w:hAnsi="Arial" w:cs="Arial"/>
                <w:spacing w:val="-3"/>
                <w:sz w:val="22"/>
                <w:szCs w:val="24"/>
                <w:lang w:val="es-MX"/>
              </w:rPr>
              <w:t>Para notificaciones, la dirección de la Contratante será: ________</w:t>
            </w:r>
          </w:p>
          <w:p w14:paraId="13B270B7" w14:textId="77777777" w:rsidR="00C1040A" w:rsidRPr="00C54424" w:rsidRDefault="00C1040A" w:rsidP="00C1040A">
            <w:pPr>
              <w:spacing w:before="120" w:after="120" w:line="240" w:lineRule="auto"/>
              <w:rPr>
                <w:rFonts w:ascii="Arial" w:hAnsi="Arial" w:cs="Arial"/>
                <w:i/>
                <w:spacing w:val="-3"/>
                <w:szCs w:val="24"/>
                <w:lang w:val="es-MX"/>
              </w:rPr>
            </w:pPr>
            <w:r w:rsidRPr="00C54424">
              <w:rPr>
                <w:rFonts w:ascii="Arial" w:hAnsi="Arial" w:cs="Arial"/>
                <w:spacing w:val="-3"/>
                <w:sz w:val="22"/>
                <w:szCs w:val="24"/>
                <w:lang w:val="es-MX"/>
              </w:rPr>
              <w:t xml:space="preserve">Atención: </w:t>
            </w:r>
            <w:r>
              <w:rPr>
                <w:sz w:val="22"/>
              </w:rPr>
              <w:t>Ing. OSCAR ALBERTO SALAZAR YARYES, Director de la CNRP.</w:t>
            </w:r>
          </w:p>
          <w:p w14:paraId="3F9ACB76" w14:textId="77777777" w:rsidR="00C1040A" w:rsidRPr="00C54424" w:rsidRDefault="00C1040A" w:rsidP="00C1040A">
            <w:pPr>
              <w:spacing w:before="120" w:after="120" w:line="240" w:lineRule="auto"/>
              <w:rPr>
                <w:rFonts w:ascii="Arial" w:hAnsi="Arial" w:cs="Arial"/>
                <w:spacing w:val="-3"/>
                <w:szCs w:val="24"/>
                <w:lang w:val="es-MX"/>
              </w:rPr>
            </w:pPr>
            <w:r w:rsidRPr="00C54424">
              <w:rPr>
                <w:rFonts w:ascii="Arial" w:hAnsi="Arial" w:cs="Arial"/>
                <w:spacing w:val="-3"/>
                <w:sz w:val="22"/>
                <w:szCs w:val="24"/>
                <w:lang w:val="es-MX"/>
              </w:rPr>
              <w:t xml:space="preserve">Dirección: </w:t>
            </w:r>
            <w:r>
              <w:rPr>
                <w:sz w:val="22"/>
              </w:rPr>
              <w:t>Av. Gral. Santos 371</w:t>
            </w:r>
          </w:p>
          <w:p w14:paraId="307C4370" w14:textId="77777777" w:rsidR="00C1040A" w:rsidRPr="00C54424" w:rsidRDefault="00C1040A" w:rsidP="00C1040A">
            <w:pPr>
              <w:spacing w:before="120" w:after="120" w:line="240" w:lineRule="auto"/>
              <w:rPr>
                <w:rFonts w:ascii="Arial" w:hAnsi="Arial" w:cs="Arial"/>
                <w:spacing w:val="-3"/>
                <w:szCs w:val="24"/>
                <w:lang w:val="es-MX"/>
              </w:rPr>
            </w:pPr>
            <w:r w:rsidRPr="00C54424">
              <w:rPr>
                <w:rFonts w:ascii="Arial" w:hAnsi="Arial" w:cs="Arial"/>
                <w:spacing w:val="-3"/>
                <w:sz w:val="22"/>
                <w:szCs w:val="24"/>
                <w:lang w:val="es-MX"/>
              </w:rPr>
              <w:t xml:space="preserve">Ciudad: </w:t>
            </w:r>
            <w:r>
              <w:rPr>
                <w:sz w:val="22"/>
              </w:rPr>
              <w:t>Asunción, Paraguay</w:t>
            </w:r>
            <w:r w:rsidRPr="00C54424">
              <w:rPr>
                <w:rFonts w:ascii="Arial" w:hAnsi="Arial" w:cs="Arial"/>
                <w:spacing w:val="-3"/>
                <w:sz w:val="22"/>
                <w:szCs w:val="24"/>
                <w:lang w:val="es-MX"/>
              </w:rPr>
              <w:t xml:space="preserve"> </w:t>
            </w:r>
          </w:p>
          <w:p w14:paraId="2A33E3CD" w14:textId="77777777" w:rsidR="00C1040A" w:rsidRPr="00C54424" w:rsidRDefault="00C1040A" w:rsidP="00C1040A">
            <w:pPr>
              <w:spacing w:before="120" w:after="120" w:line="240" w:lineRule="auto"/>
              <w:rPr>
                <w:rFonts w:ascii="Arial" w:hAnsi="Arial" w:cs="Arial"/>
                <w:spacing w:val="-3"/>
                <w:szCs w:val="24"/>
                <w:lang w:val="es-MX"/>
              </w:rPr>
            </w:pPr>
            <w:r w:rsidRPr="00C54424">
              <w:rPr>
                <w:rFonts w:ascii="Arial" w:hAnsi="Arial" w:cs="Arial"/>
                <w:spacing w:val="-3"/>
                <w:sz w:val="22"/>
                <w:szCs w:val="24"/>
                <w:lang w:val="es-MX"/>
              </w:rPr>
              <w:t xml:space="preserve">Teléfono: </w:t>
            </w:r>
            <w:r>
              <w:rPr>
                <w:sz w:val="22"/>
              </w:rPr>
              <w:t>595-21-212-360 / 595-21-222-436</w:t>
            </w:r>
          </w:p>
          <w:p w14:paraId="23B6E739" w14:textId="77777777" w:rsidR="00C1040A" w:rsidRPr="00957865" w:rsidRDefault="00C1040A" w:rsidP="00C1040A">
            <w:pPr>
              <w:spacing w:before="120" w:after="120"/>
              <w:rPr>
                <w:rFonts w:ascii="Arial" w:hAnsi="Arial" w:cs="Arial"/>
                <w:spacing w:val="-3"/>
                <w:szCs w:val="24"/>
                <w:lang w:val="es-MX"/>
              </w:rPr>
            </w:pPr>
            <w:r w:rsidRPr="00C54424">
              <w:rPr>
                <w:rFonts w:ascii="Arial" w:hAnsi="Arial" w:cs="Arial"/>
                <w:spacing w:val="-3"/>
                <w:sz w:val="22"/>
                <w:szCs w:val="24"/>
                <w:lang w:val="es-MX"/>
              </w:rPr>
              <w:t xml:space="preserve">Fax: </w:t>
            </w:r>
            <w:r>
              <w:rPr>
                <w:sz w:val="22"/>
              </w:rPr>
              <w:t>595-21-212-360</w:t>
            </w:r>
          </w:p>
          <w:p w14:paraId="730E305A" w14:textId="3AD12E94" w:rsidR="00C1040A" w:rsidRPr="00870B92" w:rsidRDefault="00C1040A" w:rsidP="00C1040A">
            <w:pPr>
              <w:spacing w:before="120" w:after="120" w:line="360" w:lineRule="auto"/>
              <w:rPr>
                <w:rFonts w:ascii="Arial" w:hAnsi="Arial" w:cs="Arial"/>
                <w:sz w:val="22"/>
                <w:szCs w:val="22"/>
              </w:rPr>
            </w:pPr>
            <w:r w:rsidRPr="00957865">
              <w:rPr>
                <w:rFonts w:ascii="Arial" w:hAnsi="Arial" w:cs="Arial"/>
                <w:spacing w:val="-3"/>
                <w:sz w:val="22"/>
                <w:szCs w:val="24"/>
                <w:lang w:val="es-MX"/>
              </w:rPr>
              <w:t xml:space="preserve">Dirección electrónica: </w:t>
            </w:r>
            <w:r w:rsidR="00934B8F" w:rsidRPr="00957865">
              <w:fldChar w:fldCharType="begin"/>
            </w:r>
            <w:r w:rsidR="00934B8F" w:rsidRPr="00957865">
              <w:instrText xml:space="preserve"> HYPERLINK "mailto:rio.pilcomayo01@gmail.com" </w:instrText>
            </w:r>
            <w:r w:rsidR="00934B8F" w:rsidRPr="00957865">
              <w:rPr>
                <w:rPrChange w:id="602" w:author="Jorge Agustin Fernandez Pereira" w:date="2017-06-13T13:14:00Z">
                  <w:rPr>
                    <w:color w:val="0000FF"/>
                    <w:sz w:val="22"/>
                    <w:u w:val="single"/>
                  </w:rPr>
                </w:rPrChange>
              </w:rPr>
              <w:fldChar w:fldCharType="separate"/>
            </w:r>
            <w:r w:rsidRPr="00957865">
              <w:rPr>
                <w:sz w:val="22"/>
                <w:u w:val="single"/>
                <w:rPrChange w:id="603" w:author="Jorge Agustin Fernandez Pereira" w:date="2017-06-13T13:14:00Z">
                  <w:rPr>
                    <w:color w:val="0000FF"/>
                    <w:sz w:val="22"/>
                    <w:u w:val="single"/>
                  </w:rPr>
                </w:rPrChange>
              </w:rPr>
              <w:t>rio.pilcomayo01@gmail.com</w:t>
            </w:r>
            <w:r w:rsidR="00934B8F" w:rsidRPr="00957865">
              <w:rPr>
                <w:sz w:val="22"/>
                <w:u w:val="single"/>
                <w:rPrChange w:id="604" w:author="Jorge Agustin Fernandez Pereira" w:date="2017-06-13T13:14:00Z">
                  <w:rPr>
                    <w:color w:val="0000FF"/>
                    <w:sz w:val="22"/>
                    <w:u w:val="single"/>
                  </w:rPr>
                </w:rPrChange>
              </w:rPr>
              <w:fldChar w:fldCharType="end"/>
            </w:r>
          </w:p>
        </w:tc>
      </w:tr>
    </w:tbl>
    <w:p w14:paraId="7F182456" w14:textId="77777777" w:rsidR="00635E23" w:rsidRPr="00870B92" w:rsidRDefault="00635E23" w:rsidP="00870B92">
      <w:pPr>
        <w:spacing w:line="360" w:lineRule="auto"/>
        <w:rPr>
          <w:rFonts w:ascii="Arial" w:hAnsi="Arial" w:cs="Arial"/>
          <w:sz w:val="22"/>
          <w:szCs w:val="22"/>
          <w:lang w:val="es-ES"/>
        </w:rPr>
      </w:pPr>
    </w:p>
    <w:p w14:paraId="2B10237E" w14:textId="77777777" w:rsidR="00976921" w:rsidRPr="00870B92" w:rsidRDefault="00976921" w:rsidP="00870B92">
      <w:pPr>
        <w:pStyle w:val="Subttulo"/>
        <w:spacing w:before="240" w:after="240" w:line="360" w:lineRule="auto"/>
        <w:jc w:val="both"/>
        <w:rPr>
          <w:rFonts w:ascii="Arial" w:hAnsi="Arial" w:cs="Arial"/>
          <w:sz w:val="22"/>
          <w:szCs w:val="22"/>
          <w:u w:val="single"/>
        </w:rPr>
      </w:pPr>
    </w:p>
    <w:p w14:paraId="654169AA" w14:textId="77777777" w:rsidR="00DE1BB0" w:rsidRDefault="00DE1BB0" w:rsidP="00870B92">
      <w:pPr>
        <w:pStyle w:val="Subttulo"/>
        <w:spacing w:before="240" w:after="240" w:line="360" w:lineRule="auto"/>
        <w:jc w:val="both"/>
        <w:rPr>
          <w:rFonts w:ascii="Arial" w:hAnsi="Arial" w:cs="Arial"/>
          <w:sz w:val="22"/>
          <w:szCs w:val="22"/>
          <w:u w:val="single"/>
        </w:rPr>
      </w:pPr>
    </w:p>
    <w:p w14:paraId="1B3A774E" w14:textId="77777777" w:rsidR="007B2B1F" w:rsidRDefault="007B2B1F" w:rsidP="00870B92">
      <w:pPr>
        <w:pStyle w:val="Subttulo"/>
        <w:spacing w:before="240" w:after="240" w:line="360" w:lineRule="auto"/>
        <w:jc w:val="both"/>
        <w:rPr>
          <w:rFonts w:ascii="Arial" w:hAnsi="Arial" w:cs="Arial"/>
          <w:sz w:val="22"/>
          <w:szCs w:val="22"/>
          <w:u w:val="single"/>
        </w:rPr>
      </w:pPr>
    </w:p>
    <w:p w14:paraId="2CFFA9E7" w14:textId="77777777" w:rsidR="007B2B1F" w:rsidRDefault="007B2B1F" w:rsidP="00870B92">
      <w:pPr>
        <w:pStyle w:val="Subttulo"/>
        <w:spacing w:before="240" w:after="240" w:line="360" w:lineRule="auto"/>
        <w:jc w:val="both"/>
        <w:rPr>
          <w:rFonts w:ascii="Arial" w:hAnsi="Arial" w:cs="Arial"/>
          <w:sz w:val="22"/>
          <w:szCs w:val="22"/>
          <w:u w:val="single"/>
        </w:rPr>
      </w:pPr>
    </w:p>
    <w:p w14:paraId="6725DE7A" w14:textId="77777777" w:rsidR="007B2B1F" w:rsidRDefault="007B2B1F" w:rsidP="00870B92">
      <w:pPr>
        <w:pStyle w:val="Subttulo"/>
        <w:spacing w:before="240" w:after="240" w:line="360" w:lineRule="auto"/>
        <w:jc w:val="both"/>
        <w:rPr>
          <w:rFonts w:ascii="Arial" w:hAnsi="Arial" w:cs="Arial"/>
          <w:sz w:val="22"/>
          <w:szCs w:val="22"/>
          <w:u w:val="single"/>
        </w:rPr>
      </w:pPr>
    </w:p>
    <w:p w14:paraId="32D4ED2D" w14:textId="77777777" w:rsidR="007B2B1F" w:rsidRDefault="007B2B1F" w:rsidP="00870B92">
      <w:pPr>
        <w:pStyle w:val="Subttulo"/>
        <w:spacing w:before="240" w:after="240" w:line="360" w:lineRule="auto"/>
        <w:jc w:val="both"/>
        <w:rPr>
          <w:rFonts w:ascii="Arial" w:hAnsi="Arial" w:cs="Arial"/>
          <w:sz w:val="22"/>
          <w:szCs w:val="22"/>
          <w:u w:val="single"/>
        </w:rPr>
      </w:pPr>
    </w:p>
    <w:p w14:paraId="2D9B9EAE" w14:textId="77777777" w:rsidR="007B2B1F" w:rsidRDefault="007B2B1F" w:rsidP="00870B92">
      <w:pPr>
        <w:pStyle w:val="Subttulo"/>
        <w:spacing w:before="240" w:after="240" w:line="360" w:lineRule="auto"/>
        <w:jc w:val="both"/>
        <w:rPr>
          <w:rFonts w:ascii="Arial" w:hAnsi="Arial" w:cs="Arial"/>
          <w:sz w:val="22"/>
          <w:szCs w:val="22"/>
          <w:u w:val="single"/>
        </w:rPr>
      </w:pPr>
    </w:p>
    <w:p w14:paraId="4623500E" w14:textId="63F45E7F" w:rsidR="007B2B1F" w:rsidDel="0031034B" w:rsidRDefault="007B2B1F" w:rsidP="00870B92">
      <w:pPr>
        <w:pStyle w:val="Subttulo"/>
        <w:spacing w:before="240" w:after="240" w:line="360" w:lineRule="auto"/>
        <w:jc w:val="both"/>
        <w:rPr>
          <w:del w:id="605" w:author="Jorge Agustin Fernandez Pereira" w:date="2017-06-30T09:39:00Z"/>
          <w:rFonts w:ascii="Arial" w:hAnsi="Arial" w:cs="Arial"/>
          <w:sz w:val="22"/>
          <w:szCs w:val="22"/>
          <w:u w:val="single"/>
        </w:rPr>
      </w:pPr>
    </w:p>
    <w:p w14:paraId="53C2F091" w14:textId="6BEA22AA" w:rsidR="007B2B1F" w:rsidDel="0031034B" w:rsidRDefault="007B2B1F" w:rsidP="00870B92">
      <w:pPr>
        <w:pStyle w:val="Subttulo"/>
        <w:spacing w:before="240" w:after="240" w:line="360" w:lineRule="auto"/>
        <w:jc w:val="both"/>
        <w:rPr>
          <w:del w:id="606" w:author="Jorge Agustin Fernandez Pereira" w:date="2017-06-30T09:39:00Z"/>
          <w:rFonts w:ascii="Arial" w:hAnsi="Arial" w:cs="Arial"/>
          <w:sz w:val="22"/>
          <w:szCs w:val="22"/>
          <w:u w:val="single"/>
        </w:rPr>
      </w:pPr>
    </w:p>
    <w:p w14:paraId="7893CF74" w14:textId="1040D78F" w:rsidR="007B2B1F" w:rsidDel="0031034B" w:rsidRDefault="007B2B1F" w:rsidP="00870B92">
      <w:pPr>
        <w:pStyle w:val="Subttulo"/>
        <w:spacing w:before="240" w:after="240" w:line="360" w:lineRule="auto"/>
        <w:jc w:val="both"/>
        <w:rPr>
          <w:del w:id="607" w:author="Jorge Agustin Fernandez Pereira" w:date="2017-06-30T09:39:00Z"/>
          <w:rFonts w:ascii="Arial" w:hAnsi="Arial" w:cs="Arial"/>
          <w:sz w:val="22"/>
          <w:szCs w:val="22"/>
          <w:u w:val="single"/>
        </w:rPr>
      </w:pPr>
    </w:p>
    <w:p w14:paraId="598A7ABE" w14:textId="229A4FE9" w:rsidR="007B2B1F" w:rsidDel="0031034B" w:rsidRDefault="007B2B1F" w:rsidP="00870B92">
      <w:pPr>
        <w:pStyle w:val="Subttulo"/>
        <w:spacing w:before="240" w:after="240" w:line="360" w:lineRule="auto"/>
        <w:jc w:val="both"/>
        <w:rPr>
          <w:del w:id="608" w:author="Jorge Agustin Fernandez Pereira" w:date="2017-06-30T09:39:00Z"/>
          <w:rFonts w:ascii="Arial" w:hAnsi="Arial" w:cs="Arial"/>
          <w:sz w:val="22"/>
          <w:szCs w:val="22"/>
          <w:u w:val="single"/>
        </w:rPr>
      </w:pPr>
    </w:p>
    <w:p w14:paraId="3093B08D" w14:textId="14F851A6" w:rsidR="007B2B1F" w:rsidDel="0031034B" w:rsidRDefault="007B2B1F" w:rsidP="00870B92">
      <w:pPr>
        <w:pStyle w:val="Subttulo"/>
        <w:spacing w:before="240" w:after="240" w:line="360" w:lineRule="auto"/>
        <w:jc w:val="both"/>
        <w:rPr>
          <w:del w:id="609" w:author="Jorge Agustin Fernandez Pereira" w:date="2017-06-30T09:39:00Z"/>
          <w:rFonts w:ascii="Arial" w:hAnsi="Arial" w:cs="Arial"/>
          <w:sz w:val="22"/>
          <w:szCs w:val="22"/>
          <w:u w:val="single"/>
        </w:rPr>
      </w:pPr>
    </w:p>
    <w:p w14:paraId="2CE8EFC9" w14:textId="15610308" w:rsidR="007B2B1F" w:rsidDel="0031034B" w:rsidRDefault="007B2B1F" w:rsidP="00870B92">
      <w:pPr>
        <w:pStyle w:val="Subttulo"/>
        <w:spacing w:before="240" w:after="240" w:line="360" w:lineRule="auto"/>
        <w:jc w:val="both"/>
        <w:rPr>
          <w:del w:id="610" w:author="Jorge Agustin Fernandez Pereira" w:date="2017-06-30T09:39:00Z"/>
          <w:rFonts w:ascii="Arial" w:hAnsi="Arial" w:cs="Arial"/>
          <w:sz w:val="22"/>
          <w:szCs w:val="22"/>
          <w:u w:val="single"/>
        </w:rPr>
      </w:pPr>
    </w:p>
    <w:p w14:paraId="5CD3460F" w14:textId="637E1507" w:rsidR="00811AD3" w:rsidDel="00201586" w:rsidRDefault="00811AD3" w:rsidP="00870B92">
      <w:pPr>
        <w:pStyle w:val="Subttulo"/>
        <w:spacing w:before="240" w:after="240" w:line="360" w:lineRule="auto"/>
        <w:jc w:val="both"/>
        <w:rPr>
          <w:del w:id="611" w:author="Jorge Agustin Fernandez Pereira" w:date="2017-06-16T08:17:00Z"/>
          <w:rFonts w:ascii="Arial" w:hAnsi="Arial" w:cs="Arial"/>
          <w:sz w:val="22"/>
          <w:szCs w:val="22"/>
          <w:u w:val="single"/>
        </w:rPr>
      </w:pPr>
    </w:p>
    <w:p w14:paraId="6283FB8C" w14:textId="74454B0F" w:rsidR="007B2B1F" w:rsidDel="00957865" w:rsidRDefault="007B2B1F" w:rsidP="00870B92">
      <w:pPr>
        <w:pStyle w:val="Subttulo"/>
        <w:spacing w:before="240" w:after="240" w:line="360" w:lineRule="auto"/>
        <w:jc w:val="both"/>
        <w:rPr>
          <w:del w:id="612" w:author="Jorge Agustin Fernandez Pereira" w:date="2017-06-13T13:14:00Z"/>
          <w:rFonts w:ascii="Arial" w:hAnsi="Arial" w:cs="Arial"/>
          <w:sz w:val="22"/>
          <w:szCs w:val="22"/>
          <w:u w:val="single"/>
        </w:rPr>
      </w:pPr>
    </w:p>
    <w:p w14:paraId="7C560FAF" w14:textId="215D80C0" w:rsidR="007B2B1F" w:rsidDel="00957865" w:rsidRDefault="007B2B1F" w:rsidP="00870B92">
      <w:pPr>
        <w:pStyle w:val="Subttulo"/>
        <w:spacing w:before="240" w:after="240" w:line="360" w:lineRule="auto"/>
        <w:jc w:val="both"/>
        <w:rPr>
          <w:del w:id="613" w:author="Jorge Agustin Fernandez Pereira" w:date="2017-06-13T13:14:00Z"/>
          <w:rFonts w:ascii="Arial" w:hAnsi="Arial" w:cs="Arial"/>
          <w:sz w:val="22"/>
          <w:szCs w:val="22"/>
          <w:u w:val="single"/>
        </w:rPr>
      </w:pPr>
    </w:p>
    <w:p w14:paraId="0CA4A703" w14:textId="1B211ACC" w:rsidR="007B2B1F" w:rsidDel="00957865" w:rsidRDefault="007B2B1F" w:rsidP="00870B92">
      <w:pPr>
        <w:pStyle w:val="Subttulo"/>
        <w:spacing w:before="240" w:after="240" w:line="360" w:lineRule="auto"/>
        <w:jc w:val="both"/>
        <w:rPr>
          <w:del w:id="614" w:author="Jorge Agustin Fernandez Pereira" w:date="2017-06-13T13:14:00Z"/>
          <w:rFonts w:ascii="Arial" w:hAnsi="Arial" w:cs="Arial"/>
          <w:sz w:val="22"/>
          <w:szCs w:val="22"/>
          <w:u w:val="single"/>
        </w:rPr>
      </w:pPr>
    </w:p>
    <w:p w14:paraId="23A7CA13" w14:textId="600DBDCD" w:rsidR="007B2B1F" w:rsidDel="00957865" w:rsidRDefault="007B2B1F" w:rsidP="00870B92">
      <w:pPr>
        <w:pStyle w:val="Subttulo"/>
        <w:spacing w:before="240" w:after="240" w:line="360" w:lineRule="auto"/>
        <w:jc w:val="both"/>
        <w:rPr>
          <w:del w:id="615" w:author="Jorge Agustin Fernandez Pereira" w:date="2017-06-13T13:14:00Z"/>
          <w:rFonts w:ascii="Arial" w:hAnsi="Arial" w:cs="Arial"/>
          <w:sz w:val="22"/>
          <w:szCs w:val="22"/>
          <w:u w:val="single"/>
        </w:rPr>
      </w:pPr>
    </w:p>
    <w:p w14:paraId="77000647" w14:textId="0A375C6F" w:rsidR="007B2B1F" w:rsidDel="00957865" w:rsidRDefault="007B2B1F" w:rsidP="00870B92">
      <w:pPr>
        <w:pStyle w:val="Subttulo"/>
        <w:spacing w:before="240" w:after="240" w:line="360" w:lineRule="auto"/>
        <w:jc w:val="both"/>
        <w:rPr>
          <w:del w:id="616" w:author="Jorge Agustin Fernandez Pereira" w:date="2017-06-13T13:14:00Z"/>
          <w:rFonts w:ascii="Arial" w:hAnsi="Arial" w:cs="Arial"/>
          <w:sz w:val="22"/>
          <w:szCs w:val="22"/>
          <w:u w:val="single"/>
        </w:rPr>
      </w:pPr>
    </w:p>
    <w:p w14:paraId="56FDC7A7" w14:textId="08E1C493" w:rsidR="007B2B1F" w:rsidDel="00957865" w:rsidRDefault="007B2B1F" w:rsidP="00870B92">
      <w:pPr>
        <w:pStyle w:val="Subttulo"/>
        <w:spacing w:before="240" w:after="240" w:line="360" w:lineRule="auto"/>
        <w:jc w:val="both"/>
        <w:rPr>
          <w:del w:id="617" w:author="Jorge Agustin Fernandez Pereira" w:date="2017-06-13T13:14:00Z"/>
          <w:rFonts w:ascii="Arial" w:hAnsi="Arial" w:cs="Arial"/>
          <w:sz w:val="22"/>
          <w:szCs w:val="22"/>
          <w:u w:val="single"/>
        </w:rPr>
      </w:pPr>
    </w:p>
    <w:p w14:paraId="60E1473B" w14:textId="583F025C" w:rsidR="007B2B1F" w:rsidDel="00957865" w:rsidRDefault="007B2B1F" w:rsidP="00870B92">
      <w:pPr>
        <w:pStyle w:val="Subttulo"/>
        <w:spacing w:before="240" w:after="240" w:line="360" w:lineRule="auto"/>
        <w:jc w:val="both"/>
        <w:rPr>
          <w:del w:id="618" w:author="Jorge Agustin Fernandez Pereira" w:date="2017-06-13T13:14:00Z"/>
          <w:rFonts w:ascii="Arial" w:hAnsi="Arial" w:cs="Arial"/>
          <w:sz w:val="22"/>
          <w:szCs w:val="22"/>
          <w:u w:val="single"/>
        </w:rPr>
      </w:pPr>
    </w:p>
    <w:p w14:paraId="3D767C0C" w14:textId="6F89C896" w:rsidR="007B2B1F" w:rsidDel="00957865" w:rsidRDefault="007B2B1F" w:rsidP="00870B92">
      <w:pPr>
        <w:pStyle w:val="Subttulo"/>
        <w:spacing w:before="240" w:after="240" w:line="360" w:lineRule="auto"/>
        <w:jc w:val="both"/>
        <w:rPr>
          <w:del w:id="619" w:author="Jorge Agustin Fernandez Pereira" w:date="2017-06-13T13:14:00Z"/>
          <w:rFonts w:ascii="Arial" w:hAnsi="Arial" w:cs="Arial"/>
          <w:sz w:val="22"/>
          <w:szCs w:val="22"/>
          <w:u w:val="single"/>
        </w:rPr>
      </w:pPr>
    </w:p>
    <w:p w14:paraId="0581BB7E" w14:textId="53189610" w:rsidR="007B2B1F" w:rsidRPr="00870B92" w:rsidDel="0031034B" w:rsidRDefault="007B2B1F" w:rsidP="00870B92">
      <w:pPr>
        <w:pStyle w:val="Subttulo"/>
        <w:spacing w:before="240" w:after="240" w:line="360" w:lineRule="auto"/>
        <w:jc w:val="both"/>
        <w:rPr>
          <w:del w:id="620" w:author="Jorge Agustin Fernandez Pereira" w:date="2017-06-30T09:39:00Z"/>
          <w:rFonts w:ascii="Arial" w:hAnsi="Arial" w:cs="Arial"/>
          <w:sz w:val="22"/>
          <w:szCs w:val="22"/>
          <w:u w:val="single"/>
        </w:rPr>
        <w:sectPr w:rsidR="007B2B1F" w:rsidRPr="00870B92" w:rsidDel="0031034B" w:rsidSect="005738DE">
          <w:headerReference w:type="default" r:id="rId16"/>
          <w:type w:val="continuous"/>
          <w:pgSz w:w="12240" w:h="18720" w:code="14"/>
          <w:pgMar w:top="1418" w:right="902" w:bottom="1418" w:left="1701" w:header="709" w:footer="709" w:gutter="0"/>
          <w:cols w:space="708"/>
          <w:docGrid w:linePitch="360"/>
        </w:sectPr>
      </w:pPr>
    </w:p>
    <w:p w14:paraId="64FEF4DB" w14:textId="129306D3" w:rsidR="00460A07" w:rsidRPr="00870B92" w:rsidRDefault="00AE436A" w:rsidP="00870B92">
      <w:pPr>
        <w:pStyle w:val="Subttulo"/>
        <w:spacing w:before="240" w:after="240" w:line="360" w:lineRule="auto"/>
        <w:rPr>
          <w:rFonts w:ascii="Arial" w:hAnsi="Arial" w:cs="Arial"/>
          <w:sz w:val="28"/>
          <w:szCs w:val="22"/>
          <w:u w:val="single"/>
        </w:rPr>
      </w:pPr>
      <w:r w:rsidRPr="00870B92">
        <w:rPr>
          <w:rFonts w:ascii="Arial" w:hAnsi="Arial" w:cs="Arial"/>
          <w:sz w:val="28"/>
          <w:szCs w:val="22"/>
          <w:u w:val="single"/>
        </w:rPr>
        <w:lastRenderedPageBreak/>
        <w:t>Sección V</w:t>
      </w:r>
      <w:r w:rsidR="00A51F9C" w:rsidRPr="00870B92">
        <w:rPr>
          <w:rFonts w:ascii="Arial" w:hAnsi="Arial" w:cs="Arial"/>
          <w:sz w:val="28"/>
          <w:szCs w:val="22"/>
          <w:u w:val="single"/>
        </w:rPr>
        <w:t>.</w:t>
      </w:r>
      <w:r w:rsidRPr="00870B92">
        <w:rPr>
          <w:rFonts w:ascii="Arial" w:hAnsi="Arial" w:cs="Arial"/>
          <w:sz w:val="28"/>
          <w:szCs w:val="22"/>
          <w:u w:val="single"/>
        </w:rPr>
        <w:t xml:space="preserve"> </w:t>
      </w:r>
    </w:p>
    <w:p w14:paraId="4377DC66" w14:textId="240454B8" w:rsidR="00AE436A" w:rsidRPr="00870B92" w:rsidRDefault="00AE436A" w:rsidP="00870B92">
      <w:pPr>
        <w:pStyle w:val="Subttulo"/>
        <w:spacing w:before="240" w:after="240" w:line="360" w:lineRule="auto"/>
        <w:rPr>
          <w:rFonts w:ascii="Arial" w:hAnsi="Arial" w:cs="Arial"/>
          <w:sz w:val="28"/>
          <w:szCs w:val="22"/>
          <w:lang w:val="es-ES"/>
        </w:rPr>
      </w:pPr>
      <w:r w:rsidRPr="00870B92">
        <w:rPr>
          <w:rFonts w:ascii="Arial" w:hAnsi="Arial" w:cs="Arial"/>
          <w:sz w:val="28"/>
          <w:szCs w:val="22"/>
          <w:u w:val="single"/>
        </w:rPr>
        <w:t>Modelo de Contrato</w:t>
      </w:r>
    </w:p>
    <w:p w14:paraId="684F0048" w14:textId="77777777" w:rsidR="00AE436A" w:rsidRPr="00870B92" w:rsidRDefault="00AE436A" w:rsidP="00870B92">
      <w:pPr>
        <w:pStyle w:val="Ttulo3"/>
        <w:spacing w:line="360" w:lineRule="auto"/>
        <w:ind w:left="432"/>
        <w:rPr>
          <w:rFonts w:ascii="Arial" w:hAnsi="Arial" w:cs="Arial"/>
          <w:b w:val="0"/>
          <w:bCs w:val="0"/>
          <w:color w:val="auto"/>
          <w:sz w:val="22"/>
          <w:szCs w:val="22"/>
        </w:rPr>
      </w:pPr>
    </w:p>
    <w:p w14:paraId="39CAB215" w14:textId="77777777" w:rsidR="00AE436A" w:rsidRPr="00870B92" w:rsidRDefault="00AE436A" w:rsidP="00870B92">
      <w:pPr>
        <w:pStyle w:val="Style1"/>
        <w:keepNext w:val="0"/>
        <w:pageBreakBefore w:val="0"/>
        <w:spacing w:before="0" w:after="0" w:line="360" w:lineRule="auto"/>
        <w:outlineLvl w:val="9"/>
        <w:rPr>
          <w:rFonts w:ascii="Arial" w:hAnsi="Arial" w:cs="Arial"/>
          <w:sz w:val="22"/>
          <w:szCs w:val="22"/>
          <w:lang w:val="es-ES"/>
        </w:rPr>
      </w:pPr>
      <w:bookmarkStart w:id="621" w:name="_Toc286311383"/>
      <w:bookmarkStart w:id="622" w:name="_Toc286312088"/>
      <w:bookmarkStart w:id="623" w:name="_Toc286313308"/>
      <w:r w:rsidRPr="00870B92">
        <w:rPr>
          <w:rFonts w:ascii="Arial" w:hAnsi="Arial" w:cs="Arial"/>
          <w:sz w:val="22"/>
          <w:szCs w:val="22"/>
          <w:lang w:val="es-ES"/>
        </w:rPr>
        <w:t>Entre__________________________________________, domiciliada en ____________________, República del Paraguay, representada para este acto por________________________, con Cédula de Identidad N° ________, denominada en adelante el CONTRATANTE, por una parte, y, por la otra, la firma ____________, domiciliada en _______________________, ____________, República del Paraguay, representada para este acto por _________________________________, con Cédula de Identidad N° ________________, según Poder Especial otorgado por __________________________, denominada en adelante el CONTRATISTA, denominadas en conjunto "LAS PARTES" e, individualmente, "PARTE", acuerdan celebrar el presente "CONTRATO PARA LA CONSTRUCCIÓN DE OBRA”, el cual estará sujeto a las siguientes cláusulas y condiciones:</w:t>
      </w:r>
      <w:bookmarkEnd w:id="621"/>
      <w:bookmarkEnd w:id="622"/>
      <w:bookmarkEnd w:id="623"/>
    </w:p>
    <w:p w14:paraId="301EA6FF" w14:textId="77777777"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 </w:t>
      </w:r>
    </w:p>
    <w:p w14:paraId="52798DB3" w14:textId="77A59C34" w:rsidR="00AE436A" w:rsidRPr="00870B92" w:rsidRDefault="00AE436A" w:rsidP="00870B92">
      <w:pPr>
        <w:spacing w:line="360" w:lineRule="auto"/>
        <w:rPr>
          <w:rFonts w:ascii="Arial" w:hAnsi="Arial" w:cs="Arial"/>
          <w:sz w:val="22"/>
          <w:szCs w:val="22"/>
        </w:rPr>
      </w:pPr>
      <w:r w:rsidRPr="00870B92">
        <w:rPr>
          <w:rFonts w:ascii="Arial" w:hAnsi="Arial" w:cs="Arial"/>
          <w:b/>
          <w:bCs/>
          <w:sz w:val="22"/>
          <w:szCs w:val="22"/>
        </w:rPr>
        <w:t>1. OBJETO</w:t>
      </w:r>
      <w:r w:rsidRPr="00870B92">
        <w:rPr>
          <w:rFonts w:ascii="Arial" w:hAnsi="Arial" w:cs="Arial"/>
          <w:sz w:val="22"/>
          <w:szCs w:val="22"/>
        </w:rPr>
        <w:t>.</w:t>
      </w:r>
    </w:p>
    <w:p w14:paraId="39968E8A" w14:textId="6C3EBF7C" w:rsidR="00C1040A" w:rsidRPr="00071486" w:rsidRDefault="00C1040A" w:rsidP="00C1040A">
      <w:pPr>
        <w:spacing w:line="237" w:lineRule="auto"/>
        <w:ind w:left="3"/>
        <w:rPr>
          <w:rFonts w:ascii="Arial" w:hAnsi="Arial" w:cs="Arial"/>
          <w:sz w:val="22"/>
        </w:rPr>
      </w:pPr>
      <w:r>
        <w:rPr>
          <w:rFonts w:ascii="Arial" w:hAnsi="Arial" w:cs="Arial"/>
        </w:rPr>
        <w:t xml:space="preserve">Por </w:t>
      </w:r>
      <w:r w:rsidRPr="00071486">
        <w:rPr>
          <w:rFonts w:ascii="Arial" w:hAnsi="Arial" w:cs="Arial"/>
        </w:rPr>
        <w:t xml:space="preserve">cuanto el CONTRATANTE ha llamado a Licitación Pública Nacional Nº </w:t>
      </w:r>
      <w:r>
        <w:rPr>
          <w:rFonts w:ascii="Arial" w:hAnsi="Arial" w:cs="Arial"/>
        </w:rPr>
        <w:t>122</w:t>
      </w:r>
      <w:r w:rsidRPr="00071486">
        <w:rPr>
          <w:rFonts w:ascii="Arial" w:hAnsi="Arial" w:cs="Arial"/>
        </w:rPr>
        <w:t>/2016, en el marco de lo establecido en la Ley N° 2051/03 modificado por Ley N° 3439/07, el Decreto Reglamentario N° 21909/03 modificado por el Decreto N° 5174/05, y ha aceptado y adjudicado por Resolución Ministerial N° …../201</w:t>
      </w:r>
      <w:r>
        <w:rPr>
          <w:rFonts w:ascii="Arial" w:hAnsi="Arial" w:cs="Arial"/>
        </w:rPr>
        <w:t>7</w:t>
      </w:r>
      <w:r w:rsidRPr="00071486">
        <w:rPr>
          <w:rFonts w:ascii="Arial" w:hAnsi="Arial" w:cs="Arial"/>
        </w:rPr>
        <w:t xml:space="preserve"> la oferta del CONTRATISTA para la </w:t>
      </w:r>
      <w:ins w:id="624" w:author="Jorge Agustin Fernandez Pereira" w:date="2017-06-22T12:32:00Z">
        <w:r w:rsidR="0049328D" w:rsidRPr="000B1158">
          <w:rPr>
            <w:rFonts w:ascii="Arial" w:hAnsi="Arial" w:cs="Arial"/>
            <w:b/>
            <w:sz w:val="22"/>
            <w:szCs w:val="22"/>
          </w:rPr>
          <w:t xml:space="preserve">LLAMADO MOPC LPN SBE Nº 122 / 2016   – </w:t>
        </w:r>
      </w:ins>
      <w:ins w:id="625" w:author="Jorge Agustin Fernandez Pereira" w:date="2017-06-22T12:34:00Z">
        <w:r w:rsidR="00335591">
          <w:rPr>
            <w:rFonts w:ascii="Arial" w:hAnsi="Arial" w:cs="Arial"/>
            <w:b/>
            <w:sz w:val="22"/>
            <w:szCs w:val="22"/>
          </w:rPr>
          <w:t>“</w:t>
        </w:r>
      </w:ins>
      <w:ins w:id="626" w:author="Jorge Agustin Fernandez Pereira" w:date="2017-06-22T12:32:00Z">
        <w:r w:rsidR="0049328D" w:rsidRPr="000B1158">
          <w:rPr>
            <w:rFonts w:ascii="Arial" w:hAnsi="Arial" w:cs="Arial"/>
            <w:b/>
            <w:sz w:val="22"/>
            <w:szCs w:val="22"/>
          </w:rPr>
          <w:t xml:space="preserve">EJECUCIÓN DE OBRAS PARA AMPLIACIÓN, PROFUNDIZACION Y OPTIMIZACION DE LOS CANALES DE CAPTACION Y CONDUCCION </w:t>
        </w:r>
        <w:r w:rsidR="0049328D" w:rsidRPr="000B1158">
          <w:rPr>
            <w:rFonts w:ascii="Arial" w:hAnsi="Arial" w:cs="Arial"/>
            <w:b/>
            <w:sz w:val="22"/>
            <w:szCs w:val="22"/>
          </w:rPr>
          <w:lastRenderedPageBreak/>
          <w:t>DE LAS AGUAS DEL   RIO PILCOMAYO EN TERRITORIO PARAGUAYO -</w:t>
        </w:r>
        <w:r w:rsidR="0049328D" w:rsidRPr="000B1158">
          <w:rPr>
            <w:rFonts w:ascii="Arial" w:hAnsi="Arial" w:cs="Arial"/>
            <w:sz w:val="22"/>
            <w:szCs w:val="22"/>
            <w:lang w:eastAsia="en-US"/>
          </w:rPr>
          <w:t xml:space="preserve"> </w:t>
        </w:r>
        <w:r w:rsidR="0049328D" w:rsidRPr="000B1158">
          <w:rPr>
            <w:rFonts w:ascii="Arial" w:hAnsi="Arial" w:cs="Arial"/>
            <w:b/>
            <w:sz w:val="22"/>
            <w:szCs w:val="22"/>
            <w:lang w:eastAsia="en-US"/>
          </w:rPr>
          <w:t>AD REFERENDUM A LA REPROGRAMACION PRESUPUESTARIA</w:t>
        </w:r>
      </w:ins>
      <w:ins w:id="627" w:author="Jorge Agustin Fernandez Pereira" w:date="2017-06-22T12:34:00Z">
        <w:r w:rsidR="00335591">
          <w:rPr>
            <w:rFonts w:ascii="Arial" w:hAnsi="Arial" w:cs="Arial"/>
            <w:b/>
            <w:sz w:val="22"/>
            <w:szCs w:val="22"/>
            <w:lang w:eastAsia="en-US"/>
          </w:rPr>
          <w:t>”</w:t>
        </w:r>
      </w:ins>
      <w:ins w:id="628" w:author="Jorge Agustin Fernandez Pereira" w:date="2017-06-22T12:32:00Z">
        <w:r w:rsidR="0049328D" w:rsidRPr="000B1158">
          <w:rPr>
            <w:rFonts w:ascii="Arial" w:hAnsi="Arial" w:cs="Arial"/>
            <w:b/>
            <w:sz w:val="22"/>
            <w:szCs w:val="22"/>
            <w:lang w:eastAsia="en-US"/>
          </w:rPr>
          <w:t>.</w:t>
        </w:r>
        <w:r w:rsidR="0049328D">
          <w:rPr>
            <w:rFonts w:ascii="Arial" w:hAnsi="Arial" w:cs="Arial"/>
            <w:b/>
            <w:sz w:val="22"/>
            <w:szCs w:val="22"/>
            <w:lang w:eastAsia="en-US"/>
          </w:rPr>
          <w:t xml:space="preserve"> </w:t>
        </w:r>
        <w:r w:rsidR="0049328D" w:rsidRPr="000B1158">
          <w:rPr>
            <w:rFonts w:ascii="Arial" w:hAnsi="Arial" w:cs="Arial"/>
            <w:b/>
            <w:szCs w:val="24"/>
            <w:lang w:eastAsia="en-US"/>
          </w:rPr>
          <w:t xml:space="preserve">ID N ° : </w:t>
        </w:r>
        <w:r w:rsidR="0049328D" w:rsidRPr="000B1158">
          <w:rPr>
            <w:rFonts w:ascii="Arial" w:hAnsi="Arial" w:cs="Arial"/>
            <w:b/>
            <w:i/>
            <w:iCs/>
            <w:szCs w:val="24"/>
            <w:lang w:eastAsia="en-US"/>
          </w:rPr>
          <w:t>315.021</w:t>
        </w:r>
        <w:r w:rsidR="0049328D" w:rsidRPr="00071486" w:rsidDel="0049328D">
          <w:rPr>
            <w:rFonts w:ascii="Arial" w:hAnsi="Arial" w:cs="Arial"/>
          </w:rPr>
          <w:t xml:space="preserve"> </w:t>
        </w:r>
      </w:ins>
      <w:del w:id="629" w:author="Jorge Agustin Fernandez Pereira" w:date="2017-06-22T12:31:00Z">
        <w:r w:rsidRPr="00071486" w:rsidDel="0049328D">
          <w:rPr>
            <w:rFonts w:ascii="Arial" w:hAnsi="Arial" w:cs="Arial"/>
          </w:rPr>
          <w:delText>“</w:delText>
        </w:r>
        <w:r w:rsidRPr="007852BC" w:rsidDel="0049328D">
          <w:rPr>
            <w:rFonts w:ascii="Arial" w:hAnsi="Arial" w:cs="Arial"/>
            <w:b/>
            <w:bCs/>
            <w:lang w:val="es-ES"/>
          </w:rPr>
          <w:delText>AMPLIACIÓN, PROFUNDIZACION Y OPTIMIZACION DE LOS CANALES DE CAPTACION Y CONDUCCION DE AGUA DEL RIO PILCOMAYO EN TERRITORIO PARAGUAYO</w:delText>
        </w:r>
        <w:r w:rsidDel="0049328D">
          <w:rPr>
            <w:rFonts w:ascii="Arial" w:hAnsi="Arial" w:cs="Arial"/>
            <w:b/>
            <w:bCs/>
            <w:lang w:val="es-ES"/>
          </w:rPr>
          <w:delText xml:space="preserve"> –PGN 2017”- ”</w:delText>
        </w:r>
        <w:r w:rsidRPr="00071486" w:rsidDel="0049328D">
          <w:rPr>
            <w:rFonts w:ascii="Arial" w:hAnsi="Arial" w:cs="Arial"/>
          </w:rPr>
          <w:delText xml:space="preserve"> </w:delText>
        </w:r>
      </w:del>
      <w:r w:rsidRPr="00071486">
        <w:rPr>
          <w:rFonts w:ascii="Arial" w:hAnsi="Arial" w:cs="Arial"/>
        </w:rPr>
        <w:t>LOTES I, II y III (EMBOCADURA – SAN ANTONIO, SAN ANTONIO– GRAL. DIAZ) y OBRAS COMPL</w:t>
      </w:r>
      <w:r>
        <w:rPr>
          <w:rFonts w:ascii="Arial" w:hAnsi="Arial" w:cs="Arial"/>
        </w:rPr>
        <w:t>E</w:t>
      </w:r>
      <w:r w:rsidRPr="00071486">
        <w:rPr>
          <w:rFonts w:ascii="Arial" w:hAnsi="Arial" w:cs="Arial"/>
        </w:rPr>
        <w:t>MENTARIAS Y DE CONTINGENCIA, conforme se detalla en la Sección III. Alcance de las Obras, Pliego de Bases y Condiciones (PBC), por la suma de G………….. (………………………………………………) IVA incluido, en lo sucesivo denominado “el Precio del Contrato”.</w:t>
      </w:r>
    </w:p>
    <w:p w14:paraId="0FD02E7E" w14:textId="77777777" w:rsidR="00AE436A" w:rsidRPr="00870B92" w:rsidRDefault="00AE436A" w:rsidP="00870B92">
      <w:pPr>
        <w:tabs>
          <w:tab w:val="num" w:pos="360"/>
          <w:tab w:val="num" w:pos="570"/>
        </w:tabs>
        <w:spacing w:line="360" w:lineRule="auto"/>
        <w:ind w:left="567" w:hanging="567"/>
        <w:rPr>
          <w:rFonts w:ascii="Arial" w:hAnsi="Arial" w:cs="Arial"/>
          <w:sz w:val="22"/>
          <w:szCs w:val="22"/>
        </w:rPr>
      </w:pPr>
    </w:p>
    <w:p w14:paraId="40945930" w14:textId="77777777" w:rsidR="00AE436A" w:rsidRPr="00870B92" w:rsidRDefault="00AE436A" w:rsidP="00870B92">
      <w:pPr>
        <w:tabs>
          <w:tab w:val="num" w:pos="360"/>
          <w:tab w:val="num" w:pos="570"/>
        </w:tabs>
        <w:spacing w:line="360" w:lineRule="auto"/>
        <w:ind w:left="567" w:hanging="567"/>
        <w:rPr>
          <w:rFonts w:ascii="Arial" w:hAnsi="Arial" w:cs="Arial"/>
          <w:b/>
          <w:bCs/>
          <w:sz w:val="22"/>
          <w:szCs w:val="22"/>
        </w:rPr>
      </w:pPr>
      <w:r w:rsidRPr="00870B92">
        <w:rPr>
          <w:rFonts w:ascii="Arial" w:hAnsi="Arial" w:cs="Arial"/>
          <w:b/>
          <w:bCs/>
          <w:sz w:val="22"/>
          <w:szCs w:val="22"/>
        </w:rPr>
        <w:t>2. DOCUMENTOS INTEGRANTES DEL CONTRATO.</w:t>
      </w:r>
    </w:p>
    <w:p w14:paraId="162E4FDF" w14:textId="77777777" w:rsidR="00AE436A" w:rsidRPr="00870B92" w:rsidRDefault="00AE436A" w:rsidP="00870B92">
      <w:pPr>
        <w:spacing w:line="360" w:lineRule="auto"/>
        <w:ind w:left="567"/>
        <w:rPr>
          <w:rFonts w:ascii="Arial" w:hAnsi="Arial" w:cs="Arial"/>
          <w:b/>
          <w:bCs/>
          <w:sz w:val="22"/>
          <w:szCs w:val="22"/>
        </w:rPr>
      </w:pPr>
    </w:p>
    <w:p w14:paraId="25512436" w14:textId="27666004"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 xml:space="preserve">Los documentos contractuales </w:t>
      </w:r>
      <w:r w:rsidR="00AD7F32">
        <w:rPr>
          <w:rFonts w:ascii="Arial" w:hAnsi="Arial" w:cs="Arial"/>
          <w:sz w:val="22"/>
          <w:szCs w:val="22"/>
        </w:rPr>
        <w:t xml:space="preserve">debidamente </w:t>
      </w:r>
      <w:r w:rsidRPr="00870B92">
        <w:rPr>
          <w:rFonts w:ascii="Arial" w:hAnsi="Arial" w:cs="Arial"/>
          <w:sz w:val="22"/>
          <w:szCs w:val="22"/>
        </w:rPr>
        <w:t xml:space="preserve">firmados y que forman parte integral del Contrato son los siguientes: </w:t>
      </w:r>
    </w:p>
    <w:p w14:paraId="34E6E683"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(a)</w:t>
      </w:r>
      <w:r w:rsidRPr="00870B92">
        <w:rPr>
          <w:rFonts w:ascii="Arial" w:hAnsi="Arial" w:cs="Arial"/>
          <w:sz w:val="22"/>
          <w:szCs w:val="22"/>
        </w:rPr>
        <w:tab/>
        <w:t>Contrato;</w:t>
      </w:r>
    </w:p>
    <w:p w14:paraId="19260097"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(b)</w:t>
      </w:r>
      <w:r w:rsidRPr="00870B92">
        <w:rPr>
          <w:rFonts w:ascii="Arial" w:hAnsi="Arial" w:cs="Arial"/>
          <w:sz w:val="22"/>
          <w:szCs w:val="22"/>
        </w:rPr>
        <w:tab/>
        <w:t xml:space="preserve">El Pliego de Bases y Condiciones y sus Adendas o modificaciones; </w:t>
      </w:r>
    </w:p>
    <w:p w14:paraId="61F161E4"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(c)</w:t>
      </w:r>
      <w:r w:rsidRPr="00870B92">
        <w:rPr>
          <w:rFonts w:ascii="Arial" w:hAnsi="Arial" w:cs="Arial"/>
          <w:sz w:val="22"/>
          <w:szCs w:val="22"/>
        </w:rPr>
        <w:tab/>
        <w:t>Las Instrucciones al Oferente (IAO) y las Condiciones Generales del Contrato (CGC) publicadas en el portal de Contrataciones Públicas;</w:t>
      </w:r>
    </w:p>
    <w:p w14:paraId="04455B26"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(d)</w:t>
      </w:r>
      <w:r w:rsidRPr="00870B92">
        <w:rPr>
          <w:rFonts w:ascii="Arial" w:hAnsi="Arial" w:cs="Arial"/>
          <w:sz w:val="22"/>
          <w:szCs w:val="22"/>
        </w:rPr>
        <w:tab/>
        <w:t xml:space="preserve">La oferta del Proveedor; </w:t>
      </w:r>
    </w:p>
    <w:p w14:paraId="73C662D2"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(e)</w:t>
      </w:r>
      <w:r w:rsidRPr="00870B92">
        <w:rPr>
          <w:rFonts w:ascii="Arial" w:hAnsi="Arial" w:cs="Arial"/>
          <w:sz w:val="22"/>
          <w:szCs w:val="22"/>
        </w:rPr>
        <w:tab/>
        <w:t>La resolución de adjudicación del Contrato emitida por la Contratante y su respectiva notificación;</w:t>
      </w:r>
    </w:p>
    <w:p w14:paraId="1CC9FDF7" w14:textId="77777777"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(f)</w:t>
      </w:r>
      <w:r w:rsidRPr="00870B92">
        <w:rPr>
          <w:rFonts w:ascii="Arial" w:hAnsi="Arial" w:cs="Arial"/>
          <w:sz w:val="22"/>
          <w:szCs w:val="22"/>
        </w:rPr>
        <w:tab/>
        <w:t xml:space="preserve">[Agregar aquí cualquier otro(s) documento(s)] </w:t>
      </w:r>
    </w:p>
    <w:p w14:paraId="3B2108A1" w14:textId="77777777" w:rsidR="00485D6C" w:rsidRPr="00870B92" w:rsidRDefault="00485D6C" w:rsidP="00870B92">
      <w:pPr>
        <w:suppressAutoHyphens/>
        <w:spacing w:line="360" w:lineRule="auto"/>
        <w:rPr>
          <w:rFonts w:ascii="Arial" w:hAnsi="Arial" w:cs="Arial"/>
          <w:sz w:val="22"/>
          <w:szCs w:val="22"/>
        </w:rPr>
      </w:pPr>
    </w:p>
    <w:p w14:paraId="0C20A0F5" w14:textId="184E56F9" w:rsidR="00537071" w:rsidRPr="00870B92" w:rsidRDefault="00537071" w:rsidP="00870B92">
      <w:pPr>
        <w:suppressAutoHyphens/>
        <w:spacing w:line="360" w:lineRule="auto"/>
        <w:rPr>
          <w:rFonts w:ascii="Arial" w:hAnsi="Arial" w:cs="Arial"/>
          <w:sz w:val="22"/>
          <w:szCs w:val="22"/>
        </w:rPr>
      </w:pPr>
      <w:r w:rsidRPr="00870B92">
        <w:rPr>
          <w:rFonts w:ascii="Arial" w:hAnsi="Arial" w:cs="Arial"/>
          <w:sz w:val="22"/>
          <w:szCs w:val="22"/>
        </w:rPr>
        <w:t xml:space="preserve">Los documentos que forman parte del Contrato deberán considerarse mutuamente explicativos; en caso de contradicción o discrepancia entre los </w:t>
      </w:r>
      <w:r w:rsidR="00485D6C" w:rsidRPr="00870B92">
        <w:rPr>
          <w:rFonts w:ascii="Arial" w:hAnsi="Arial" w:cs="Arial"/>
          <w:sz w:val="22"/>
          <w:szCs w:val="22"/>
        </w:rPr>
        <w:t>mismos</w:t>
      </w:r>
      <w:r w:rsidRPr="00870B92">
        <w:rPr>
          <w:rFonts w:ascii="Arial" w:hAnsi="Arial" w:cs="Arial"/>
          <w:sz w:val="22"/>
          <w:szCs w:val="22"/>
        </w:rPr>
        <w:t xml:space="preserve">, la prioridad </w:t>
      </w:r>
      <w:r w:rsidR="00485D6C" w:rsidRPr="00870B92">
        <w:rPr>
          <w:rFonts w:ascii="Arial" w:hAnsi="Arial" w:cs="Arial"/>
          <w:sz w:val="22"/>
          <w:szCs w:val="22"/>
        </w:rPr>
        <w:t>se dará</w:t>
      </w:r>
      <w:r w:rsidRPr="00870B92">
        <w:rPr>
          <w:rFonts w:ascii="Arial" w:hAnsi="Arial" w:cs="Arial"/>
          <w:sz w:val="22"/>
          <w:szCs w:val="22"/>
        </w:rPr>
        <w:t xml:space="preserve"> en el orden enunciado anteriormente, siempre que no contradigan las disposiciones del Pliego de Bases y Condiciones, en cuyo caso prevalecerá lo dispuesto en </w:t>
      </w:r>
      <w:r w:rsidR="00485D6C" w:rsidRPr="00870B92">
        <w:rPr>
          <w:rFonts w:ascii="Arial" w:hAnsi="Arial" w:cs="Arial"/>
          <w:sz w:val="22"/>
          <w:szCs w:val="22"/>
        </w:rPr>
        <w:t>este.</w:t>
      </w:r>
    </w:p>
    <w:p w14:paraId="48D201F5" w14:textId="77777777" w:rsidR="00AE436A" w:rsidRPr="00870B92" w:rsidRDefault="00AE436A" w:rsidP="00870B92">
      <w:pPr>
        <w:tabs>
          <w:tab w:val="num" w:pos="-1843"/>
          <w:tab w:val="num" w:pos="-1701"/>
        </w:tabs>
        <w:spacing w:line="360" w:lineRule="auto"/>
        <w:ind w:left="426" w:hanging="426"/>
        <w:rPr>
          <w:rFonts w:ascii="Arial" w:hAnsi="Arial" w:cs="Arial"/>
          <w:sz w:val="22"/>
          <w:szCs w:val="22"/>
        </w:rPr>
      </w:pPr>
    </w:p>
    <w:p w14:paraId="3BA1FFC0" w14:textId="4B815699" w:rsidR="00AE436A" w:rsidRPr="00870B92" w:rsidRDefault="00AE436A" w:rsidP="00870B92">
      <w:pPr>
        <w:tabs>
          <w:tab w:val="num" w:pos="-1843"/>
          <w:tab w:val="num" w:pos="-1701"/>
        </w:tabs>
        <w:spacing w:line="360" w:lineRule="auto"/>
        <w:ind w:left="426" w:hanging="426"/>
        <w:rPr>
          <w:rFonts w:ascii="Arial" w:hAnsi="Arial" w:cs="Arial"/>
          <w:sz w:val="22"/>
          <w:szCs w:val="22"/>
        </w:rPr>
      </w:pPr>
      <w:r w:rsidRPr="00870B92">
        <w:rPr>
          <w:rFonts w:ascii="Arial" w:hAnsi="Arial" w:cs="Arial"/>
          <w:b/>
          <w:bCs/>
          <w:sz w:val="22"/>
          <w:szCs w:val="22"/>
        </w:rPr>
        <w:t>3. IDENTIFICACIÓN DEL CRÉDITO PRESUPUESTARIO PARA CUBRIR EL COMPROMISO DERIVADO DEL CONTRATO (Art. 37, a de la Ley N° 2051)</w:t>
      </w:r>
      <w:r w:rsidRPr="00870B92">
        <w:rPr>
          <w:rFonts w:ascii="Arial" w:hAnsi="Arial" w:cs="Arial"/>
          <w:sz w:val="22"/>
          <w:szCs w:val="22"/>
        </w:rPr>
        <w:t>.</w:t>
      </w:r>
    </w:p>
    <w:p w14:paraId="635EEB9A" w14:textId="77777777" w:rsidR="00D55C94" w:rsidRPr="00870B92" w:rsidRDefault="00D55C94" w:rsidP="00870B92">
      <w:pPr>
        <w:tabs>
          <w:tab w:val="num" w:pos="-1843"/>
          <w:tab w:val="num" w:pos="-1701"/>
        </w:tabs>
        <w:spacing w:line="360" w:lineRule="auto"/>
        <w:ind w:left="426" w:hanging="426"/>
        <w:rPr>
          <w:rFonts w:ascii="Arial" w:hAnsi="Arial" w:cs="Arial"/>
          <w:sz w:val="22"/>
          <w:szCs w:val="22"/>
        </w:rPr>
      </w:pPr>
    </w:p>
    <w:p w14:paraId="3F6E8148" w14:textId="14FF8FC6" w:rsidR="00AE436A" w:rsidRPr="00870B92" w:rsidRDefault="00AE436A" w:rsidP="00870B92">
      <w:pPr>
        <w:tabs>
          <w:tab w:val="num" w:pos="-1843"/>
          <w:tab w:val="num" w:pos="-1701"/>
        </w:tabs>
        <w:spacing w:line="360" w:lineRule="auto"/>
        <w:ind w:left="426" w:hanging="426"/>
        <w:rPr>
          <w:rFonts w:ascii="Arial" w:hAnsi="Arial" w:cs="Arial"/>
          <w:sz w:val="22"/>
          <w:szCs w:val="22"/>
        </w:rPr>
      </w:pPr>
      <w:r w:rsidRPr="00870B92">
        <w:rPr>
          <w:rFonts w:ascii="Arial" w:hAnsi="Arial" w:cs="Arial"/>
          <w:snapToGrid w:val="0"/>
          <w:sz w:val="22"/>
          <w:szCs w:val="22"/>
        </w:rPr>
        <w:t xml:space="preserve">3.1. El crédito presupuestario para cubrir el compromiso derivado del presente contrato está previsto </w:t>
      </w:r>
      <w:r w:rsidR="00C06359" w:rsidRPr="00870B92">
        <w:rPr>
          <w:rFonts w:ascii="Arial" w:hAnsi="Arial" w:cs="Arial"/>
          <w:snapToGrid w:val="0"/>
          <w:sz w:val="22"/>
          <w:szCs w:val="22"/>
        </w:rPr>
        <w:t xml:space="preserve">conforme al Certificado de Disponibilidad Presupuestaria, vinculado al Programa </w:t>
      </w:r>
      <w:r w:rsidRPr="00870B92">
        <w:rPr>
          <w:rFonts w:ascii="Arial" w:hAnsi="Arial" w:cs="Arial"/>
          <w:snapToGrid w:val="0"/>
          <w:sz w:val="22"/>
          <w:szCs w:val="22"/>
        </w:rPr>
        <w:t xml:space="preserve"> Anual de Contrataciones (PAC) con el </w:t>
      </w:r>
      <w:r w:rsidR="00C06359" w:rsidRPr="00870B92">
        <w:rPr>
          <w:rFonts w:ascii="Arial" w:hAnsi="Arial" w:cs="Arial"/>
          <w:snapToGrid w:val="0"/>
          <w:sz w:val="22"/>
          <w:szCs w:val="22"/>
        </w:rPr>
        <w:t xml:space="preserve">ID </w:t>
      </w:r>
      <w:r w:rsidRPr="00870B92">
        <w:rPr>
          <w:rFonts w:ascii="Arial" w:hAnsi="Arial" w:cs="Arial"/>
          <w:snapToGrid w:val="0"/>
          <w:sz w:val="22"/>
          <w:szCs w:val="22"/>
        </w:rPr>
        <w:t xml:space="preserve">Nº </w:t>
      </w:r>
      <w:r w:rsidR="00C1040A">
        <w:rPr>
          <w:rFonts w:ascii="Arial" w:hAnsi="Arial" w:cs="Arial"/>
          <w:snapToGrid w:val="0"/>
          <w:sz w:val="22"/>
          <w:szCs w:val="22"/>
        </w:rPr>
        <w:t>315.021</w:t>
      </w:r>
    </w:p>
    <w:p w14:paraId="0D62753C" w14:textId="70148878" w:rsidR="00AE436A" w:rsidRPr="00870B92" w:rsidRDefault="00AE436A" w:rsidP="00870B92">
      <w:pPr>
        <w:tabs>
          <w:tab w:val="num" w:pos="792"/>
          <w:tab w:val="num" w:pos="854"/>
        </w:tabs>
        <w:spacing w:line="360" w:lineRule="auto"/>
        <w:rPr>
          <w:rFonts w:ascii="Arial" w:hAnsi="Arial" w:cs="Arial"/>
          <w:sz w:val="22"/>
          <w:szCs w:val="22"/>
        </w:rPr>
      </w:pPr>
    </w:p>
    <w:p w14:paraId="15383C9E" w14:textId="77777777"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 </w:t>
      </w:r>
    </w:p>
    <w:p w14:paraId="297A2742" w14:textId="2E9C5CFE" w:rsidR="00AE436A" w:rsidRPr="00870B92" w:rsidRDefault="00AE436A" w:rsidP="00870B92">
      <w:pPr>
        <w:spacing w:line="360" w:lineRule="auto"/>
        <w:rPr>
          <w:rFonts w:ascii="Arial" w:hAnsi="Arial" w:cs="Arial"/>
          <w:sz w:val="22"/>
          <w:szCs w:val="22"/>
        </w:rPr>
      </w:pPr>
      <w:r w:rsidRPr="00870B92">
        <w:rPr>
          <w:rFonts w:ascii="Arial" w:hAnsi="Arial" w:cs="Arial"/>
          <w:b/>
          <w:bCs/>
          <w:sz w:val="22"/>
          <w:szCs w:val="22"/>
        </w:rPr>
        <w:t>4. PROCEDIMIENTO DE CONTRATACIÓN (Art. 37, b de la Ley N° 2051)</w:t>
      </w:r>
    </w:p>
    <w:p w14:paraId="4E40C8BF" w14:textId="77777777" w:rsidR="00AE436A" w:rsidRPr="00870B92" w:rsidRDefault="00AE436A" w:rsidP="00870B92">
      <w:pPr>
        <w:spacing w:line="360" w:lineRule="auto"/>
        <w:rPr>
          <w:rFonts w:ascii="Arial" w:hAnsi="Arial" w:cs="Arial"/>
          <w:sz w:val="22"/>
          <w:szCs w:val="22"/>
        </w:rPr>
      </w:pPr>
    </w:p>
    <w:p w14:paraId="266222F3" w14:textId="67763A81"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 xml:space="preserve">El presente contrato es el resultado del procedimiento de </w:t>
      </w:r>
      <w:r w:rsidR="00AD7F32">
        <w:rPr>
          <w:rFonts w:ascii="Arial" w:hAnsi="Arial" w:cs="Arial"/>
          <w:sz w:val="22"/>
          <w:szCs w:val="22"/>
        </w:rPr>
        <w:t>L</w:t>
      </w:r>
      <w:r w:rsidRPr="00870B92">
        <w:rPr>
          <w:rFonts w:ascii="Arial" w:hAnsi="Arial" w:cs="Arial"/>
          <w:sz w:val="22"/>
          <w:szCs w:val="22"/>
        </w:rPr>
        <w:t xml:space="preserve">icitación </w:t>
      </w:r>
      <w:r w:rsidR="00AD7F32">
        <w:rPr>
          <w:rFonts w:ascii="Arial" w:hAnsi="Arial" w:cs="Arial"/>
          <w:sz w:val="22"/>
          <w:szCs w:val="22"/>
        </w:rPr>
        <w:t>P</w:t>
      </w:r>
      <w:r w:rsidRPr="00870B92">
        <w:rPr>
          <w:rFonts w:ascii="Arial" w:hAnsi="Arial" w:cs="Arial"/>
          <w:sz w:val="22"/>
          <w:szCs w:val="22"/>
        </w:rPr>
        <w:t xml:space="preserve">ública </w:t>
      </w:r>
      <w:r w:rsidR="00AD7F32">
        <w:rPr>
          <w:rFonts w:ascii="Arial" w:hAnsi="Arial" w:cs="Arial"/>
          <w:sz w:val="22"/>
          <w:szCs w:val="22"/>
        </w:rPr>
        <w:t>N</w:t>
      </w:r>
      <w:r w:rsidRPr="00870B92">
        <w:rPr>
          <w:rFonts w:ascii="Arial" w:hAnsi="Arial" w:cs="Arial"/>
          <w:sz w:val="22"/>
          <w:szCs w:val="22"/>
        </w:rPr>
        <w:t>acional N° ___________, convocado por ____________________, según resolución N°_____________. La adjudicación fue realizada por Resolución N°_______ </w:t>
      </w:r>
    </w:p>
    <w:p w14:paraId="1DE39CC5" w14:textId="77777777" w:rsidR="00AE436A" w:rsidRPr="00870B92" w:rsidRDefault="00AE436A" w:rsidP="00870B92">
      <w:pPr>
        <w:tabs>
          <w:tab w:val="num" w:pos="360"/>
          <w:tab w:val="num" w:pos="570"/>
        </w:tabs>
        <w:spacing w:line="360" w:lineRule="auto"/>
        <w:ind w:left="567" w:hanging="567"/>
        <w:rPr>
          <w:rFonts w:ascii="Arial" w:hAnsi="Arial" w:cs="Arial"/>
          <w:sz w:val="22"/>
          <w:szCs w:val="22"/>
        </w:rPr>
      </w:pPr>
    </w:p>
    <w:p w14:paraId="4001F8E6" w14:textId="3FA84567" w:rsidR="00AE436A" w:rsidRPr="00870B92" w:rsidRDefault="00AE436A" w:rsidP="00870B92">
      <w:pPr>
        <w:tabs>
          <w:tab w:val="num" w:pos="360"/>
          <w:tab w:val="num" w:pos="570"/>
        </w:tabs>
        <w:spacing w:line="360" w:lineRule="auto"/>
        <w:ind w:left="567" w:hanging="567"/>
        <w:rPr>
          <w:rFonts w:ascii="Arial" w:hAnsi="Arial" w:cs="Arial"/>
          <w:b/>
          <w:bCs/>
          <w:sz w:val="22"/>
          <w:szCs w:val="22"/>
        </w:rPr>
      </w:pPr>
      <w:r w:rsidRPr="00870B92">
        <w:rPr>
          <w:rFonts w:ascii="Arial" w:hAnsi="Arial" w:cs="Arial"/>
          <w:b/>
          <w:bCs/>
          <w:sz w:val="22"/>
          <w:szCs w:val="22"/>
        </w:rPr>
        <w:t>5.  VIGENCIA DEL CONTRATO</w:t>
      </w:r>
    </w:p>
    <w:p w14:paraId="26B66666" w14:textId="77777777" w:rsidR="00AE436A" w:rsidRPr="00870B92" w:rsidRDefault="00AE436A" w:rsidP="00870B92">
      <w:pPr>
        <w:pStyle w:val="Style1"/>
        <w:keepNext w:val="0"/>
        <w:pageBreakBefore w:val="0"/>
        <w:spacing w:before="0" w:after="0" w:line="360" w:lineRule="auto"/>
        <w:outlineLvl w:val="9"/>
        <w:rPr>
          <w:rFonts w:ascii="Arial" w:hAnsi="Arial" w:cs="Arial"/>
          <w:sz w:val="22"/>
          <w:szCs w:val="22"/>
        </w:rPr>
      </w:pPr>
      <w:r w:rsidRPr="00870B92">
        <w:rPr>
          <w:rFonts w:ascii="Arial" w:hAnsi="Arial" w:cs="Arial"/>
          <w:sz w:val="22"/>
          <w:szCs w:val="22"/>
        </w:rPr>
        <w:t> </w:t>
      </w:r>
    </w:p>
    <w:p w14:paraId="40052B58" w14:textId="77777777" w:rsidR="008C0CA6" w:rsidRPr="00732CCD" w:rsidRDefault="008C0CA6" w:rsidP="008C0CA6">
      <w:pPr>
        <w:spacing w:line="240" w:lineRule="auto"/>
        <w:rPr>
          <w:rFonts w:ascii="Arial" w:hAnsi="Arial" w:cs="Arial"/>
          <w:szCs w:val="24"/>
        </w:rPr>
      </w:pPr>
      <w:r w:rsidRPr="00732CCD">
        <w:rPr>
          <w:rFonts w:ascii="Arial" w:hAnsi="Arial" w:cs="Arial"/>
          <w:szCs w:val="24"/>
        </w:rPr>
        <w:lastRenderedPageBreak/>
        <w:t xml:space="preserve">5.1. El plazo de vigencia de este Contrato será desde </w:t>
      </w:r>
      <w:r>
        <w:rPr>
          <w:rFonts w:ascii="Arial" w:hAnsi="Arial" w:cs="Arial"/>
          <w:szCs w:val="24"/>
        </w:rPr>
        <w:t xml:space="preserve">su suscripción </w:t>
      </w:r>
      <w:r w:rsidRPr="00732CCD">
        <w:rPr>
          <w:rFonts w:ascii="Arial" w:hAnsi="Arial" w:cs="Arial"/>
          <w:szCs w:val="24"/>
        </w:rPr>
        <w:t xml:space="preserve">hasta el cumplimiento total de las obligaciones con el otorgamiento de la recepción definitiva de las obras.  </w:t>
      </w:r>
    </w:p>
    <w:p w14:paraId="215CB2A0" w14:textId="77777777" w:rsidR="008C0CA6" w:rsidRPr="00732CCD" w:rsidRDefault="008C0CA6" w:rsidP="008C0CA6">
      <w:pPr>
        <w:spacing w:line="240" w:lineRule="auto"/>
        <w:rPr>
          <w:rFonts w:ascii="Arial" w:hAnsi="Arial" w:cs="Arial"/>
          <w:szCs w:val="24"/>
        </w:rPr>
      </w:pPr>
    </w:p>
    <w:p w14:paraId="7C3D6DED" w14:textId="77777777" w:rsidR="008C0CA6" w:rsidRDefault="008C0CA6" w:rsidP="008C0CA6">
      <w:pPr>
        <w:spacing w:line="240" w:lineRule="auto"/>
        <w:rPr>
          <w:rFonts w:ascii="Arial" w:hAnsi="Arial" w:cs="Arial"/>
          <w:szCs w:val="24"/>
        </w:rPr>
      </w:pPr>
      <w:r w:rsidRPr="00732CCD">
        <w:rPr>
          <w:rFonts w:ascii="Arial" w:hAnsi="Arial" w:cs="Arial"/>
          <w:szCs w:val="24"/>
        </w:rPr>
        <w:t xml:space="preserve">5.2.  </w:t>
      </w:r>
      <w:r w:rsidRPr="001608AC">
        <w:rPr>
          <w:rFonts w:ascii="Arial" w:hAnsi="Arial" w:cs="Arial"/>
          <w:szCs w:val="24"/>
        </w:rPr>
        <w:t>La continuidad de la Contratación objeto de esta Licitación en el Ejercicio Fiscal 2017, estará supeditada a la disponibilidad de Créditos Presupuestarios aprobados por Ley del Presupuesto y sus modificaciones y a la asignación del Plan Financiero Institucional correspondiente</w:t>
      </w:r>
      <w:r w:rsidRPr="001608AC">
        <w:rPr>
          <w:rFonts w:ascii="Arial" w:hAnsi="Arial" w:cs="Arial"/>
          <w:sz w:val="22"/>
          <w:szCs w:val="22"/>
        </w:rPr>
        <w:t xml:space="preserve"> conforme al </w:t>
      </w:r>
      <w:r w:rsidRPr="001608AC">
        <w:rPr>
          <w:rFonts w:ascii="Arial" w:hAnsi="Arial" w:cs="Arial"/>
          <w:szCs w:val="24"/>
        </w:rPr>
        <w:t>Artículo 14 de la Ley N° 2051/03</w:t>
      </w:r>
      <w:r w:rsidRPr="00732CCD">
        <w:rPr>
          <w:rFonts w:ascii="Arial" w:hAnsi="Arial" w:cs="Arial"/>
          <w:szCs w:val="24"/>
        </w:rPr>
        <w:t>.</w:t>
      </w:r>
    </w:p>
    <w:p w14:paraId="6DA65664" w14:textId="77777777" w:rsidR="00AE436A" w:rsidRPr="00870B92" w:rsidRDefault="00AE436A" w:rsidP="00870B92">
      <w:pPr>
        <w:spacing w:line="360" w:lineRule="auto"/>
        <w:rPr>
          <w:rFonts w:ascii="Arial" w:hAnsi="Arial" w:cs="Arial"/>
          <w:b/>
          <w:bCs/>
          <w:sz w:val="22"/>
          <w:szCs w:val="22"/>
        </w:rPr>
      </w:pPr>
    </w:p>
    <w:p w14:paraId="214D3F41" w14:textId="0E2AB4F4" w:rsidR="00AE436A" w:rsidRPr="00870B92" w:rsidRDefault="00AE436A" w:rsidP="00870B92">
      <w:pPr>
        <w:spacing w:line="360" w:lineRule="auto"/>
        <w:rPr>
          <w:rFonts w:ascii="Arial" w:hAnsi="Arial" w:cs="Arial"/>
          <w:b/>
          <w:bCs/>
          <w:sz w:val="22"/>
          <w:szCs w:val="22"/>
        </w:rPr>
      </w:pPr>
      <w:r w:rsidRPr="00870B92">
        <w:rPr>
          <w:rFonts w:ascii="Arial" w:hAnsi="Arial" w:cs="Arial"/>
          <w:b/>
          <w:bCs/>
          <w:sz w:val="22"/>
          <w:szCs w:val="22"/>
        </w:rPr>
        <w:t>6.  PRECIO UNITARIO Y EL IMPORTE TOTAL A PAGAR POR LAS OBRAS (Art. 37 c de la Ley N° 2051)</w:t>
      </w:r>
    </w:p>
    <w:p w14:paraId="2B805D15" w14:textId="77777777" w:rsidR="00AE436A" w:rsidRPr="00870B92" w:rsidRDefault="00AE436A" w:rsidP="00870B92">
      <w:pPr>
        <w:pStyle w:val="Textoindependiente"/>
        <w:spacing w:line="360" w:lineRule="auto"/>
        <w:rPr>
          <w:rFonts w:ascii="Arial" w:hAnsi="Arial" w:cs="Arial"/>
          <w:i/>
          <w:sz w:val="22"/>
          <w:szCs w:val="22"/>
        </w:rPr>
      </w:pPr>
      <w:r w:rsidRPr="00870B92">
        <w:rPr>
          <w:rFonts w:ascii="Arial" w:hAnsi="Arial" w:cs="Arial"/>
          <w:i/>
          <w:sz w:val="22"/>
          <w:szCs w:val="22"/>
        </w:rPr>
        <w:t>(Indicar el precio unitario y el importe total a pagar por las  obras, conforme a la oferta adjudicada y a la Resolución de Adjudicación.)</w:t>
      </w:r>
    </w:p>
    <w:p w14:paraId="767FB881" w14:textId="77777777" w:rsidR="00AE436A" w:rsidRPr="00870B92" w:rsidRDefault="00AE436A" w:rsidP="00870B92">
      <w:pPr>
        <w:pStyle w:val="Textoindependiente"/>
        <w:spacing w:line="360" w:lineRule="auto"/>
        <w:rPr>
          <w:rFonts w:ascii="Arial" w:hAnsi="Arial" w:cs="Arial"/>
          <w:i/>
          <w:sz w:val="22"/>
          <w:szCs w:val="22"/>
        </w:rPr>
      </w:pPr>
      <w:r w:rsidRPr="00870B92">
        <w:rPr>
          <w:rFonts w:ascii="Arial" w:hAnsi="Arial" w:cs="Arial"/>
          <w:sz w:val="22"/>
          <w:szCs w:val="22"/>
        </w:rPr>
        <w:t>El Banco y Número de cuenta, del Contratista/Proveedor, en el que se realizará el pago, vía acreditación en cuenta Bancaria es</w:t>
      </w:r>
      <w:r w:rsidRPr="00870B92">
        <w:rPr>
          <w:rFonts w:ascii="Arial" w:hAnsi="Arial" w:cs="Arial"/>
          <w:i/>
          <w:sz w:val="22"/>
          <w:szCs w:val="22"/>
        </w:rPr>
        <w:t xml:space="preserve"> ______________ (aplicable a la Administración Central)</w:t>
      </w:r>
    </w:p>
    <w:p w14:paraId="1CD630D1" w14:textId="77777777" w:rsidR="00AE436A" w:rsidRPr="00870B92" w:rsidRDefault="00AE436A" w:rsidP="00870B92">
      <w:pPr>
        <w:spacing w:line="360" w:lineRule="auto"/>
        <w:rPr>
          <w:rFonts w:ascii="Arial" w:hAnsi="Arial" w:cs="Arial"/>
          <w:b/>
          <w:bCs/>
          <w:sz w:val="22"/>
          <w:szCs w:val="22"/>
        </w:rPr>
      </w:pPr>
    </w:p>
    <w:p w14:paraId="601B7074" w14:textId="176CAC17" w:rsidR="00AE436A" w:rsidRPr="00870B92" w:rsidRDefault="00AE436A" w:rsidP="00870B92">
      <w:pPr>
        <w:spacing w:line="360" w:lineRule="auto"/>
        <w:rPr>
          <w:rFonts w:ascii="Arial" w:hAnsi="Arial" w:cs="Arial"/>
          <w:b/>
          <w:bCs/>
          <w:sz w:val="22"/>
          <w:szCs w:val="22"/>
        </w:rPr>
      </w:pPr>
      <w:r w:rsidRPr="00870B92">
        <w:rPr>
          <w:rFonts w:ascii="Arial" w:hAnsi="Arial" w:cs="Arial"/>
          <w:b/>
          <w:bCs/>
          <w:sz w:val="22"/>
          <w:szCs w:val="22"/>
        </w:rPr>
        <w:t>7. PLAZO, LUGAR Y CONDICIONES DE LA OBRA (Art. 37 d de la Ley N° 2051).</w:t>
      </w:r>
    </w:p>
    <w:p w14:paraId="60367709" w14:textId="77777777" w:rsidR="008C0CA6" w:rsidRPr="00FE5102" w:rsidRDefault="008C0CA6" w:rsidP="008C0CA6">
      <w:pPr>
        <w:spacing w:line="276" w:lineRule="auto"/>
        <w:ind w:left="64" w:right="360"/>
        <w:rPr>
          <w:rFonts w:ascii="Arial" w:hAnsi="Arial" w:cs="Arial"/>
          <w:szCs w:val="24"/>
        </w:rPr>
      </w:pPr>
      <w:r w:rsidRPr="00FE5102">
        <w:rPr>
          <w:rFonts w:ascii="Arial" w:hAnsi="Arial" w:cs="Arial"/>
          <w:szCs w:val="24"/>
        </w:rPr>
        <w:t>(El plazo de ejecución de las obras es de 180 (ciento ochenta) días calendarios que se computa desde la recepción por parte del Contratista de la Orden de Inicio, salvo que la contratante conceda una prórroga de tiempo.</w:t>
      </w:r>
    </w:p>
    <w:p w14:paraId="24818710" w14:textId="77777777" w:rsidR="008C0CA6" w:rsidRPr="00FE5102" w:rsidRDefault="008C0CA6" w:rsidP="008C0CA6">
      <w:pPr>
        <w:spacing w:line="276" w:lineRule="auto"/>
        <w:ind w:right="43"/>
        <w:rPr>
          <w:rFonts w:ascii="Arial" w:hAnsi="Arial" w:cs="Arial"/>
          <w:szCs w:val="24"/>
        </w:rPr>
      </w:pPr>
    </w:p>
    <w:p w14:paraId="18272EC8" w14:textId="77777777" w:rsidR="008C0CA6" w:rsidRDefault="008C0CA6" w:rsidP="008C0CA6">
      <w:pPr>
        <w:spacing w:line="276" w:lineRule="auto"/>
        <w:ind w:left="64" w:right="360"/>
        <w:rPr>
          <w:rFonts w:ascii="Arial" w:hAnsi="Arial" w:cs="Arial"/>
          <w:szCs w:val="24"/>
        </w:rPr>
      </w:pPr>
      <w:r w:rsidRPr="00FE5102">
        <w:rPr>
          <w:rFonts w:ascii="Arial" w:hAnsi="Arial" w:cs="Arial"/>
          <w:szCs w:val="24"/>
        </w:rPr>
        <w:t>Se priorizará el inicio de las obras en el sector Embocadura, “Toma de agua desde el Rio Pilcomayo”</w:t>
      </w:r>
    </w:p>
    <w:p w14:paraId="1BB255CD" w14:textId="77777777" w:rsidR="008C0CA6" w:rsidRDefault="008C0CA6" w:rsidP="008C0CA6">
      <w:pPr>
        <w:spacing w:line="276" w:lineRule="auto"/>
        <w:ind w:left="64"/>
        <w:rPr>
          <w:rFonts w:ascii="Arial" w:hAnsi="Arial" w:cs="Arial"/>
          <w:b/>
          <w:szCs w:val="24"/>
        </w:rPr>
      </w:pPr>
    </w:p>
    <w:p w14:paraId="3080D489" w14:textId="77777777" w:rsidR="0031034B" w:rsidRDefault="0031034B" w:rsidP="008C0CA6">
      <w:pPr>
        <w:spacing w:line="276" w:lineRule="auto"/>
        <w:ind w:left="64"/>
        <w:rPr>
          <w:ins w:id="630" w:author="Jorge Agustin Fernandez Pereira" w:date="2017-06-30T09:40:00Z"/>
          <w:rFonts w:ascii="Arial" w:hAnsi="Arial" w:cs="Arial"/>
          <w:b/>
          <w:szCs w:val="24"/>
        </w:rPr>
      </w:pPr>
    </w:p>
    <w:p w14:paraId="6E7ECB56" w14:textId="24AD8981" w:rsidR="008C0CA6" w:rsidRPr="001108F9" w:rsidRDefault="008C0CA6" w:rsidP="008C0CA6">
      <w:pPr>
        <w:spacing w:line="276" w:lineRule="auto"/>
        <w:ind w:left="64"/>
        <w:rPr>
          <w:rFonts w:ascii="Arial" w:hAnsi="Arial" w:cs="Arial"/>
          <w:b/>
          <w:szCs w:val="24"/>
        </w:rPr>
      </w:pPr>
      <w:r w:rsidRPr="001108F9">
        <w:rPr>
          <w:rFonts w:ascii="Arial" w:hAnsi="Arial" w:cs="Arial"/>
          <w:b/>
          <w:szCs w:val="24"/>
        </w:rPr>
        <w:t>Sector Embocadura</w:t>
      </w:r>
    </w:p>
    <w:p w14:paraId="114B96AF" w14:textId="77777777" w:rsidR="008C0CA6" w:rsidRPr="001108F9" w:rsidRDefault="008C0CA6" w:rsidP="008C0CA6">
      <w:pPr>
        <w:spacing w:line="276" w:lineRule="auto"/>
        <w:rPr>
          <w:rFonts w:ascii="Arial" w:hAnsi="Arial" w:cs="Arial"/>
          <w:szCs w:val="24"/>
        </w:rPr>
      </w:pPr>
    </w:p>
    <w:p w14:paraId="1BE0758B" w14:textId="77777777" w:rsidR="008C0CA6" w:rsidRPr="001108F9" w:rsidRDefault="008C0CA6" w:rsidP="008C0CA6">
      <w:pPr>
        <w:spacing w:line="276" w:lineRule="auto"/>
        <w:ind w:left="64" w:right="380"/>
        <w:rPr>
          <w:rFonts w:ascii="Arial" w:hAnsi="Arial" w:cs="Arial"/>
          <w:szCs w:val="24"/>
        </w:rPr>
      </w:pPr>
      <w:r w:rsidRPr="001108F9">
        <w:rPr>
          <w:rFonts w:ascii="Arial" w:hAnsi="Arial" w:cs="Arial"/>
          <w:szCs w:val="24"/>
        </w:rPr>
        <w:t>Los trabajos a ser realizados están localizados en la Región Occidental, Chaco Paraguayo, en la zona de influencia del Río Pilcomayo, con epicentro en el lugar conocido como La Dorada, distrito de Pedro P. Peña (ver plano de ubicación):</w:t>
      </w:r>
    </w:p>
    <w:p w14:paraId="0D0A114B" w14:textId="77777777" w:rsidR="008C0CA6" w:rsidRPr="001108F9" w:rsidRDefault="008C0CA6" w:rsidP="008C0CA6">
      <w:pPr>
        <w:spacing w:line="276" w:lineRule="auto"/>
        <w:rPr>
          <w:rFonts w:ascii="Arial" w:hAnsi="Arial" w:cs="Arial"/>
          <w:szCs w:val="24"/>
        </w:rPr>
      </w:pPr>
    </w:p>
    <w:p w14:paraId="56461BC6" w14:textId="77777777" w:rsidR="008C0CA6" w:rsidRPr="001108F9" w:rsidRDefault="008C0CA6" w:rsidP="008C0CA6">
      <w:pPr>
        <w:spacing w:line="276" w:lineRule="auto"/>
        <w:ind w:left="64" w:right="360"/>
        <w:rPr>
          <w:rFonts w:ascii="Arial" w:hAnsi="Arial" w:cs="Arial"/>
          <w:szCs w:val="24"/>
        </w:rPr>
      </w:pPr>
      <w:r w:rsidRPr="001108F9">
        <w:rPr>
          <w:rFonts w:ascii="Arial" w:hAnsi="Arial" w:cs="Arial"/>
          <w:szCs w:val="24"/>
        </w:rPr>
        <w:t>La localidad de La Dorada se encuentra a 65 Km. al oeste del Fortín Pratts Gill, el cual está situado sobre el camino de tierra Colonia Neuland – Pozo Hondo.</w:t>
      </w:r>
    </w:p>
    <w:p w14:paraId="5AA4573D" w14:textId="77777777" w:rsidR="008C0CA6" w:rsidRPr="001108F9" w:rsidRDefault="008C0CA6" w:rsidP="008C0CA6">
      <w:pPr>
        <w:spacing w:line="276" w:lineRule="auto"/>
        <w:rPr>
          <w:rFonts w:ascii="Arial" w:hAnsi="Arial" w:cs="Arial"/>
          <w:szCs w:val="24"/>
        </w:rPr>
      </w:pPr>
    </w:p>
    <w:p w14:paraId="6DB3B6F8" w14:textId="77777777" w:rsidR="008C0CA6" w:rsidRPr="001108F9" w:rsidRDefault="008C0CA6" w:rsidP="008C0CA6">
      <w:pPr>
        <w:spacing w:line="276" w:lineRule="auto"/>
        <w:ind w:left="64"/>
        <w:rPr>
          <w:rFonts w:ascii="Arial" w:hAnsi="Arial" w:cs="Arial"/>
          <w:b/>
          <w:szCs w:val="24"/>
        </w:rPr>
      </w:pPr>
      <w:r w:rsidRPr="001108F9">
        <w:rPr>
          <w:rFonts w:ascii="Arial" w:hAnsi="Arial" w:cs="Arial"/>
          <w:b/>
          <w:szCs w:val="24"/>
        </w:rPr>
        <w:t>Sector Gral. Díaz</w:t>
      </w:r>
    </w:p>
    <w:p w14:paraId="227F32F2" w14:textId="77777777" w:rsidR="008C0CA6" w:rsidRPr="001108F9" w:rsidRDefault="008C0CA6" w:rsidP="008C0CA6">
      <w:pPr>
        <w:spacing w:line="276" w:lineRule="auto"/>
        <w:rPr>
          <w:rFonts w:ascii="Arial" w:hAnsi="Arial" w:cs="Arial"/>
          <w:szCs w:val="24"/>
        </w:rPr>
      </w:pPr>
    </w:p>
    <w:p w14:paraId="04D2224B" w14:textId="77777777" w:rsidR="008C0CA6" w:rsidRPr="001108F9" w:rsidRDefault="008C0CA6" w:rsidP="008C0CA6">
      <w:pPr>
        <w:spacing w:line="276" w:lineRule="auto"/>
        <w:ind w:left="64" w:right="360"/>
        <w:rPr>
          <w:rFonts w:ascii="Arial" w:hAnsi="Arial" w:cs="Arial"/>
          <w:szCs w:val="24"/>
        </w:rPr>
      </w:pPr>
      <w:r w:rsidRPr="001108F9">
        <w:rPr>
          <w:rFonts w:ascii="Arial" w:hAnsi="Arial" w:cs="Arial"/>
          <w:szCs w:val="24"/>
        </w:rPr>
        <w:t>Los trabajos a ser realizados están localizados en la Región Occidental, Chaco Paraguayo, en la zona de influencia del Río Pilcomayo con epicentro en General Diaz (ver plano de ubicación):</w:t>
      </w:r>
    </w:p>
    <w:p w14:paraId="0C7A4974" w14:textId="77777777" w:rsidR="008C0CA6" w:rsidRPr="001108F9" w:rsidRDefault="008C0CA6" w:rsidP="008C0CA6">
      <w:pPr>
        <w:spacing w:line="276" w:lineRule="auto"/>
        <w:rPr>
          <w:rFonts w:ascii="Arial" w:hAnsi="Arial" w:cs="Arial"/>
          <w:szCs w:val="24"/>
        </w:rPr>
      </w:pPr>
    </w:p>
    <w:p w14:paraId="4A608F14" w14:textId="77777777" w:rsidR="008C0CA6" w:rsidRPr="001108F9" w:rsidRDefault="008C0CA6" w:rsidP="008C0CA6">
      <w:pPr>
        <w:spacing w:line="276" w:lineRule="auto"/>
        <w:ind w:left="64" w:right="360"/>
        <w:rPr>
          <w:rFonts w:ascii="Arial" w:hAnsi="Arial" w:cs="Arial"/>
          <w:szCs w:val="24"/>
        </w:rPr>
      </w:pPr>
      <w:r w:rsidRPr="001108F9">
        <w:rPr>
          <w:rFonts w:ascii="Arial" w:hAnsi="Arial" w:cs="Arial"/>
          <w:szCs w:val="24"/>
        </w:rPr>
        <w:t>La localidad de Gral. Díaz se encuentra a 350.Km. en línea recta desde Pozo Hondo- Misión la Paz, donde inicia la entrada del Rio Pilcomayo en territorio paraguayo.</w:t>
      </w:r>
    </w:p>
    <w:p w14:paraId="755DC4FC" w14:textId="77777777" w:rsidR="008C0CA6" w:rsidRDefault="008C0CA6" w:rsidP="008C0CA6">
      <w:pPr>
        <w:spacing w:line="276" w:lineRule="auto"/>
        <w:ind w:left="64" w:right="360"/>
        <w:rPr>
          <w:szCs w:val="24"/>
        </w:rPr>
      </w:pPr>
    </w:p>
    <w:p w14:paraId="68A7513A" w14:textId="4B389EA2" w:rsidR="00AE436A" w:rsidRPr="00870B92" w:rsidRDefault="00AE436A" w:rsidP="00870B92">
      <w:pPr>
        <w:spacing w:line="360" w:lineRule="auto"/>
        <w:rPr>
          <w:rFonts w:ascii="Arial" w:hAnsi="Arial" w:cs="Arial"/>
          <w:sz w:val="22"/>
          <w:szCs w:val="22"/>
        </w:rPr>
      </w:pPr>
      <w:r w:rsidRPr="00870B92">
        <w:rPr>
          <w:rFonts w:ascii="Arial" w:hAnsi="Arial" w:cs="Arial"/>
          <w:b/>
          <w:bCs/>
          <w:sz w:val="22"/>
          <w:szCs w:val="22"/>
        </w:rPr>
        <w:t>8. PROGRAMA DE EJECUCIÓN DE LOS TRABAJOS (Art. 37 e de la Ley N° 2051)</w:t>
      </w:r>
      <w:r w:rsidRPr="00870B92">
        <w:rPr>
          <w:rFonts w:ascii="Arial" w:hAnsi="Arial" w:cs="Arial"/>
          <w:sz w:val="22"/>
          <w:szCs w:val="22"/>
        </w:rPr>
        <w:t>.</w:t>
      </w:r>
    </w:p>
    <w:p w14:paraId="75E4126E" w14:textId="65D9540D" w:rsidR="00AE436A" w:rsidRDefault="00AE436A" w:rsidP="00870B92">
      <w:pPr>
        <w:spacing w:line="360" w:lineRule="auto"/>
        <w:rPr>
          <w:rFonts w:ascii="Arial" w:hAnsi="Arial" w:cs="Arial"/>
          <w:sz w:val="22"/>
          <w:szCs w:val="22"/>
        </w:rPr>
      </w:pPr>
      <w:r w:rsidRPr="00870B92">
        <w:rPr>
          <w:rFonts w:ascii="Arial" w:hAnsi="Arial" w:cs="Arial"/>
          <w:sz w:val="22"/>
          <w:szCs w:val="22"/>
        </w:rPr>
        <w:t>El Programa de ejecución de los trabajos es el establecido en la Oferta  conforme con las Condiciones Generales y Especiales del Contrato.</w:t>
      </w:r>
    </w:p>
    <w:p w14:paraId="599250D1" w14:textId="77777777" w:rsidR="008C0CA6" w:rsidRDefault="008C0CA6" w:rsidP="008C0CA6">
      <w:pPr>
        <w:spacing w:line="240" w:lineRule="auto"/>
        <w:rPr>
          <w:rFonts w:ascii="Arial" w:hAnsi="Arial" w:cs="Arial"/>
          <w:b/>
          <w:bCs/>
          <w:szCs w:val="24"/>
        </w:rPr>
      </w:pPr>
    </w:p>
    <w:p w14:paraId="20E23B12" w14:textId="7FE043B4" w:rsidR="008C0CA6" w:rsidRPr="008E6F27" w:rsidRDefault="008C0CA6" w:rsidP="008C0CA6">
      <w:pPr>
        <w:spacing w:line="240" w:lineRule="auto"/>
        <w:rPr>
          <w:rFonts w:ascii="Arial" w:hAnsi="Arial" w:cs="Arial"/>
          <w:b/>
          <w:bCs/>
          <w:szCs w:val="24"/>
        </w:rPr>
      </w:pPr>
      <w:r w:rsidRPr="008E6F27">
        <w:rPr>
          <w:rFonts w:ascii="Arial" w:hAnsi="Arial" w:cs="Arial"/>
          <w:b/>
          <w:bCs/>
          <w:szCs w:val="24"/>
        </w:rPr>
        <w:t>8.1 ADMINISTRACIÓN DEL CONTRATO.</w:t>
      </w:r>
    </w:p>
    <w:p w14:paraId="2200F6F6" w14:textId="77777777" w:rsidR="008C0CA6" w:rsidRPr="00EB330A" w:rsidRDefault="008C0CA6" w:rsidP="008C0CA6">
      <w:pPr>
        <w:spacing w:line="276" w:lineRule="auto"/>
        <w:rPr>
          <w:rFonts w:ascii="Arial" w:hAnsi="Arial" w:cs="Arial"/>
          <w:i/>
          <w:iCs/>
          <w:szCs w:val="24"/>
        </w:rPr>
      </w:pPr>
      <w:r w:rsidRPr="00EB330A">
        <w:rPr>
          <w:rFonts w:ascii="Arial" w:hAnsi="Arial" w:cs="Arial"/>
          <w:szCs w:val="24"/>
        </w:rPr>
        <w:t xml:space="preserve">La administración del contrato estará a cargo de la Comisión Nacional de Regulación y </w:t>
      </w:r>
      <w:r w:rsidRPr="00EB330A">
        <w:rPr>
          <w:rFonts w:ascii="Arial" w:hAnsi="Arial" w:cs="Arial"/>
          <w:szCs w:val="24"/>
        </w:rPr>
        <w:lastRenderedPageBreak/>
        <w:t>Aprovechamiento de</w:t>
      </w:r>
      <w:r>
        <w:rPr>
          <w:rFonts w:ascii="Arial" w:hAnsi="Arial" w:cs="Arial"/>
          <w:szCs w:val="24"/>
        </w:rPr>
        <w:t>l Rio Pilcomayo</w:t>
      </w:r>
      <w:r w:rsidRPr="00EB330A">
        <w:rPr>
          <w:rFonts w:ascii="Arial" w:hAnsi="Arial" w:cs="Arial"/>
          <w:szCs w:val="24"/>
        </w:rPr>
        <w:t>.</w:t>
      </w:r>
    </w:p>
    <w:p w14:paraId="49A40989" w14:textId="77777777" w:rsidR="00AE436A" w:rsidRPr="00870B92" w:rsidRDefault="00AE436A" w:rsidP="00870B92">
      <w:pPr>
        <w:spacing w:line="360" w:lineRule="auto"/>
        <w:rPr>
          <w:rFonts w:ascii="Arial" w:hAnsi="Arial" w:cs="Arial"/>
          <w:b/>
          <w:bCs/>
          <w:sz w:val="22"/>
          <w:szCs w:val="22"/>
        </w:rPr>
      </w:pPr>
    </w:p>
    <w:p w14:paraId="350EA51C" w14:textId="3F12B1B7" w:rsidR="00AE436A" w:rsidRPr="00870B92" w:rsidRDefault="00AE436A" w:rsidP="00870B92">
      <w:pPr>
        <w:spacing w:line="360" w:lineRule="auto"/>
        <w:rPr>
          <w:rFonts w:ascii="Arial" w:hAnsi="Arial" w:cs="Arial"/>
          <w:sz w:val="22"/>
          <w:szCs w:val="22"/>
        </w:rPr>
      </w:pPr>
      <w:r w:rsidRPr="00870B92">
        <w:rPr>
          <w:rFonts w:ascii="Arial" w:hAnsi="Arial" w:cs="Arial"/>
          <w:b/>
          <w:bCs/>
          <w:sz w:val="22"/>
          <w:szCs w:val="22"/>
        </w:rPr>
        <w:t>9. PORCENTAJE, NÚMERO Y FECHAS DE ENTREGA DE ANTICIPOS Y AMORTIZACIONES (Art. 37 f, Ley N° 2051)</w:t>
      </w:r>
      <w:r w:rsidRPr="00870B92">
        <w:rPr>
          <w:rFonts w:ascii="Arial" w:hAnsi="Arial" w:cs="Arial"/>
          <w:sz w:val="22"/>
          <w:szCs w:val="22"/>
        </w:rPr>
        <w:t>.</w:t>
      </w:r>
    </w:p>
    <w:p w14:paraId="0C3A438C" w14:textId="77777777" w:rsidR="00AE436A" w:rsidRPr="00870B92" w:rsidRDefault="00AE436A" w:rsidP="00870B92">
      <w:pPr>
        <w:spacing w:line="360" w:lineRule="auto"/>
        <w:rPr>
          <w:rFonts w:ascii="Arial" w:hAnsi="Arial" w:cs="Arial"/>
          <w:bCs/>
          <w:sz w:val="22"/>
          <w:szCs w:val="22"/>
        </w:rPr>
      </w:pPr>
    </w:p>
    <w:p w14:paraId="323E1898" w14:textId="77777777" w:rsidR="00AE436A" w:rsidRPr="00870B92" w:rsidRDefault="00AE436A" w:rsidP="00870B92">
      <w:pPr>
        <w:spacing w:line="360" w:lineRule="auto"/>
        <w:rPr>
          <w:rFonts w:ascii="Arial" w:hAnsi="Arial" w:cs="Arial"/>
          <w:sz w:val="22"/>
          <w:szCs w:val="22"/>
        </w:rPr>
      </w:pPr>
      <w:r w:rsidRPr="00870B92">
        <w:rPr>
          <w:rFonts w:ascii="Arial" w:hAnsi="Arial" w:cs="Arial"/>
          <w:bCs/>
          <w:sz w:val="22"/>
          <w:szCs w:val="22"/>
        </w:rPr>
        <w:t>El porcentaje, número y fechas de entrega de anticipos y amortizaciones son los determinados en las Condiciones Especiales y Generales del Contrato.</w:t>
      </w:r>
    </w:p>
    <w:p w14:paraId="134244AE" w14:textId="77777777" w:rsidR="00AE436A" w:rsidRPr="00870B92" w:rsidRDefault="00AE436A" w:rsidP="00870B92">
      <w:pPr>
        <w:spacing w:line="360" w:lineRule="auto"/>
        <w:rPr>
          <w:rFonts w:ascii="Arial" w:hAnsi="Arial" w:cs="Arial"/>
          <w:i/>
          <w:iCs/>
          <w:sz w:val="22"/>
          <w:szCs w:val="22"/>
        </w:rPr>
      </w:pPr>
    </w:p>
    <w:p w14:paraId="7051894C" w14:textId="562A8EEF" w:rsidR="00AE436A" w:rsidRPr="00870B92" w:rsidRDefault="00AE436A" w:rsidP="00870B92">
      <w:pPr>
        <w:spacing w:line="360" w:lineRule="auto"/>
        <w:rPr>
          <w:rFonts w:ascii="Arial" w:hAnsi="Arial" w:cs="Arial"/>
          <w:b/>
          <w:bCs/>
          <w:sz w:val="22"/>
          <w:szCs w:val="22"/>
        </w:rPr>
      </w:pPr>
      <w:r w:rsidRPr="00870B92">
        <w:rPr>
          <w:rFonts w:ascii="Arial" w:hAnsi="Arial" w:cs="Arial"/>
          <w:b/>
          <w:bCs/>
          <w:sz w:val="22"/>
          <w:szCs w:val="22"/>
        </w:rPr>
        <w:t xml:space="preserve">10. FORMA Y TÉRMINOS PARA GARANTIZAR LOS ANTICIPOS Y EL CUMPLIMIENTO DEL CONTRATO (Art. 37 g, Ley N° 2051). </w:t>
      </w:r>
    </w:p>
    <w:p w14:paraId="265479D1" w14:textId="197E264A" w:rsidR="00AE436A" w:rsidRDefault="00AE436A" w:rsidP="00870B92">
      <w:pPr>
        <w:spacing w:line="360" w:lineRule="auto"/>
        <w:rPr>
          <w:rFonts w:ascii="Arial" w:hAnsi="Arial" w:cs="Arial"/>
          <w:i/>
          <w:iCs/>
          <w:sz w:val="22"/>
          <w:szCs w:val="22"/>
          <w:lang w:val="es-ES"/>
        </w:rPr>
      </w:pPr>
    </w:p>
    <w:p w14:paraId="72EC9343" w14:textId="77777777" w:rsidR="008C0CA6" w:rsidRPr="00686A79" w:rsidRDefault="008C0CA6" w:rsidP="008C0CA6">
      <w:pPr>
        <w:spacing w:line="240" w:lineRule="auto"/>
        <w:rPr>
          <w:rFonts w:ascii="Arial" w:hAnsi="Arial" w:cs="Arial"/>
          <w:iCs/>
        </w:rPr>
      </w:pPr>
      <w:r w:rsidRPr="00686A79">
        <w:rPr>
          <w:rFonts w:ascii="Arial" w:hAnsi="Arial" w:cs="Arial"/>
          <w:iCs/>
        </w:rPr>
        <w:t>El porcentaje de la Garantía de Cumplimiento de Contrato será de 10% diez por ciento del monto del Contrato con una vigencia de hasta 30 (treinta) días posteriores a la Recepción Definitiva de la Obra y deberá ser presentada dentro de los diez (10) días posteriores a la firma del contrato</w:t>
      </w:r>
    </w:p>
    <w:p w14:paraId="78DA73F0" w14:textId="77777777" w:rsidR="008C0CA6" w:rsidRPr="00686A79" w:rsidRDefault="008C0CA6" w:rsidP="008C0CA6">
      <w:pPr>
        <w:spacing w:line="240" w:lineRule="auto"/>
        <w:rPr>
          <w:rFonts w:ascii="Arial" w:hAnsi="Arial" w:cs="Arial"/>
          <w:iCs/>
        </w:rPr>
      </w:pPr>
    </w:p>
    <w:p w14:paraId="6F9EAF1A" w14:textId="77777777" w:rsidR="008C0CA6" w:rsidRPr="00686A79" w:rsidRDefault="008C0CA6" w:rsidP="008C0CA6">
      <w:pPr>
        <w:spacing w:line="240" w:lineRule="auto"/>
        <w:rPr>
          <w:rFonts w:ascii="Arial" w:hAnsi="Arial" w:cs="Arial"/>
          <w:iCs/>
        </w:rPr>
      </w:pPr>
      <w:r w:rsidRPr="00686A79">
        <w:rPr>
          <w:rFonts w:ascii="Arial" w:hAnsi="Arial" w:cs="Arial"/>
          <w:iCs/>
        </w:rPr>
        <w:t>La garantía de cumplimiento de contrato podrá presentarse en alguna de las formas establecidas en el artículo 81 del Decreto reglamentario N° 21.909/03;</w:t>
      </w:r>
    </w:p>
    <w:p w14:paraId="35B06E75" w14:textId="77777777" w:rsidR="008C0CA6" w:rsidRPr="00082BA0" w:rsidRDefault="008C0CA6" w:rsidP="008C0CA6">
      <w:pPr>
        <w:spacing w:line="240" w:lineRule="auto"/>
        <w:rPr>
          <w:rFonts w:ascii="Arial" w:hAnsi="Arial" w:cs="Arial"/>
          <w:i/>
          <w:iCs/>
        </w:rPr>
      </w:pPr>
    </w:p>
    <w:p w14:paraId="4C8A5BA4" w14:textId="77777777" w:rsidR="008C0CA6" w:rsidRDefault="008C0CA6" w:rsidP="008C0CA6">
      <w:pPr>
        <w:spacing w:line="240" w:lineRule="auto"/>
        <w:rPr>
          <w:rFonts w:ascii="Arial" w:hAnsi="Arial" w:cs="Arial"/>
          <w:bCs/>
        </w:rPr>
      </w:pPr>
      <w:r w:rsidRPr="00686A79">
        <w:rPr>
          <w:rFonts w:ascii="Arial" w:hAnsi="Arial" w:cs="Arial"/>
          <w:bCs/>
        </w:rPr>
        <w:t>El CONTRATISTA deberá garantizar el Anticipo Financiero, con la presentación de una Garantía Bancaria o una Póliza de Seguro por el 100% (cien por ciento) del anticipo, con una vigencia igual al plazo de ejecución de la obra o hasta la amortización total del anticipo. La no presentación de la Garantía en tiempo y forma, y la consecuente no entrega del Anticipo, no prorrogara el plazo contractual.</w:t>
      </w:r>
    </w:p>
    <w:p w14:paraId="72EA73F3" w14:textId="77777777" w:rsidR="008C0CA6" w:rsidRDefault="008C0CA6" w:rsidP="008C0CA6">
      <w:pPr>
        <w:spacing w:line="240" w:lineRule="auto"/>
        <w:rPr>
          <w:rFonts w:ascii="Arial" w:hAnsi="Arial" w:cs="Arial"/>
          <w:iCs/>
        </w:rPr>
      </w:pPr>
    </w:p>
    <w:p w14:paraId="276F1529" w14:textId="77777777" w:rsidR="008C0CA6" w:rsidRDefault="008C0CA6" w:rsidP="008C0CA6">
      <w:pPr>
        <w:spacing w:line="240" w:lineRule="auto"/>
        <w:rPr>
          <w:rFonts w:ascii="Arial" w:hAnsi="Arial" w:cs="Arial"/>
          <w:iCs/>
        </w:rPr>
      </w:pPr>
      <w:r w:rsidRPr="00686A79">
        <w:rPr>
          <w:rFonts w:ascii="Arial" w:hAnsi="Arial" w:cs="Arial"/>
          <w:iCs/>
        </w:rPr>
        <w:t>El porcentaje, número y fechas de entrega de anticipos y amortizaciones son los determinados en las Condiciones Especiales y Generales del Contrato.</w:t>
      </w:r>
    </w:p>
    <w:p w14:paraId="6B8B7E50" w14:textId="77777777" w:rsidR="008C0CA6" w:rsidRPr="00686A79" w:rsidRDefault="008C0CA6" w:rsidP="008C0CA6">
      <w:pPr>
        <w:spacing w:line="240" w:lineRule="auto"/>
        <w:rPr>
          <w:rFonts w:ascii="Arial" w:hAnsi="Arial" w:cs="Arial"/>
          <w:bCs/>
        </w:rPr>
      </w:pPr>
      <w:r w:rsidRPr="00686A79">
        <w:rPr>
          <w:rFonts w:ascii="Arial" w:hAnsi="Arial" w:cs="Arial"/>
          <w:bCs/>
        </w:rPr>
        <w:t>El CONTRATISTA deberá presentar además las siguientes Pólizas de Seguros: Contra todo Riesgo, contra Daños a Terceros, contra Accidentes de Trabajo y Contra Riesgos en la Zona de Obras (C.T.R:), conforme al CGC 6.3.2 de las Condiciones Especiales del Contrato (CEC).</w:t>
      </w:r>
    </w:p>
    <w:p w14:paraId="178FAC38" w14:textId="77777777" w:rsidR="008C0CA6" w:rsidRPr="008C0CA6" w:rsidRDefault="008C0CA6" w:rsidP="00870B92">
      <w:pPr>
        <w:spacing w:line="360" w:lineRule="auto"/>
        <w:rPr>
          <w:rFonts w:ascii="Arial" w:hAnsi="Arial" w:cs="Arial"/>
          <w:i/>
          <w:iCs/>
          <w:sz w:val="22"/>
          <w:szCs w:val="22"/>
        </w:rPr>
      </w:pPr>
    </w:p>
    <w:p w14:paraId="11D21874" w14:textId="39BA37BF" w:rsidR="00AE436A" w:rsidRPr="00870B92" w:rsidRDefault="00AE436A" w:rsidP="00870B92">
      <w:pPr>
        <w:spacing w:line="360" w:lineRule="auto"/>
        <w:rPr>
          <w:rFonts w:ascii="Arial" w:hAnsi="Arial" w:cs="Arial"/>
          <w:sz w:val="22"/>
          <w:szCs w:val="22"/>
          <w:lang w:val="pt-BR"/>
        </w:rPr>
      </w:pPr>
      <w:r w:rsidRPr="00870B92">
        <w:rPr>
          <w:rFonts w:ascii="Arial" w:hAnsi="Arial" w:cs="Arial"/>
          <w:b/>
          <w:bCs/>
          <w:sz w:val="22"/>
          <w:szCs w:val="22"/>
          <w:lang w:val="pt-BR"/>
        </w:rPr>
        <w:t>11. MULTAS (Art. 37 i, Ley N° 2051).</w:t>
      </w:r>
    </w:p>
    <w:p w14:paraId="4400D63C" w14:textId="77777777" w:rsidR="00AE436A" w:rsidRPr="00870B92" w:rsidRDefault="00AE436A" w:rsidP="00870B92">
      <w:pPr>
        <w:tabs>
          <w:tab w:val="num" w:pos="570"/>
        </w:tabs>
        <w:spacing w:line="360" w:lineRule="auto"/>
        <w:rPr>
          <w:rFonts w:ascii="Arial" w:hAnsi="Arial" w:cs="Arial"/>
          <w:sz w:val="22"/>
          <w:szCs w:val="22"/>
        </w:rPr>
      </w:pPr>
      <w:r w:rsidRPr="00870B92">
        <w:rPr>
          <w:rFonts w:ascii="Arial" w:hAnsi="Arial" w:cs="Arial"/>
          <w:sz w:val="22"/>
          <w:szCs w:val="22"/>
        </w:rPr>
        <w:t xml:space="preserve">Las multas por atraso serán aplicadas conforme con las Condiciones Especiales y Generales del Contrato. </w:t>
      </w:r>
    </w:p>
    <w:p w14:paraId="6F278932" w14:textId="77777777" w:rsidR="00AE436A" w:rsidRPr="00870B92" w:rsidRDefault="00AE436A" w:rsidP="00870B92">
      <w:pPr>
        <w:tabs>
          <w:tab w:val="num" w:pos="570"/>
        </w:tabs>
        <w:spacing w:line="360" w:lineRule="auto"/>
        <w:rPr>
          <w:rFonts w:ascii="Arial" w:hAnsi="Arial" w:cs="Arial"/>
          <w:sz w:val="22"/>
          <w:szCs w:val="22"/>
        </w:rPr>
      </w:pPr>
    </w:p>
    <w:p w14:paraId="5AC7355A" w14:textId="37F97AD2" w:rsidR="00AE436A" w:rsidRPr="00870B92" w:rsidRDefault="00AE436A" w:rsidP="00870B92">
      <w:pPr>
        <w:tabs>
          <w:tab w:val="num" w:pos="570"/>
        </w:tabs>
        <w:spacing w:line="360" w:lineRule="auto"/>
        <w:rPr>
          <w:rFonts w:ascii="Arial" w:hAnsi="Arial" w:cs="Arial"/>
          <w:b/>
          <w:bCs/>
          <w:sz w:val="22"/>
          <w:szCs w:val="22"/>
        </w:rPr>
      </w:pPr>
      <w:r w:rsidRPr="00870B92">
        <w:rPr>
          <w:rFonts w:ascii="Arial" w:hAnsi="Arial" w:cs="Arial"/>
          <w:b/>
          <w:bCs/>
          <w:sz w:val="22"/>
          <w:szCs w:val="22"/>
        </w:rPr>
        <w:t>12. DESCRIPCIÓN DE LAS OBRAS (Art. 37 j, Ley N° 2051).</w:t>
      </w:r>
    </w:p>
    <w:p w14:paraId="44B77E20" w14:textId="302AF0CE" w:rsidR="00AE436A" w:rsidRDefault="00AE436A" w:rsidP="00870B92">
      <w:pPr>
        <w:tabs>
          <w:tab w:val="num" w:pos="570"/>
        </w:tabs>
        <w:spacing w:line="360" w:lineRule="auto"/>
        <w:rPr>
          <w:rFonts w:ascii="Arial" w:hAnsi="Arial" w:cs="Arial"/>
          <w:sz w:val="22"/>
          <w:szCs w:val="22"/>
        </w:rPr>
      </w:pPr>
    </w:p>
    <w:p w14:paraId="0863834B" w14:textId="14FCD09D" w:rsidR="008C0CA6" w:rsidRDefault="008571FC">
      <w:pPr>
        <w:tabs>
          <w:tab w:val="left" w:pos="1744"/>
          <w:tab w:val="left" w:pos="2064"/>
          <w:tab w:val="left" w:pos="4324"/>
          <w:tab w:val="left" w:pos="4964"/>
          <w:tab w:val="left" w:pos="5944"/>
          <w:tab w:val="left" w:pos="6404"/>
          <w:tab w:val="left" w:pos="7284"/>
          <w:tab w:val="left" w:pos="7764"/>
          <w:tab w:val="left" w:pos="8744"/>
          <w:tab w:val="left" w:pos="9344"/>
        </w:tabs>
        <w:spacing w:line="276" w:lineRule="auto"/>
        <w:ind w:left="4" w:right="141"/>
      </w:pPr>
      <w:ins w:id="631" w:author="Jorge Agustin Fernandez Pereira" w:date="2017-06-22T15:53:00Z">
        <w:r>
          <w:t xml:space="preserve">EJECUCIÓN DE OBRAS PARA  </w:t>
        </w:r>
      </w:ins>
      <w:r w:rsidR="008C0CA6">
        <w:t xml:space="preserve">AMPLIACION, </w:t>
      </w:r>
      <w:del w:id="632" w:author="Jorge Agustin Fernandez Pereira" w:date="2017-06-22T15:57:00Z">
        <w:r w:rsidR="008C0CA6" w:rsidDel="000A6FBF">
          <w:tab/>
        </w:r>
      </w:del>
      <w:r w:rsidR="008C0CA6">
        <w:t xml:space="preserve">PROFUNDIZACION Y OPTIMIZACION </w:t>
      </w:r>
      <w:del w:id="633" w:author="Jorge Agustin Fernandez Pereira" w:date="2017-06-22T15:57:00Z">
        <w:r w:rsidR="008C0CA6" w:rsidDel="000A6FBF">
          <w:tab/>
        </w:r>
      </w:del>
      <w:r w:rsidR="008C0CA6">
        <w:t>DE</w:t>
      </w:r>
      <w:ins w:id="634" w:author="Jorge Agustin Fernandez Pereira" w:date="2017-06-22T15:55:00Z">
        <w:r>
          <w:t xml:space="preserve"> </w:t>
        </w:r>
      </w:ins>
      <w:r w:rsidR="008C0CA6">
        <w:t>L</w:t>
      </w:r>
      <w:ins w:id="635" w:author="Jorge Agustin Fernandez Pereira" w:date="2017-06-22T15:55:00Z">
        <w:r>
          <w:t xml:space="preserve">OS </w:t>
        </w:r>
      </w:ins>
      <w:r w:rsidR="008C0CA6">
        <w:t xml:space="preserve"> CANAL</w:t>
      </w:r>
      <w:ins w:id="636" w:author="Jorge Agustin Fernandez Pereira" w:date="2017-06-22T15:55:00Z">
        <w:r>
          <w:t xml:space="preserve">ES </w:t>
        </w:r>
      </w:ins>
      <w:r w:rsidR="008C0CA6">
        <w:t xml:space="preserve"> DE</w:t>
      </w:r>
      <w:ins w:id="637" w:author="Jorge Agustin Fernandez Pereira" w:date="2017-06-22T15:57:00Z">
        <w:r w:rsidR="000A6FBF">
          <w:t xml:space="preserve"> </w:t>
        </w:r>
      </w:ins>
      <w:del w:id="638" w:author="Jorge Agustin Fernandez Pereira" w:date="2017-06-22T15:57:00Z">
        <w:r w:rsidR="008C0CA6" w:rsidDel="000A6FBF">
          <w:tab/>
        </w:r>
      </w:del>
      <w:del w:id="639" w:author="Jorge Agustin Fernandez Pereira" w:date="2017-06-22T15:56:00Z">
        <w:r w:rsidR="008C0CA6" w:rsidDel="008571FC">
          <w:delText>TOMA DE AGUAS DEL RIO PILCOMAYO Y LIMPIEZA E INTERCONEXION DE CAÑADAS PARA</w:delText>
        </w:r>
      </w:del>
      <w:ins w:id="640" w:author="Jorge Agustin Fernandez Pereira" w:date="2017-06-22T15:56:00Z">
        <w:r>
          <w:t xml:space="preserve">CAPTACIÓN Y </w:t>
        </w:r>
      </w:ins>
      <w:r w:rsidR="008C0CA6">
        <w:t xml:space="preserve"> </w:t>
      </w:r>
      <w:del w:id="641" w:author="Jorge Agustin Fernandez Pereira" w:date="2017-06-22T15:56:00Z">
        <w:r w:rsidR="008C0CA6" w:rsidDel="008571FC">
          <w:delText xml:space="preserve">LA </w:delText>
        </w:r>
      </w:del>
      <w:r w:rsidR="008C0CA6">
        <w:t xml:space="preserve">CONDUCCION DE LAS AGUAS </w:t>
      </w:r>
      <w:del w:id="642" w:author="Jorge Agustin Fernandez Pereira" w:date="2017-06-22T15:56:00Z">
        <w:r w:rsidR="008C0CA6" w:rsidDel="008571FC">
          <w:delText>QUE INGRESAN</w:delText>
        </w:r>
      </w:del>
      <w:ins w:id="643" w:author="Jorge Agustin Fernandez Pereira" w:date="2017-06-22T15:56:00Z">
        <w:r>
          <w:t>DEL RÍO PILCOMAYO</w:t>
        </w:r>
      </w:ins>
      <w:r w:rsidR="008C0CA6">
        <w:t xml:space="preserve"> </w:t>
      </w:r>
      <w:del w:id="644" w:author="Jorge Agustin Fernandez Pereira" w:date="2017-06-22T15:54:00Z">
        <w:r w:rsidR="008C0CA6" w:rsidDel="008571FC">
          <w:delText xml:space="preserve">AL </w:delText>
        </w:r>
      </w:del>
      <w:ins w:id="645" w:author="Jorge Agustin Fernandez Pereira" w:date="2017-06-22T15:54:00Z">
        <w:r>
          <w:t xml:space="preserve">EN </w:t>
        </w:r>
      </w:ins>
      <w:r w:rsidR="008C0CA6">
        <w:t xml:space="preserve">TERRITORIO </w:t>
      </w:r>
      <w:del w:id="646" w:author="Jorge Agustin Fernandez Pereira" w:date="2017-06-22T15:54:00Z">
        <w:r w:rsidR="008C0CA6" w:rsidDel="008571FC">
          <w:delText>NACIONAL</w:delText>
        </w:r>
      </w:del>
      <w:ins w:id="647" w:author="Jorge Agustin Fernandez Pereira" w:date="2017-06-22T15:54:00Z">
        <w:r>
          <w:t>PARAGUAYO</w:t>
        </w:r>
      </w:ins>
      <w:r w:rsidR="008C0CA6">
        <w:t xml:space="preserve">. </w:t>
      </w:r>
      <w:ins w:id="648" w:author="Jorge Agustin Fernandez Pereira" w:date="2017-06-22T15:54:00Z">
        <w:r>
          <w:t xml:space="preserve">AD REFERENDUM A LA REPROGRAMACIÓN PRESUPUESTARIA. </w:t>
        </w:r>
      </w:ins>
      <w:r w:rsidR="008C0CA6">
        <w:t>LOTE I (EMBOCADURA – SAN ANTONIO); LOTE II (SAN ANTONIO– GRAL. DIAZ)”. Y LOTE III OBRAS COMPLEMENTRIAS Y DE CONTINGENCIA</w:t>
      </w:r>
    </w:p>
    <w:p w14:paraId="7A64D08B" w14:textId="77777777" w:rsidR="008C0CA6" w:rsidRDefault="008C0CA6" w:rsidP="00870B92">
      <w:pPr>
        <w:tabs>
          <w:tab w:val="num" w:pos="570"/>
        </w:tabs>
        <w:spacing w:line="360" w:lineRule="auto"/>
        <w:rPr>
          <w:rFonts w:ascii="Arial" w:hAnsi="Arial" w:cs="Arial"/>
          <w:sz w:val="22"/>
          <w:szCs w:val="22"/>
        </w:rPr>
      </w:pPr>
    </w:p>
    <w:p w14:paraId="33B68AAD" w14:textId="77777777" w:rsidR="008C0CA6" w:rsidRPr="00870B92" w:rsidRDefault="008C0CA6" w:rsidP="00870B92">
      <w:pPr>
        <w:tabs>
          <w:tab w:val="num" w:pos="570"/>
        </w:tabs>
        <w:spacing w:line="360" w:lineRule="auto"/>
        <w:rPr>
          <w:rFonts w:ascii="Arial" w:hAnsi="Arial" w:cs="Arial"/>
          <w:sz w:val="22"/>
          <w:szCs w:val="22"/>
        </w:rPr>
      </w:pPr>
    </w:p>
    <w:p w14:paraId="4E6E6685" w14:textId="5687BC1E" w:rsidR="00AE436A" w:rsidRPr="00870B92" w:rsidRDefault="00AE436A" w:rsidP="00870B92">
      <w:pPr>
        <w:tabs>
          <w:tab w:val="num" w:pos="570"/>
        </w:tabs>
        <w:spacing w:line="360" w:lineRule="auto"/>
        <w:rPr>
          <w:rFonts w:ascii="Arial" w:hAnsi="Arial" w:cs="Arial"/>
          <w:b/>
          <w:bCs/>
          <w:sz w:val="22"/>
          <w:szCs w:val="22"/>
        </w:rPr>
      </w:pPr>
      <w:r w:rsidRPr="00870B92">
        <w:rPr>
          <w:rFonts w:ascii="Arial" w:hAnsi="Arial" w:cs="Arial"/>
          <w:b/>
          <w:bCs/>
          <w:sz w:val="22"/>
          <w:szCs w:val="22"/>
        </w:rPr>
        <w:t>1</w:t>
      </w:r>
      <w:r w:rsidR="004C6B7F" w:rsidRPr="00870B92">
        <w:rPr>
          <w:rFonts w:ascii="Arial" w:hAnsi="Arial" w:cs="Arial"/>
          <w:b/>
          <w:bCs/>
          <w:sz w:val="22"/>
          <w:szCs w:val="22"/>
        </w:rPr>
        <w:t>3</w:t>
      </w:r>
      <w:r w:rsidRPr="00870B92">
        <w:rPr>
          <w:rFonts w:ascii="Arial" w:hAnsi="Arial" w:cs="Arial"/>
          <w:b/>
          <w:bCs/>
          <w:sz w:val="22"/>
          <w:szCs w:val="22"/>
        </w:rPr>
        <w:t xml:space="preserve">. CAUSALES Y PROCEDIMIENTO PARA SUSPENDER TEMPORALMENTE, DAR POR </w:t>
      </w:r>
      <w:r w:rsidRPr="00870B92">
        <w:rPr>
          <w:rFonts w:ascii="Arial" w:hAnsi="Arial" w:cs="Arial"/>
          <w:b/>
          <w:bCs/>
          <w:sz w:val="22"/>
          <w:szCs w:val="22"/>
        </w:rPr>
        <w:lastRenderedPageBreak/>
        <w:t>TERMINADO ANTICIPADAMENTE O RESCINDIR EL CONTRATO (Art. 37 k, Ley N° 2051).</w:t>
      </w:r>
    </w:p>
    <w:p w14:paraId="7C5FCE6F" w14:textId="2636CDEE" w:rsidR="00AE436A" w:rsidRDefault="00AE436A" w:rsidP="00870B92">
      <w:pPr>
        <w:pStyle w:val="Textoindependiente"/>
        <w:tabs>
          <w:tab w:val="num" w:pos="570"/>
        </w:tabs>
        <w:spacing w:line="360" w:lineRule="auto"/>
        <w:rPr>
          <w:rFonts w:ascii="Arial" w:hAnsi="Arial" w:cs="Arial"/>
          <w:sz w:val="22"/>
          <w:szCs w:val="22"/>
        </w:rPr>
      </w:pPr>
      <w:r w:rsidRPr="00870B92">
        <w:rPr>
          <w:rFonts w:ascii="Arial" w:hAnsi="Arial" w:cs="Arial"/>
          <w:sz w:val="22"/>
          <w:szCs w:val="22"/>
        </w:rPr>
        <w:t xml:space="preserve">Las causales y el procedimiento para suspender temporalmente, dar por terminado en forma anticipada o rescindir el contrato, son las establecidas en la Ley N° 2051/03 y en las Condiciones Generales del Contrato. </w:t>
      </w:r>
    </w:p>
    <w:p w14:paraId="1F86EF24" w14:textId="77777777" w:rsidR="00371444" w:rsidRPr="00870B92" w:rsidRDefault="00371444" w:rsidP="00870B92">
      <w:pPr>
        <w:pStyle w:val="Textoindependiente"/>
        <w:tabs>
          <w:tab w:val="num" w:pos="570"/>
        </w:tabs>
        <w:spacing w:line="360" w:lineRule="auto"/>
        <w:rPr>
          <w:rFonts w:ascii="Arial" w:hAnsi="Arial" w:cs="Arial"/>
          <w:sz w:val="22"/>
          <w:szCs w:val="22"/>
        </w:rPr>
      </w:pPr>
    </w:p>
    <w:p w14:paraId="027F7B87" w14:textId="3048B719" w:rsidR="00684EA8" w:rsidRPr="00870B92" w:rsidRDefault="00684EA8" w:rsidP="00870B92">
      <w:pPr>
        <w:tabs>
          <w:tab w:val="num" w:pos="570"/>
        </w:tabs>
        <w:spacing w:line="360" w:lineRule="auto"/>
        <w:rPr>
          <w:rFonts w:ascii="Arial" w:hAnsi="Arial" w:cs="Arial"/>
          <w:b/>
          <w:bCs/>
          <w:sz w:val="22"/>
          <w:szCs w:val="22"/>
        </w:rPr>
      </w:pPr>
      <w:r w:rsidRPr="00870B92">
        <w:rPr>
          <w:rFonts w:ascii="Arial" w:hAnsi="Arial" w:cs="Arial"/>
          <w:b/>
          <w:bCs/>
          <w:sz w:val="22"/>
          <w:szCs w:val="22"/>
        </w:rPr>
        <w:t>1</w:t>
      </w:r>
      <w:r w:rsidR="004C6B7F" w:rsidRPr="00870B92">
        <w:rPr>
          <w:rFonts w:ascii="Arial" w:hAnsi="Arial" w:cs="Arial"/>
          <w:b/>
          <w:bCs/>
          <w:sz w:val="22"/>
          <w:szCs w:val="22"/>
        </w:rPr>
        <w:t>4</w:t>
      </w:r>
      <w:r w:rsidRPr="00870B92">
        <w:rPr>
          <w:rFonts w:ascii="Arial" w:hAnsi="Arial" w:cs="Arial"/>
          <w:b/>
          <w:bCs/>
          <w:sz w:val="22"/>
          <w:szCs w:val="22"/>
        </w:rPr>
        <w:t>. ANULACIÓN DE LA ADJUDICACIÓN POR PARTE DE LA D.N.C.P.</w:t>
      </w:r>
    </w:p>
    <w:p w14:paraId="6FB29F9D" w14:textId="77777777" w:rsidR="00684EA8" w:rsidRPr="00870B92" w:rsidRDefault="00684EA8" w:rsidP="00870B92">
      <w:pPr>
        <w:autoSpaceDE w:val="0"/>
        <w:autoSpaceDN w:val="0"/>
        <w:spacing w:line="360" w:lineRule="auto"/>
        <w:rPr>
          <w:rFonts w:ascii="Arial" w:hAnsi="Arial" w:cs="Arial"/>
          <w:sz w:val="22"/>
          <w:szCs w:val="22"/>
          <w:lang w:val="es-ES_tradnl" w:eastAsia="en-US"/>
        </w:rPr>
      </w:pPr>
      <w:r w:rsidRPr="00870B92">
        <w:rPr>
          <w:rFonts w:ascii="Arial" w:hAnsi="Arial" w:cs="Arial"/>
          <w:sz w:val="22"/>
          <w:szCs w:val="22"/>
          <w:lang w:val="es-ES_tradnl" w:eastAsia="en-U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la parte ejecutada del contrato.</w:t>
      </w:r>
    </w:p>
    <w:p w14:paraId="32A2455F" w14:textId="77777777" w:rsidR="00684EA8" w:rsidRPr="00870B92" w:rsidRDefault="00684EA8" w:rsidP="00870B92">
      <w:pPr>
        <w:pStyle w:val="Textoindependiente"/>
        <w:tabs>
          <w:tab w:val="num" w:pos="570"/>
        </w:tabs>
        <w:spacing w:line="360" w:lineRule="auto"/>
        <w:rPr>
          <w:rFonts w:ascii="Arial" w:hAnsi="Arial" w:cs="Arial"/>
          <w:sz w:val="22"/>
          <w:szCs w:val="22"/>
          <w:lang w:val="es-PY"/>
        </w:rPr>
      </w:pPr>
    </w:p>
    <w:p w14:paraId="164C1752" w14:textId="70A4F8A5" w:rsidR="00AE436A" w:rsidRPr="00870B92" w:rsidRDefault="00AE436A" w:rsidP="00870B92">
      <w:pPr>
        <w:spacing w:line="360" w:lineRule="auto"/>
        <w:rPr>
          <w:rFonts w:ascii="Arial" w:hAnsi="Arial" w:cs="Arial"/>
          <w:b/>
          <w:bCs/>
          <w:sz w:val="22"/>
          <w:szCs w:val="22"/>
        </w:rPr>
      </w:pPr>
      <w:r w:rsidRPr="00870B92">
        <w:rPr>
          <w:rFonts w:ascii="Arial" w:hAnsi="Arial" w:cs="Arial"/>
          <w:b/>
          <w:bCs/>
          <w:sz w:val="22"/>
          <w:szCs w:val="22"/>
        </w:rPr>
        <w:t>1</w:t>
      </w:r>
      <w:r w:rsidR="004C6B7F" w:rsidRPr="00870B92">
        <w:rPr>
          <w:rFonts w:ascii="Arial" w:hAnsi="Arial" w:cs="Arial"/>
          <w:b/>
          <w:bCs/>
          <w:sz w:val="22"/>
          <w:szCs w:val="22"/>
        </w:rPr>
        <w:t>5</w:t>
      </w:r>
      <w:r w:rsidRPr="00870B92">
        <w:rPr>
          <w:rFonts w:ascii="Arial" w:hAnsi="Arial" w:cs="Arial"/>
          <w:b/>
          <w:bCs/>
          <w:sz w:val="22"/>
          <w:szCs w:val="22"/>
        </w:rPr>
        <w:t>. SOLUCIÓN DE CONTROVERSIAS (Art. 37 l, Ley N° 2051)</w:t>
      </w:r>
    </w:p>
    <w:p w14:paraId="0027550C" w14:textId="77777777" w:rsidR="00AE436A" w:rsidRPr="008C0CA6" w:rsidRDefault="00AE436A" w:rsidP="00870B92">
      <w:pPr>
        <w:spacing w:line="360" w:lineRule="auto"/>
        <w:rPr>
          <w:rFonts w:ascii="Arial" w:hAnsi="Arial" w:cs="Arial"/>
          <w:sz w:val="22"/>
          <w:szCs w:val="22"/>
        </w:rPr>
      </w:pPr>
      <w:r w:rsidRPr="008C0CA6">
        <w:rPr>
          <w:rFonts w:ascii="Arial" w:hAnsi="Arial" w:cs="Arial"/>
          <w:sz w:val="22"/>
          <w:szCs w:val="22"/>
        </w:rPr>
        <w:t>Cualquier diferencia que surja durante la ejecución del contrato se dirimirá conforme con las reglas establecidas en la Ley N° 2051 y en las Condiciones Generales y Especiales del Contrato</w:t>
      </w:r>
    </w:p>
    <w:p w14:paraId="3BAC7B75" w14:textId="77777777" w:rsidR="008C0CA6" w:rsidRDefault="008C0CA6" w:rsidP="00870B92">
      <w:pPr>
        <w:spacing w:line="360" w:lineRule="auto"/>
        <w:rPr>
          <w:rFonts w:ascii="Arial" w:hAnsi="Arial" w:cs="Arial"/>
          <w:sz w:val="22"/>
          <w:szCs w:val="22"/>
        </w:rPr>
      </w:pPr>
    </w:p>
    <w:p w14:paraId="7621AA98" w14:textId="14C098A4" w:rsidR="00AE436A" w:rsidRPr="008C0CA6" w:rsidRDefault="00AE436A" w:rsidP="00870B92">
      <w:pPr>
        <w:spacing w:line="360" w:lineRule="auto"/>
        <w:rPr>
          <w:rFonts w:ascii="Arial" w:hAnsi="Arial" w:cs="Arial"/>
          <w:sz w:val="22"/>
          <w:szCs w:val="22"/>
        </w:rPr>
      </w:pPr>
      <w:r w:rsidRPr="008C0CA6">
        <w:rPr>
          <w:rFonts w:ascii="Arial" w:hAnsi="Arial" w:cs="Arial"/>
          <w:sz w:val="22"/>
          <w:szCs w:val="22"/>
        </w:rPr>
        <w:t>Para el caso que las Partes no resuelvan las controversias mediante negociación directa o avenimiento, éstas se obligan a someter sus diferencias a arbitraje conforme a las disposiciones de la Ley N° 1879/02 de Arbitraje y Mediación y de la Ley N° 2051/03 de Contrataciones Públicas, siempre que la materia sea arbitrable. A tales efectos, las Partes someterán el arbitraje ante un tribunal arbitral conformado por tres árbitros designados de la lista del Cuerpo Arbitral del Centro de Arbitraje y Mediación del Paraguay, que decidirá conforme a derecho, siendo el laudo definitivo vinculante para las Partes. Se aplicará el reglamento respectivo y demás disposiciones que regule dicho procedimiento al momento de ser requerido, declarando las Partes conocer y aceptar los vigentes, incluso en orden a su régimen de gastos y costas, considerándolos parte i</w:t>
      </w:r>
      <w:r w:rsidR="008C0CA6" w:rsidRPr="008C0CA6">
        <w:rPr>
          <w:rFonts w:ascii="Arial" w:hAnsi="Arial" w:cs="Arial"/>
          <w:sz w:val="22"/>
          <w:szCs w:val="22"/>
        </w:rPr>
        <w:t>ntegrante del presente contrato</w:t>
      </w:r>
      <w:r w:rsidRPr="008C0CA6">
        <w:rPr>
          <w:rFonts w:ascii="Arial" w:hAnsi="Arial" w:cs="Arial"/>
          <w:sz w:val="22"/>
          <w:szCs w:val="22"/>
        </w:rPr>
        <w:t>.</w:t>
      </w:r>
    </w:p>
    <w:p w14:paraId="049A7485" w14:textId="77777777" w:rsidR="00AE436A" w:rsidRPr="00870B92" w:rsidRDefault="00AE436A" w:rsidP="00870B92">
      <w:pPr>
        <w:spacing w:line="360" w:lineRule="auto"/>
        <w:rPr>
          <w:rFonts w:ascii="Arial" w:hAnsi="Arial" w:cs="Arial"/>
          <w:sz w:val="22"/>
          <w:szCs w:val="22"/>
        </w:rPr>
      </w:pPr>
    </w:p>
    <w:p w14:paraId="3474C9FD" w14:textId="77777777"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 xml:space="preserve">Para la ejecución del laudo arbitral o para dirimir cuestiones que no sean arbitrables, las Partes establecen la competencia de los tribunales de la ciudad de Asunción, República del Paraguay. </w:t>
      </w:r>
    </w:p>
    <w:p w14:paraId="7F75C72C" w14:textId="77777777" w:rsidR="00AE436A" w:rsidRPr="00870B92" w:rsidRDefault="00AE436A" w:rsidP="00870B92">
      <w:pPr>
        <w:spacing w:line="360" w:lineRule="auto"/>
        <w:ind w:left="567"/>
        <w:rPr>
          <w:rFonts w:ascii="Arial" w:hAnsi="Arial" w:cs="Arial"/>
          <w:sz w:val="22"/>
          <w:szCs w:val="22"/>
        </w:rPr>
      </w:pPr>
      <w:r w:rsidRPr="00870B92">
        <w:rPr>
          <w:rFonts w:ascii="Arial" w:hAnsi="Arial" w:cs="Arial"/>
          <w:sz w:val="22"/>
          <w:szCs w:val="22"/>
        </w:rPr>
        <w:t>  </w:t>
      </w:r>
    </w:p>
    <w:p w14:paraId="6466E223" w14:textId="765E010A" w:rsidR="00AE436A" w:rsidRPr="00870B92" w:rsidRDefault="00AE436A" w:rsidP="00870B92">
      <w:pPr>
        <w:pStyle w:val="Sangradetextonormal"/>
        <w:spacing w:line="360" w:lineRule="auto"/>
        <w:ind w:left="0"/>
        <w:rPr>
          <w:rFonts w:ascii="Arial" w:hAnsi="Arial" w:cs="Arial"/>
          <w:sz w:val="22"/>
          <w:szCs w:val="22"/>
        </w:rPr>
      </w:pPr>
      <w:r w:rsidRPr="00870B92">
        <w:rPr>
          <w:rFonts w:ascii="Arial" w:hAnsi="Arial" w:cs="Arial"/>
          <w:sz w:val="22"/>
          <w:szCs w:val="22"/>
        </w:rPr>
        <w:t>En prueba de conformidad se suscriben 2 (dos) ejemplares de un mismo tenor y a un solo efecto en la Ciudad de ________________, República del Paraguay, a los _________ días del mes de ___________ de</w:t>
      </w:r>
      <w:r w:rsidR="005B7E5D">
        <w:rPr>
          <w:rFonts w:ascii="Arial" w:hAnsi="Arial" w:cs="Arial"/>
          <w:sz w:val="22"/>
          <w:szCs w:val="22"/>
        </w:rPr>
        <w:t>l</w:t>
      </w:r>
      <w:r w:rsidRPr="00870B92">
        <w:rPr>
          <w:rFonts w:ascii="Arial" w:hAnsi="Arial" w:cs="Arial"/>
          <w:sz w:val="22"/>
          <w:szCs w:val="22"/>
        </w:rPr>
        <w:t xml:space="preserve"> 20</w:t>
      </w:r>
      <w:r w:rsidR="005B7E5D">
        <w:rPr>
          <w:rFonts w:ascii="Arial" w:hAnsi="Arial" w:cs="Arial"/>
          <w:sz w:val="22"/>
          <w:szCs w:val="22"/>
        </w:rPr>
        <w:t>17</w:t>
      </w:r>
      <w:r w:rsidRPr="00870B92">
        <w:rPr>
          <w:rFonts w:ascii="Arial" w:hAnsi="Arial" w:cs="Arial"/>
          <w:sz w:val="22"/>
          <w:szCs w:val="22"/>
        </w:rPr>
        <w:t>.</w:t>
      </w:r>
    </w:p>
    <w:p w14:paraId="59FE3BFE" w14:textId="77777777"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Firmado por ________________________________________  (en nombre del Contratante)</w:t>
      </w:r>
    </w:p>
    <w:p w14:paraId="095072F7" w14:textId="77777777" w:rsidR="00AE436A" w:rsidRPr="00870B92" w:rsidRDefault="00AE436A" w:rsidP="00870B92">
      <w:pPr>
        <w:spacing w:line="360" w:lineRule="auto"/>
        <w:rPr>
          <w:rFonts w:ascii="Arial" w:hAnsi="Arial" w:cs="Arial"/>
          <w:sz w:val="22"/>
          <w:szCs w:val="22"/>
        </w:rPr>
      </w:pPr>
    </w:p>
    <w:p w14:paraId="6E573296" w14:textId="77777777" w:rsidR="00AE436A" w:rsidRPr="00870B92" w:rsidRDefault="00AE436A" w:rsidP="00870B92">
      <w:pPr>
        <w:spacing w:line="360" w:lineRule="auto"/>
        <w:rPr>
          <w:rFonts w:ascii="Arial" w:hAnsi="Arial" w:cs="Arial"/>
          <w:sz w:val="22"/>
          <w:szCs w:val="22"/>
        </w:rPr>
      </w:pPr>
      <w:r w:rsidRPr="00870B92">
        <w:rPr>
          <w:rFonts w:ascii="Arial" w:hAnsi="Arial" w:cs="Arial"/>
          <w:sz w:val="22"/>
          <w:szCs w:val="22"/>
        </w:rPr>
        <w:t>Firmado por _________________________________________ (en nombre del Contratista)</w:t>
      </w:r>
    </w:p>
    <w:p w14:paraId="223CA1ED" w14:textId="77777777" w:rsidR="00AE436A" w:rsidRPr="00870B92" w:rsidRDefault="00AE436A" w:rsidP="00870B92">
      <w:pPr>
        <w:spacing w:line="360" w:lineRule="auto"/>
        <w:rPr>
          <w:rFonts w:ascii="Arial" w:hAnsi="Arial" w:cs="Arial"/>
          <w:sz w:val="22"/>
          <w:szCs w:val="22"/>
        </w:rPr>
      </w:pPr>
    </w:p>
    <w:p w14:paraId="0B1CB746" w14:textId="77777777" w:rsidR="00AE436A" w:rsidRPr="00870B92" w:rsidRDefault="00AE436A" w:rsidP="00870B92">
      <w:pPr>
        <w:spacing w:line="360" w:lineRule="auto"/>
        <w:rPr>
          <w:rFonts w:ascii="Arial" w:hAnsi="Arial" w:cs="Arial"/>
          <w:sz w:val="22"/>
          <w:szCs w:val="22"/>
        </w:rPr>
      </w:pPr>
    </w:p>
    <w:p w14:paraId="67AFB86B" w14:textId="77777777" w:rsidR="00AE436A" w:rsidRPr="00870B92" w:rsidRDefault="00AE436A" w:rsidP="00870B92">
      <w:pPr>
        <w:spacing w:line="360" w:lineRule="auto"/>
        <w:rPr>
          <w:rFonts w:ascii="Arial" w:hAnsi="Arial" w:cs="Arial"/>
          <w:sz w:val="22"/>
          <w:szCs w:val="22"/>
        </w:rPr>
      </w:pPr>
    </w:p>
    <w:p w14:paraId="5B42BF5B" w14:textId="096EB4A0" w:rsidR="00AE436A" w:rsidRDefault="00AE436A" w:rsidP="00870B92">
      <w:pPr>
        <w:spacing w:line="360" w:lineRule="auto"/>
        <w:rPr>
          <w:rFonts w:ascii="Arial" w:hAnsi="Arial" w:cs="Arial"/>
          <w:sz w:val="22"/>
          <w:szCs w:val="22"/>
        </w:rPr>
      </w:pPr>
    </w:p>
    <w:p w14:paraId="7714174B" w14:textId="6D7DD5DE" w:rsidR="008C0CA6" w:rsidRDefault="008C0CA6" w:rsidP="00870B92">
      <w:pPr>
        <w:spacing w:line="360" w:lineRule="auto"/>
        <w:rPr>
          <w:rFonts w:ascii="Arial" w:hAnsi="Arial" w:cs="Arial"/>
          <w:sz w:val="22"/>
          <w:szCs w:val="22"/>
        </w:rPr>
      </w:pPr>
    </w:p>
    <w:p w14:paraId="0F829AC4" w14:textId="5F055F59" w:rsidR="008C0CA6" w:rsidRDefault="008C0CA6" w:rsidP="00870B92">
      <w:pPr>
        <w:spacing w:line="360" w:lineRule="auto"/>
        <w:rPr>
          <w:rFonts w:ascii="Arial" w:hAnsi="Arial" w:cs="Arial"/>
          <w:sz w:val="22"/>
          <w:szCs w:val="22"/>
        </w:rPr>
      </w:pPr>
    </w:p>
    <w:p w14:paraId="6C27B724" w14:textId="01FE0A98" w:rsidR="008C0CA6" w:rsidRDefault="008C0CA6" w:rsidP="00870B92">
      <w:pPr>
        <w:spacing w:line="360" w:lineRule="auto"/>
        <w:rPr>
          <w:rFonts w:ascii="Arial" w:hAnsi="Arial" w:cs="Arial"/>
          <w:sz w:val="22"/>
          <w:szCs w:val="22"/>
        </w:rPr>
      </w:pPr>
    </w:p>
    <w:p w14:paraId="09E908C4" w14:textId="2EB8F532" w:rsidR="008C0CA6" w:rsidRDefault="008C0CA6" w:rsidP="00870B92">
      <w:pPr>
        <w:spacing w:line="360" w:lineRule="auto"/>
        <w:rPr>
          <w:rFonts w:ascii="Arial" w:hAnsi="Arial" w:cs="Arial"/>
          <w:sz w:val="22"/>
          <w:szCs w:val="22"/>
        </w:rPr>
      </w:pPr>
    </w:p>
    <w:p w14:paraId="08A359E8" w14:textId="70DF5BEC" w:rsidR="008C0CA6" w:rsidRDefault="008C0CA6" w:rsidP="00870B92">
      <w:pPr>
        <w:spacing w:line="360" w:lineRule="auto"/>
        <w:rPr>
          <w:rFonts w:ascii="Arial" w:hAnsi="Arial" w:cs="Arial"/>
          <w:sz w:val="22"/>
          <w:szCs w:val="22"/>
        </w:rPr>
      </w:pPr>
    </w:p>
    <w:p w14:paraId="43D66525" w14:textId="77E1DA37" w:rsidR="008C0CA6" w:rsidRDefault="008C0CA6" w:rsidP="00870B92">
      <w:pPr>
        <w:spacing w:line="360" w:lineRule="auto"/>
        <w:rPr>
          <w:rFonts w:ascii="Arial" w:hAnsi="Arial" w:cs="Arial"/>
          <w:sz w:val="22"/>
          <w:szCs w:val="22"/>
        </w:rPr>
      </w:pPr>
    </w:p>
    <w:p w14:paraId="2E7D6D1D" w14:textId="29B24C18" w:rsidR="008C0CA6" w:rsidRDefault="008C0CA6" w:rsidP="00870B92">
      <w:pPr>
        <w:spacing w:line="360" w:lineRule="auto"/>
        <w:rPr>
          <w:rFonts w:ascii="Arial" w:hAnsi="Arial" w:cs="Arial"/>
          <w:sz w:val="22"/>
          <w:szCs w:val="22"/>
        </w:rPr>
      </w:pPr>
    </w:p>
    <w:p w14:paraId="381DEC51" w14:textId="476772F8" w:rsidR="008C0CA6" w:rsidRDefault="008C0CA6" w:rsidP="00870B92">
      <w:pPr>
        <w:spacing w:line="360" w:lineRule="auto"/>
        <w:rPr>
          <w:rFonts w:ascii="Arial" w:hAnsi="Arial" w:cs="Arial"/>
          <w:sz w:val="22"/>
          <w:szCs w:val="22"/>
        </w:rPr>
      </w:pPr>
    </w:p>
    <w:p w14:paraId="66B27EB7" w14:textId="69853D9C" w:rsidR="008C0CA6" w:rsidRDefault="008C0CA6" w:rsidP="00870B92">
      <w:pPr>
        <w:spacing w:line="360" w:lineRule="auto"/>
        <w:rPr>
          <w:rFonts w:ascii="Arial" w:hAnsi="Arial" w:cs="Arial"/>
          <w:sz w:val="22"/>
          <w:szCs w:val="22"/>
        </w:rPr>
      </w:pPr>
    </w:p>
    <w:p w14:paraId="37996B74" w14:textId="5BD2FD5D" w:rsidR="008C0CA6" w:rsidRDefault="008C0CA6" w:rsidP="00870B92">
      <w:pPr>
        <w:spacing w:line="360" w:lineRule="auto"/>
        <w:rPr>
          <w:rFonts w:ascii="Arial" w:hAnsi="Arial" w:cs="Arial"/>
          <w:sz w:val="22"/>
          <w:szCs w:val="22"/>
        </w:rPr>
      </w:pPr>
    </w:p>
    <w:p w14:paraId="484EC069" w14:textId="4175845A" w:rsidR="008C0CA6" w:rsidRDefault="008C0CA6" w:rsidP="00870B92">
      <w:pPr>
        <w:spacing w:line="360" w:lineRule="auto"/>
        <w:rPr>
          <w:rFonts w:ascii="Arial" w:hAnsi="Arial" w:cs="Arial"/>
          <w:sz w:val="22"/>
          <w:szCs w:val="22"/>
        </w:rPr>
      </w:pPr>
    </w:p>
    <w:p w14:paraId="54634776" w14:textId="344A5214" w:rsidR="008C0CA6" w:rsidRDefault="008C0CA6" w:rsidP="00870B92">
      <w:pPr>
        <w:spacing w:line="360" w:lineRule="auto"/>
        <w:rPr>
          <w:rFonts w:ascii="Arial" w:hAnsi="Arial" w:cs="Arial"/>
          <w:sz w:val="22"/>
          <w:szCs w:val="22"/>
        </w:rPr>
      </w:pPr>
    </w:p>
    <w:p w14:paraId="223BA6C7" w14:textId="24D97EFA" w:rsidR="008C0CA6" w:rsidRDefault="008C0CA6" w:rsidP="00870B92">
      <w:pPr>
        <w:spacing w:line="360" w:lineRule="auto"/>
        <w:rPr>
          <w:rFonts w:ascii="Arial" w:hAnsi="Arial" w:cs="Arial"/>
          <w:sz w:val="22"/>
          <w:szCs w:val="22"/>
        </w:rPr>
      </w:pPr>
    </w:p>
    <w:p w14:paraId="46E9031A" w14:textId="2F65D4E2" w:rsidR="008C0CA6" w:rsidRDefault="008C0CA6" w:rsidP="00870B92">
      <w:pPr>
        <w:spacing w:line="360" w:lineRule="auto"/>
        <w:rPr>
          <w:rFonts w:ascii="Arial" w:hAnsi="Arial" w:cs="Arial"/>
          <w:sz w:val="22"/>
          <w:szCs w:val="22"/>
        </w:rPr>
      </w:pPr>
    </w:p>
    <w:p w14:paraId="70A4A66F" w14:textId="7B444157" w:rsidR="008C0CA6" w:rsidRDefault="008C0CA6" w:rsidP="00870B92">
      <w:pPr>
        <w:spacing w:line="360" w:lineRule="auto"/>
        <w:rPr>
          <w:rFonts w:ascii="Arial" w:hAnsi="Arial" w:cs="Arial"/>
          <w:sz w:val="22"/>
          <w:szCs w:val="22"/>
        </w:rPr>
      </w:pPr>
    </w:p>
    <w:p w14:paraId="048BA072" w14:textId="25715614" w:rsidR="008C0CA6" w:rsidRDefault="008C0CA6" w:rsidP="00870B92">
      <w:pPr>
        <w:spacing w:line="360" w:lineRule="auto"/>
        <w:rPr>
          <w:rFonts w:ascii="Arial" w:hAnsi="Arial" w:cs="Arial"/>
          <w:sz w:val="22"/>
          <w:szCs w:val="22"/>
        </w:rPr>
      </w:pPr>
    </w:p>
    <w:p w14:paraId="08000A85" w14:textId="62A744B8" w:rsidR="008C0CA6" w:rsidRDefault="008C0CA6" w:rsidP="00870B92">
      <w:pPr>
        <w:spacing w:line="360" w:lineRule="auto"/>
        <w:rPr>
          <w:rFonts w:ascii="Arial" w:hAnsi="Arial" w:cs="Arial"/>
          <w:sz w:val="22"/>
          <w:szCs w:val="22"/>
        </w:rPr>
      </w:pPr>
    </w:p>
    <w:p w14:paraId="46041FEF" w14:textId="3336596B" w:rsidR="008C0CA6" w:rsidRDefault="008C0CA6" w:rsidP="00870B92">
      <w:pPr>
        <w:spacing w:line="360" w:lineRule="auto"/>
        <w:rPr>
          <w:rFonts w:ascii="Arial" w:hAnsi="Arial" w:cs="Arial"/>
          <w:sz w:val="22"/>
          <w:szCs w:val="22"/>
        </w:rPr>
      </w:pPr>
    </w:p>
    <w:p w14:paraId="471137DC" w14:textId="4F29EE15" w:rsidR="008C0CA6" w:rsidRDefault="008C0CA6" w:rsidP="00870B92">
      <w:pPr>
        <w:spacing w:line="360" w:lineRule="auto"/>
        <w:rPr>
          <w:rFonts w:ascii="Arial" w:hAnsi="Arial" w:cs="Arial"/>
          <w:sz w:val="22"/>
          <w:szCs w:val="22"/>
        </w:rPr>
      </w:pPr>
    </w:p>
    <w:p w14:paraId="169F73AC" w14:textId="5D82D92E" w:rsidR="008C0CA6" w:rsidRDefault="008C0CA6" w:rsidP="00870B92">
      <w:pPr>
        <w:spacing w:line="360" w:lineRule="auto"/>
        <w:rPr>
          <w:rFonts w:ascii="Arial" w:hAnsi="Arial" w:cs="Arial"/>
          <w:sz w:val="22"/>
          <w:szCs w:val="22"/>
        </w:rPr>
      </w:pPr>
    </w:p>
    <w:p w14:paraId="7FD29738" w14:textId="7819203E" w:rsidR="008C0CA6" w:rsidRDefault="008C0CA6" w:rsidP="00870B92">
      <w:pPr>
        <w:spacing w:line="360" w:lineRule="auto"/>
        <w:rPr>
          <w:rFonts w:ascii="Arial" w:hAnsi="Arial" w:cs="Arial"/>
          <w:sz w:val="22"/>
          <w:szCs w:val="22"/>
        </w:rPr>
      </w:pPr>
    </w:p>
    <w:p w14:paraId="76F6E999" w14:textId="4135BA12" w:rsidR="008C0CA6" w:rsidRDefault="008C0CA6" w:rsidP="00870B92">
      <w:pPr>
        <w:spacing w:line="360" w:lineRule="auto"/>
        <w:rPr>
          <w:rFonts w:ascii="Arial" w:hAnsi="Arial" w:cs="Arial"/>
          <w:sz w:val="22"/>
          <w:szCs w:val="22"/>
        </w:rPr>
      </w:pPr>
    </w:p>
    <w:p w14:paraId="453014A3" w14:textId="443756F8" w:rsidR="008C0CA6" w:rsidRDefault="008C0CA6" w:rsidP="00870B92">
      <w:pPr>
        <w:spacing w:line="360" w:lineRule="auto"/>
        <w:rPr>
          <w:rFonts w:ascii="Arial" w:hAnsi="Arial" w:cs="Arial"/>
          <w:sz w:val="22"/>
          <w:szCs w:val="22"/>
        </w:rPr>
      </w:pPr>
    </w:p>
    <w:p w14:paraId="1A103BA4" w14:textId="20C09BB3" w:rsidR="008C0CA6" w:rsidRDefault="008C0CA6" w:rsidP="00870B92">
      <w:pPr>
        <w:spacing w:line="360" w:lineRule="auto"/>
        <w:rPr>
          <w:rFonts w:ascii="Arial" w:hAnsi="Arial" w:cs="Arial"/>
          <w:sz w:val="22"/>
          <w:szCs w:val="22"/>
        </w:rPr>
      </w:pPr>
    </w:p>
    <w:p w14:paraId="1821F4E7" w14:textId="384B4C1A" w:rsidR="008C0CA6" w:rsidRDefault="008C0CA6" w:rsidP="00870B92">
      <w:pPr>
        <w:spacing w:line="360" w:lineRule="auto"/>
        <w:rPr>
          <w:rFonts w:ascii="Arial" w:hAnsi="Arial" w:cs="Arial"/>
          <w:sz w:val="22"/>
          <w:szCs w:val="22"/>
        </w:rPr>
      </w:pPr>
    </w:p>
    <w:p w14:paraId="3BB3524B" w14:textId="77777777" w:rsidR="008C0CA6" w:rsidRPr="00870B92" w:rsidRDefault="008C0CA6" w:rsidP="00870B92">
      <w:pPr>
        <w:spacing w:line="360" w:lineRule="auto"/>
        <w:rPr>
          <w:rFonts w:ascii="Arial" w:hAnsi="Arial" w:cs="Arial"/>
          <w:sz w:val="22"/>
          <w:szCs w:val="22"/>
        </w:rPr>
      </w:pPr>
    </w:p>
    <w:p w14:paraId="2AB3E1C6" w14:textId="77777777" w:rsidR="00AE436A" w:rsidRPr="00870B92" w:rsidRDefault="00AE436A" w:rsidP="00870B92">
      <w:pPr>
        <w:spacing w:line="360" w:lineRule="auto"/>
        <w:rPr>
          <w:rFonts w:ascii="Arial" w:hAnsi="Arial" w:cs="Arial"/>
          <w:sz w:val="22"/>
          <w:szCs w:val="22"/>
        </w:rPr>
      </w:pPr>
    </w:p>
    <w:p w14:paraId="51E928FE" w14:textId="77777777" w:rsidR="00AE436A" w:rsidRPr="00870B92" w:rsidRDefault="00AE436A" w:rsidP="00870B92">
      <w:pPr>
        <w:spacing w:line="360" w:lineRule="auto"/>
        <w:rPr>
          <w:rFonts w:ascii="Arial" w:hAnsi="Arial" w:cs="Arial"/>
          <w:sz w:val="22"/>
          <w:szCs w:val="22"/>
        </w:rPr>
      </w:pPr>
    </w:p>
    <w:p w14:paraId="3EFAA727" w14:textId="77777777" w:rsidR="008C0CA6" w:rsidRDefault="008C0CA6" w:rsidP="00870B92">
      <w:pPr>
        <w:pStyle w:val="Subttulo"/>
        <w:spacing w:line="360" w:lineRule="auto"/>
        <w:jc w:val="left"/>
        <w:rPr>
          <w:rFonts w:ascii="Arial" w:hAnsi="Arial" w:cs="Arial"/>
          <w:sz w:val="32"/>
          <w:szCs w:val="22"/>
          <w:highlight w:val="yellow"/>
          <w:u w:val="single"/>
        </w:rPr>
      </w:pPr>
    </w:p>
    <w:p w14:paraId="52DE316D" w14:textId="77777777" w:rsidR="008C0CA6" w:rsidRDefault="008C0CA6" w:rsidP="00870B92">
      <w:pPr>
        <w:pStyle w:val="Subttulo"/>
        <w:spacing w:line="360" w:lineRule="auto"/>
        <w:jc w:val="left"/>
        <w:rPr>
          <w:rFonts w:ascii="Arial" w:hAnsi="Arial" w:cs="Arial"/>
          <w:sz w:val="32"/>
          <w:szCs w:val="22"/>
          <w:highlight w:val="yellow"/>
          <w:u w:val="single"/>
        </w:rPr>
      </w:pPr>
    </w:p>
    <w:p w14:paraId="31486928" w14:textId="77777777" w:rsidR="008C0CA6" w:rsidRDefault="008C0CA6" w:rsidP="00870B92">
      <w:pPr>
        <w:pStyle w:val="Subttulo"/>
        <w:spacing w:line="360" w:lineRule="auto"/>
        <w:jc w:val="left"/>
        <w:rPr>
          <w:rFonts w:ascii="Arial" w:hAnsi="Arial" w:cs="Arial"/>
          <w:sz w:val="32"/>
          <w:szCs w:val="22"/>
          <w:highlight w:val="yellow"/>
          <w:u w:val="single"/>
        </w:rPr>
      </w:pPr>
    </w:p>
    <w:p w14:paraId="55338EDA" w14:textId="77777777" w:rsidR="008C0CA6" w:rsidRDefault="008C0CA6" w:rsidP="00870B92">
      <w:pPr>
        <w:pStyle w:val="Subttulo"/>
        <w:spacing w:line="360" w:lineRule="auto"/>
        <w:jc w:val="left"/>
        <w:rPr>
          <w:rFonts w:ascii="Arial" w:hAnsi="Arial" w:cs="Arial"/>
          <w:sz w:val="32"/>
          <w:szCs w:val="22"/>
          <w:highlight w:val="yellow"/>
          <w:u w:val="single"/>
        </w:rPr>
      </w:pPr>
    </w:p>
    <w:p w14:paraId="1F87DE1D" w14:textId="77777777" w:rsidR="008C0CA6" w:rsidRDefault="008C0CA6" w:rsidP="00870B92">
      <w:pPr>
        <w:pStyle w:val="Subttulo"/>
        <w:spacing w:line="360" w:lineRule="auto"/>
        <w:jc w:val="left"/>
        <w:rPr>
          <w:rFonts w:ascii="Arial" w:hAnsi="Arial" w:cs="Arial"/>
          <w:sz w:val="32"/>
          <w:szCs w:val="22"/>
          <w:highlight w:val="yellow"/>
          <w:u w:val="single"/>
        </w:rPr>
      </w:pPr>
    </w:p>
    <w:p w14:paraId="31470DEC" w14:textId="77777777" w:rsidR="008C0CA6" w:rsidRDefault="008C0CA6" w:rsidP="00870B92">
      <w:pPr>
        <w:pStyle w:val="Subttulo"/>
        <w:spacing w:line="360" w:lineRule="auto"/>
        <w:jc w:val="left"/>
        <w:rPr>
          <w:rFonts w:ascii="Arial" w:hAnsi="Arial" w:cs="Arial"/>
          <w:sz w:val="32"/>
          <w:szCs w:val="22"/>
          <w:highlight w:val="yellow"/>
          <w:u w:val="single"/>
        </w:rPr>
      </w:pPr>
    </w:p>
    <w:p w14:paraId="110B74DA" w14:textId="77777777" w:rsidR="008C0CA6" w:rsidRDefault="008C0CA6" w:rsidP="00870B92">
      <w:pPr>
        <w:pStyle w:val="Subttulo"/>
        <w:spacing w:line="360" w:lineRule="auto"/>
        <w:jc w:val="left"/>
        <w:rPr>
          <w:rFonts w:ascii="Arial" w:hAnsi="Arial" w:cs="Arial"/>
          <w:sz w:val="32"/>
          <w:szCs w:val="22"/>
          <w:highlight w:val="yellow"/>
          <w:u w:val="single"/>
        </w:rPr>
      </w:pPr>
    </w:p>
    <w:p w14:paraId="05590BB3" w14:textId="0B81E3C3" w:rsidR="00DE1BB0" w:rsidRDefault="00ED59C9" w:rsidP="00870B92">
      <w:pPr>
        <w:pStyle w:val="Subttulo"/>
        <w:spacing w:line="360" w:lineRule="auto"/>
        <w:jc w:val="left"/>
        <w:rPr>
          <w:rFonts w:ascii="Arial" w:hAnsi="Arial" w:cs="Arial"/>
          <w:sz w:val="32"/>
          <w:szCs w:val="22"/>
          <w:u w:val="single"/>
        </w:rPr>
      </w:pPr>
      <w:r w:rsidRPr="004E3030">
        <w:rPr>
          <w:rFonts w:ascii="Arial" w:hAnsi="Arial" w:cs="Arial"/>
          <w:sz w:val="32"/>
          <w:szCs w:val="22"/>
          <w:u w:val="single"/>
        </w:rPr>
        <w:t xml:space="preserve">La sección VI FORMULARIOS se encuentra en archivo aparte, debiendo la convocante mantener dicho archivo en formato </w:t>
      </w:r>
      <w:r w:rsidRPr="004E3030">
        <w:rPr>
          <w:rFonts w:ascii="Arial" w:hAnsi="Arial" w:cs="Arial"/>
          <w:sz w:val="32"/>
          <w:szCs w:val="22"/>
          <w:u w:val="single"/>
        </w:rPr>
        <w:lastRenderedPageBreak/>
        <w:t>Word a fin de que el oferente lo pueda utilizar para la preparación de su oferta</w:t>
      </w:r>
      <w:r w:rsidR="00161816" w:rsidRPr="004E3030">
        <w:rPr>
          <w:rFonts w:ascii="Arial" w:hAnsi="Arial" w:cs="Arial"/>
          <w:sz w:val="32"/>
          <w:szCs w:val="22"/>
          <w:u w:val="single"/>
        </w:rPr>
        <w:t>.</w:t>
      </w:r>
    </w:p>
    <w:p w14:paraId="5D029029" w14:textId="77777777" w:rsidR="007B2B1F" w:rsidRDefault="007B2B1F" w:rsidP="00870B92">
      <w:pPr>
        <w:pStyle w:val="Subttulo"/>
        <w:spacing w:line="360" w:lineRule="auto"/>
        <w:jc w:val="left"/>
        <w:rPr>
          <w:rFonts w:ascii="Arial" w:hAnsi="Arial" w:cs="Arial"/>
          <w:sz w:val="32"/>
          <w:szCs w:val="22"/>
          <w:u w:val="single"/>
        </w:rPr>
      </w:pPr>
    </w:p>
    <w:p w14:paraId="4661685C" w14:textId="77777777" w:rsidR="007B2B1F" w:rsidRDefault="007B2B1F" w:rsidP="00870B92">
      <w:pPr>
        <w:pStyle w:val="Subttulo"/>
        <w:spacing w:line="360" w:lineRule="auto"/>
        <w:jc w:val="left"/>
        <w:rPr>
          <w:rFonts w:ascii="Arial" w:hAnsi="Arial" w:cs="Arial"/>
          <w:sz w:val="32"/>
          <w:szCs w:val="22"/>
          <w:u w:val="single"/>
        </w:rPr>
      </w:pPr>
    </w:p>
    <w:p w14:paraId="21ED67BE" w14:textId="77777777" w:rsidR="007B2B1F" w:rsidRDefault="007B2B1F" w:rsidP="00870B92">
      <w:pPr>
        <w:pStyle w:val="Subttulo"/>
        <w:spacing w:line="360" w:lineRule="auto"/>
        <w:jc w:val="left"/>
        <w:rPr>
          <w:rFonts w:ascii="Arial" w:hAnsi="Arial" w:cs="Arial"/>
          <w:sz w:val="32"/>
          <w:szCs w:val="22"/>
          <w:u w:val="single"/>
        </w:rPr>
      </w:pPr>
    </w:p>
    <w:p w14:paraId="2BB1A117" w14:textId="77777777" w:rsidR="007B2B1F" w:rsidRDefault="007B2B1F" w:rsidP="00870B92">
      <w:pPr>
        <w:pStyle w:val="Subttulo"/>
        <w:spacing w:line="360" w:lineRule="auto"/>
        <w:jc w:val="left"/>
        <w:rPr>
          <w:rFonts w:ascii="Arial" w:hAnsi="Arial" w:cs="Arial"/>
          <w:sz w:val="32"/>
          <w:szCs w:val="22"/>
          <w:u w:val="single"/>
        </w:rPr>
      </w:pPr>
    </w:p>
    <w:p w14:paraId="587DCA9E" w14:textId="10C2DDBC" w:rsidR="007B2B1F" w:rsidRDefault="007B2B1F" w:rsidP="00870B92">
      <w:pPr>
        <w:pStyle w:val="Subttulo"/>
        <w:spacing w:line="360" w:lineRule="auto"/>
        <w:jc w:val="left"/>
        <w:rPr>
          <w:ins w:id="649" w:author="Jorge Agustin Fernandez Pereira" w:date="2017-06-30T09:40:00Z"/>
          <w:rFonts w:ascii="Arial" w:hAnsi="Arial" w:cs="Arial"/>
          <w:sz w:val="32"/>
          <w:szCs w:val="22"/>
          <w:u w:val="single"/>
        </w:rPr>
      </w:pPr>
    </w:p>
    <w:p w14:paraId="1EC13570" w14:textId="54C31B47" w:rsidR="0031034B" w:rsidRDefault="0031034B" w:rsidP="00870B92">
      <w:pPr>
        <w:pStyle w:val="Subttulo"/>
        <w:spacing w:line="360" w:lineRule="auto"/>
        <w:jc w:val="left"/>
        <w:rPr>
          <w:ins w:id="650" w:author="Jorge Agustin Fernandez Pereira" w:date="2017-06-30T09:40:00Z"/>
          <w:rFonts w:ascii="Arial" w:hAnsi="Arial" w:cs="Arial"/>
          <w:sz w:val="32"/>
          <w:szCs w:val="22"/>
          <w:u w:val="single"/>
        </w:rPr>
      </w:pPr>
    </w:p>
    <w:p w14:paraId="5BFA5E17" w14:textId="24690EA2" w:rsidR="0031034B" w:rsidRDefault="0031034B" w:rsidP="00870B92">
      <w:pPr>
        <w:pStyle w:val="Subttulo"/>
        <w:spacing w:line="360" w:lineRule="auto"/>
        <w:jc w:val="left"/>
        <w:rPr>
          <w:ins w:id="651" w:author="Jorge Agustin Fernandez Pereira" w:date="2017-06-30T09:40:00Z"/>
          <w:rFonts w:ascii="Arial" w:hAnsi="Arial" w:cs="Arial"/>
          <w:sz w:val="32"/>
          <w:szCs w:val="22"/>
          <w:u w:val="single"/>
        </w:rPr>
      </w:pPr>
    </w:p>
    <w:p w14:paraId="6D631186" w14:textId="6A483D84" w:rsidR="0031034B" w:rsidRDefault="0031034B" w:rsidP="00870B92">
      <w:pPr>
        <w:pStyle w:val="Subttulo"/>
        <w:spacing w:line="360" w:lineRule="auto"/>
        <w:jc w:val="left"/>
        <w:rPr>
          <w:ins w:id="652" w:author="Jorge Agustin Fernandez Pereira" w:date="2017-06-30T09:40:00Z"/>
          <w:rFonts w:ascii="Arial" w:hAnsi="Arial" w:cs="Arial"/>
          <w:sz w:val="32"/>
          <w:szCs w:val="22"/>
          <w:u w:val="single"/>
        </w:rPr>
      </w:pPr>
    </w:p>
    <w:p w14:paraId="706CD02F" w14:textId="598FBDDF" w:rsidR="0031034B" w:rsidRDefault="0031034B" w:rsidP="00870B92">
      <w:pPr>
        <w:pStyle w:val="Subttulo"/>
        <w:spacing w:line="360" w:lineRule="auto"/>
        <w:jc w:val="left"/>
        <w:rPr>
          <w:ins w:id="653" w:author="Jorge Agustin Fernandez Pereira" w:date="2017-06-30T09:40:00Z"/>
          <w:rFonts w:ascii="Arial" w:hAnsi="Arial" w:cs="Arial"/>
          <w:sz w:val="32"/>
          <w:szCs w:val="22"/>
          <w:u w:val="single"/>
        </w:rPr>
      </w:pPr>
    </w:p>
    <w:p w14:paraId="7A73FD22" w14:textId="13E12789" w:rsidR="0031034B" w:rsidRDefault="0031034B" w:rsidP="00870B92">
      <w:pPr>
        <w:pStyle w:val="Subttulo"/>
        <w:spacing w:line="360" w:lineRule="auto"/>
        <w:jc w:val="left"/>
        <w:rPr>
          <w:ins w:id="654" w:author="Jorge Agustin Fernandez Pereira" w:date="2017-06-30T09:40:00Z"/>
          <w:rFonts w:ascii="Arial" w:hAnsi="Arial" w:cs="Arial"/>
          <w:sz w:val="32"/>
          <w:szCs w:val="22"/>
          <w:u w:val="single"/>
        </w:rPr>
      </w:pPr>
    </w:p>
    <w:p w14:paraId="3FB66E30" w14:textId="7D968315" w:rsidR="0031034B" w:rsidRDefault="0031034B" w:rsidP="00870B92">
      <w:pPr>
        <w:pStyle w:val="Subttulo"/>
        <w:spacing w:line="360" w:lineRule="auto"/>
        <w:jc w:val="left"/>
        <w:rPr>
          <w:ins w:id="655" w:author="Jorge Agustin Fernandez Pereira" w:date="2017-06-30T09:40:00Z"/>
          <w:rFonts w:ascii="Arial" w:hAnsi="Arial" w:cs="Arial"/>
          <w:sz w:val="32"/>
          <w:szCs w:val="22"/>
          <w:u w:val="single"/>
        </w:rPr>
      </w:pPr>
    </w:p>
    <w:p w14:paraId="122FC347" w14:textId="7E0CDA44" w:rsidR="0031034B" w:rsidRDefault="0031034B" w:rsidP="00870B92">
      <w:pPr>
        <w:pStyle w:val="Subttulo"/>
        <w:spacing w:line="360" w:lineRule="auto"/>
        <w:jc w:val="left"/>
        <w:rPr>
          <w:ins w:id="656" w:author="Jorge Agustin Fernandez Pereira" w:date="2017-06-30T09:40:00Z"/>
          <w:rFonts w:ascii="Arial" w:hAnsi="Arial" w:cs="Arial"/>
          <w:sz w:val="32"/>
          <w:szCs w:val="22"/>
          <w:u w:val="single"/>
        </w:rPr>
      </w:pPr>
    </w:p>
    <w:p w14:paraId="4E1E605B" w14:textId="77777777" w:rsidR="0031034B" w:rsidRDefault="0031034B" w:rsidP="00870B92">
      <w:pPr>
        <w:pStyle w:val="Subttulo"/>
        <w:spacing w:line="360" w:lineRule="auto"/>
        <w:jc w:val="left"/>
        <w:rPr>
          <w:rFonts w:ascii="Arial" w:hAnsi="Arial" w:cs="Arial"/>
          <w:sz w:val="32"/>
          <w:szCs w:val="22"/>
          <w:u w:val="single"/>
        </w:rPr>
      </w:pPr>
    </w:p>
    <w:p w14:paraId="6CD2F260" w14:textId="41040D3B" w:rsidR="007B2B1F" w:rsidDel="00F16FC9" w:rsidRDefault="007B2B1F" w:rsidP="00870B92">
      <w:pPr>
        <w:pStyle w:val="Subttulo"/>
        <w:spacing w:line="360" w:lineRule="auto"/>
        <w:jc w:val="left"/>
        <w:rPr>
          <w:del w:id="657" w:author="Jorge Agustin Fernandez Pereira" w:date="2017-06-30T09:22:00Z"/>
          <w:rFonts w:ascii="Arial" w:hAnsi="Arial" w:cs="Arial"/>
          <w:sz w:val="32"/>
          <w:szCs w:val="22"/>
          <w:u w:val="single"/>
        </w:rPr>
      </w:pPr>
    </w:p>
    <w:p w14:paraId="73A94B0D" w14:textId="65B02043" w:rsidR="007B2B1F" w:rsidDel="00F16FC9" w:rsidRDefault="007B2B1F" w:rsidP="00870B92">
      <w:pPr>
        <w:pStyle w:val="Subttulo"/>
        <w:spacing w:line="360" w:lineRule="auto"/>
        <w:jc w:val="left"/>
        <w:rPr>
          <w:del w:id="658" w:author="Jorge Agustin Fernandez Pereira" w:date="2017-06-30T09:22:00Z"/>
          <w:rFonts w:ascii="Arial" w:hAnsi="Arial" w:cs="Arial"/>
          <w:sz w:val="32"/>
          <w:szCs w:val="22"/>
          <w:u w:val="single"/>
        </w:rPr>
      </w:pPr>
    </w:p>
    <w:p w14:paraId="40B12D6E" w14:textId="30D28A40" w:rsidR="007B2B1F" w:rsidDel="00F16FC9" w:rsidRDefault="007B2B1F" w:rsidP="00870B92">
      <w:pPr>
        <w:pStyle w:val="Subttulo"/>
        <w:spacing w:line="360" w:lineRule="auto"/>
        <w:jc w:val="left"/>
        <w:rPr>
          <w:del w:id="659" w:author="Jorge Agustin Fernandez Pereira" w:date="2017-06-30T09:22:00Z"/>
          <w:rFonts w:ascii="Arial" w:hAnsi="Arial" w:cs="Arial"/>
          <w:sz w:val="32"/>
          <w:szCs w:val="22"/>
          <w:u w:val="single"/>
        </w:rPr>
      </w:pPr>
    </w:p>
    <w:p w14:paraId="6828AA9A" w14:textId="180E7FE9" w:rsidR="007B2B1F" w:rsidDel="00F16FC9" w:rsidRDefault="007B2B1F" w:rsidP="00870B92">
      <w:pPr>
        <w:pStyle w:val="Subttulo"/>
        <w:spacing w:line="360" w:lineRule="auto"/>
        <w:jc w:val="left"/>
        <w:rPr>
          <w:del w:id="660" w:author="Jorge Agustin Fernandez Pereira" w:date="2017-06-30T09:22:00Z"/>
          <w:rFonts w:ascii="Arial" w:hAnsi="Arial" w:cs="Arial"/>
          <w:sz w:val="32"/>
          <w:szCs w:val="22"/>
          <w:u w:val="single"/>
        </w:rPr>
      </w:pPr>
    </w:p>
    <w:p w14:paraId="7B25C762" w14:textId="7F4DCC22" w:rsidR="007B2B1F" w:rsidDel="00F16FC9" w:rsidRDefault="007B2B1F" w:rsidP="00870B92">
      <w:pPr>
        <w:pStyle w:val="Subttulo"/>
        <w:spacing w:line="360" w:lineRule="auto"/>
        <w:jc w:val="left"/>
        <w:rPr>
          <w:del w:id="661" w:author="Jorge Agustin Fernandez Pereira" w:date="2017-06-30T09:22:00Z"/>
          <w:rFonts w:ascii="Arial" w:hAnsi="Arial" w:cs="Arial"/>
          <w:sz w:val="32"/>
          <w:szCs w:val="22"/>
          <w:u w:val="single"/>
        </w:rPr>
      </w:pPr>
    </w:p>
    <w:p w14:paraId="735EFAF3" w14:textId="669D20EC" w:rsidR="007B2B1F" w:rsidDel="00F16FC9" w:rsidRDefault="007B2B1F" w:rsidP="00870B92">
      <w:pPr>
        <w:pStyle w:val="Subttulo"/>
        <w:spacing w:line="360" w:lineRule="auto"/>
        <w:jc w:val="left"/>
        <w:rPr>
          <w:del w:id="662" w:author="Jorge Agustin Fernandez Pereira" w:date="2017-06-30T09:22:00Z"/>
          <w:rFonts w:ascii="Arial" w:hAnsi="Arial" w:cs="Arial"/>
          <w:sz w:val="32"/>
          <w:szCs w:val="22"/>
          <w:u w:val="single"/>
        </w:rPr>
      </w:pPr>
    </w:p>
    <w:p w14:paraId="1DCE4254" w14:textId="3504DF38" w:rsidR="007B2B1F" w:rsidDel="00F16FC9" w:rsidRDefault="007B2B1F" w:rsidP="00870B92">
      <w:pPr>
        <w:pStyle w:val="Subttulo"/>
        <w:spacing w:line="360" w:lineRule="auto"/>
        <w:jc w:val="left"/>
        <w:rPr>
          <w:del w:id="663" w:author="Jorge Agustin Fernandez Pereira" w:date="2017-06-30T09:22:00Z"/>
          <w:rFonts w:ascii="Arial" w:hAnsi="Arial" w:cs="Arial"/>
          <w:sz w:val="32"/>
          <w:szCs w:val="22"/>
          <w:u w:val="single"/>
        </w:rPr>
      </w:pPr>
    </w:p>
    <w:p w14:paraId="0CD34259" w14:textId="16F426E3" w:rsidR="007B2B1F" w:rsidDel="00F16FC9" w:rsidRDefault="007B2B1F" w:rsidP="00870B92">
      <w:pPr>
        <w:pStyle w:val="Subttulo"/>
        <w:spacing w:line="360" w:lineRule="auto"/>
        <w:jc w:val="left"/>
        <w:rPr>
          <w:del w:id="664" w:author="Jorge Agustin Fernandez Pereira" w:date="2017-06-30T09:22:00Z"/>
          <w:rFonts w:ascii="Arial" w:hAnsi="Arial" w:cs="Arial"/>
          <w:sz w:val="32"/>
          <w:szCs w:val="22"/>
          <w:u w:val="single"/>
        </w:rPr>
      </w:pPr>
    </w:p>
    <w:p w14:paraId="1FA4FBCB" w14:textId="76FD8CB8" w:rsidR="007B2B1F" w:rsidDel="00F16FC9" w:rsidRDefault="007B2B1F" w:rsidP="00870B92">
      <w:pPr>
        <w:pStyle w:val="Subttulo"/>
        <w:spacing w:line="360" w:lineRule="auto"/>
        <w:jc w:val="left"/>
        <w:rPr>
          <w:del w:id="665" w:author="Jorge Agustin Fernandez Pereira" w:date="2017-06-30T09:22:00Z"/>
          <w:rFonts w:ascii="Arial" w:hAnsi="Arial" w:cs="Arial"/>
          <w:sz w:val="32"/>
          <w:szCs w:val="22"/>
          <w:u w:val="single"/>
        </w:rPr>
      </w:pPr>
    </w:p>
    <w:p w14:paraId="175C5BB6" w14:textId="5BEDEA02" w:rsidR="007B2B1F" w:rsidDel="00957865" w:rsidRDefault="007B2B1F" w:rsidP="00870B92">
      <w:pPr>
        <w:pStyle w:val="Subttulo"/>
        <w:spacing w:line="360" w:lineRule="auto"/>
        <w:jc w:val="left"/>
        <w:rPr>
          <w:del w:id="666" w:author="Jorge Agustin Fernandez Pereira" w:date="2017-06-13T13:16:00Z"/>
          <w:rFonts w:ascii="Arial" w:hAnsi="Arial" w:cs="Arial"/>
          <w:sz w:val="32"/>
          <w:szCs w:val="22"/>
          <w:u w:val="single"/>
        </w:rPr>
      </w:pPr>
    </w:p>
    <w:p w14:paraId="5EBAAF36" w14:textId="54850C09" w:rsidR="007B2B1F" w:rsidRPr="00870B92" w:rsidDel="00957865" w:rsidRDefault="007B2B1F" w:rsidP="00870B92">
      <w:pPr>
        <w:pStyle w:val="Subttulo"/>
        <w:spacing w:line="360" w:lineRule="auto"/>
        <w:jc w:val="left"/>
        <w:rPr>
          <w:del w:id="667" w:author="Jorge Agustin Fernandez Pereira" w:date="2017-06-13T13:16:00Z"/>
          <w:rFonts w:ascii="Arial" w:hAnsi="Arial" w:cs="Arial"/>
          <w:sz w:val="32"/>
          <w:szCs w:val="22"/>
          <w:u w:val="single"/>
        </w:rPr>
        <w:sectPr w:rsidR="007B2B1F" w:rsidRPr="00870B92" w:rsidDel="00957865" w:rsidSect="007B2B1F">
          <w:headerReference w:type="default" r:id="rId17"/>
          <w:type w:val="continuous"/>
          <w:pgSz w:w="12240" w:h="18720" w:code="14"/>
          <w:pgMar w:top="1418" w:right="902" w:bottom="1418" w:left="1701" w:header="709" w:footer="709" w:gutter="0"/>
          <w:cols w:space="708"/>
          <w:docGrid w:linePitch="360"/>
        </w:sectPr>
      </w:pPr>
    </w:p>
    <w:p w14:paraId="22BAF171" w14:textId="184E521E" w:rsidR="008C0CA6" w:rsidDel="00957865" w:rsidRDefault="008C0CA6" w:rsidP="00870B92">
      <w:pPr>
        <w:pStyle w:val="Subttulo"/>
        <w:spacing w:line="360" w:lineRule="auto"/>
        <w:rPr>
          <w:del w:id="668" w:author="Jorge Agustin Fernandez Pereira" w:date="2017-06-13T13:16:00Z"/>
          <w:rFonts w:ascii="Arial" w:hAnsi="Arial" w:cs="Arial"/>
          <w:sz w:val="36"/>
          <w:szCs w:val="22"/>
          <w:u w:val="single"/>
          <w:lang w:val="pt-BR"/>
        </w:rPr>
      </w:pPr>
    </w:p>
    <w:p w14:paraId="22254E22" w14:textId="32C12500" w:rsidR="003D6ED0" w:rsidRPr="007B2B1F" w:rsidRDefault="003D6ED0" w:rsidP="00870B92">
      <w:pPr>
        <w:pStyle w:val="Subttulo"/>
        <w:spacing w:line="360" w:lineRule="auto"/>
        <w:rPr>
          <w:rFonts w:ascii="Arial" w:hAnsi="Arial" w:cs="Arial"/>
          <w:sz w:val="36"/>
          <w:szCs w:val="22"/>
          <w:u w:val="single"/>
          <w:lang w:val="pt-BR"/>
        </w:rPr>
      </w:pPr>
      <w:r w:rsidRPr="007B2B1F">
        <w:rPr>
          <w:rFonts w:ascii="Arial" w:hAnsi="Arial" w:cs="Arial"/>
          <w:sz w:val="36"/>
          <w:szCs w:val="22"/>
          <w:u w:val="single"/>
          <w:lang w:val="pt-BR"/>
        </w:rPr>
        <w:t>Sección VII</w:t>
      </w:r>
      <w:r w:rsidR="007C1A4F" w:rsidRPr="007B2B1F">
        <w:rPr>
          <w:rFonts w:ascii="Arial" w:hAnsi="Arial" w:cs="Arial"/>
          <w:sz w:val="36"/>
          <w:szCs w:val="22"/>
          <w:u w:val="single"/>
          <w:lang w:val="pt-BR"/>
        </w:rPr>
        <w:t>.</w:t>
      </w:r>
      <w:r w:rsidRPr="007B2B1F">
        <w:rPr>
          <w:rFonts w:ascii="Arial" w:hAnsi="Arial" w:cs="Arial"/>
          <w:sz w:val="36"/>
          <w:szCs w:val="22"/>
          <w:u w:val="single"/>
          <w:lang w:val="pt-BR"/>
        </w:rPr>
        <w:t xml:space="preserve"> Anexos</w:t>
      </w:r>
    </w:p>
    <w:p w14:paraId="0C334379" w14:textId="58922FD9" w:rsidR="007C1A4F" w:rsidRPr="00870B92" w:rsidDel="0031034B" w:rsidRDefault="007C1A4F" w:rsidP="00870B92">
      <w:pPr>
        <w:pStyle w:val="Subttulo"/>
        <w:spacing w:line="360" w:lineRule="auto"/>
        <w:rPr>
          <w:del w:id="669" w:author="Jorge Agustin Fernandez Pereira" w:date="2017-06-30T09:40:00Z"/>
          <w:rFonts w:ascii="Arial" w:hAnsi="Arial" w:cs="Arial"/>
          <w:sz w:val="22"/>
          <w:szCs w:val="22"/>
          <w:u w:val="single"/>
          <w:lang w:val="pt-BR"/>
        </w:rPr>
      </w:pPr>
    </w:p>
    <w:p w14:paraId="25B0399F" w14:textId="77777777" w:rsidR="003D6ED0" w:rsidRPr="00870B92" w:rsidRDefault="003D6ED0" w:rsidP="00870B92">
      <w:pPr>
        <w:pBdr>
          <w:top w:val="single" w:sz="4" w:space="1" w:color="auto"/>
          <w:left w:val="single" w:sz="4" w:space="4" w:color="auto"/>
          <w:bottom w:val="single" w:sz="4" w:space="1" w:color="auto"/>
          <w:right w:val="single" w:sz="4" w:space="4" w:color="auto"/>
        </w:pBdr>
        <w:shd w:val="clear" w:color="auto" w:fill="000000"/>
        <w:spacing w:line="360" w:lineRule="auto"/>
        <w:jc w:val="center"/>
        <w:rPr>
          <w:rFonts w:ascii="Arial" w:hAnsi="Arial" w:cs="Arial"/>
          <w:b/>
          <w:iCs/>
          <w:sz w:val="22"/>
          <w:szCs w:val="22"/>
          <w:lang w:val="pt-BR"/>
        </w:rPr>
      </w:pPr>
      <w:r w:rsidRPr="00870B92">
        <w:rPr>
          <w:rFonts w:ascii="Arial" w:hAnsi="Arial" w:cs="Arial"/>
          <w:b/>
          <w:iCs/>
          <w:sz w:val="22"/>
          <w:szCs w:val="22"/>
          <w:lang w:val="pt-BR"/>
        </w:rPr>
        <w:t>ANEXO N° I</w:t>
      </w:r>
    </w:p>
    <w:p w14:paraId="7AF1F929" w14:textId="77777777" w:rsidR="0031034B" w:rsidRDefault="0031034B" w:rsidP="00870B92">
      <w:pPr>
        <w:pStyle w:val="Textodebloque"/>
        <w:tabs>
          <w:tab w:val="clear" w:pos="612"/>
        </w:tabs>
        <w:spacing w:after="200" w:line="360" w:lineRule="auto"/>
        <w:ind w:left="180" w:firstLine="0"/>
        <w:jc w:val="center"/>
        <w:rPr>
          <w:ins w:id="670" w:author="Jorge Agustin Fernandez Pereira" w:date="2017-06-30T09:40:00Z"/>
          <w:rFonts w:ascii="Arial" w:hAnsi="Arial" w:cs="Arial"/>
          <w:b/>
          <w:sz w:val="22"/>
          <w:szCs w:val="22"/>
          <w:u w:val="single"/>
          <w:lang w:val="es-ES"/>
        </w:rPr>
      </w:pPr>
    </w:p>
    <w:p w14:paraId="749F593B" w14:textId="005FEC1E" w:rsidR="00A813B5" w:rsidRPr="00870B92" w:rsidRDefault="00A813B5" w:rsidP="00870B92">
      <w:pPr>
        <w:pStyle w:val="Textodebloque"/>
        <w:tabs>
          <w:tab w:val="clear" w:pos="612"/>
        </w:tabs>
        <w:spacing w:after="200" w:line="360" w:lineRule="auto"/>
        <w:ind w:left="180" w:firstLine="0"/>
        <w:jc w:val="center"/>
        <w:rPr>
          <w:rFonts w:ascii="Arial" w:hAnsi="Arial" w:cs="Arial"/>
          <w:b/>
          <w:sz w:val="22"/>
          <w:szCs w:val="22"/>
          <w:u w:val="single"/>
          <w:lang w:val="es-ES"/>
        </w:rPr>
      </w:pPr>
      <w:bookmarkStart w:id="671" w:name="_GoBack"/>
      <w:bookmarkEnd w:id="671"/>
      <w:r w:rsidRPr="00870B92">
        <w:rPr>
          <w:rFonts w:ascii="Arial" w:hAnsi="Arial" w:cs="Arial"/>
          <w:b/>
          <w:sz w:val="22"/>
          <w:szCs w:val="22"/>
          <w:u w:val="single"/>
          <w:lang w:val="es-ES"/>
        </w:rPr>
        <w:t>DOCUMENTOS QUE COMPONEN LA  OFERTA</w:t>
      </w:r>
    </w:p>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8"/>
      </w:tblGrid>
      <w:tr w:rsidR="00907159" w:rsidRPr="0021323B" w14:paraId="79DECD7C" w14:textId="77777777" w:rsidTr="00A82015">
        <w:trPr>
          <w:jc w:val="center"/>
        </w:trPr>
        <w:tc>
          <w:tcPr>
            <w:tcW w:w="10378" w:type="dxa"/>
          </w:tcPr>
          <w:p w14:paraId="4097E00A" w14:textId="77777777" w:rsidR="00907159" w:rsidRPr="00DD3B11" w:rsidRDefault="00907159" w:rsidP="005B248D">
            <w:pPr>
              <w:widowControl/>
              <w:numPr>
                <w:ilvl w:val="3"/>
                <w:numId w:val="7"/>
              </w:numPr>
              <w:adjustRightInd/>
              <w:spacing w:before="120" w:after="120" w:line="360" w:lineRule="auto"/>
              <w:ind w:left="407" w:hanging="426"/>
              <w:jc w:val="left"/>
              <w:textAlignment w:val="auto"/>
              <w:rPr>
                <w:rFonts w:ascii="Arial" w:hAnsi="Arial" w:cs="Arial"/>
                <w:b/>
                <w:szCs w:val="24"/>
              </w:rPr>
            </w:pPr>
            <w:r w:rsidRPr="00DD3B11">
              <w:rPr>
                <w:rFonts w:ascii="Arial" w:hAnsi="Arial" w:cs="Arial"/>
                <w:b/>
                <w:szCs w:val="24"/>
              </w:rPr>
              <w:t>Formulario de Oferta *</w:t>
            </w:r>
          </w:p>
          <w:p w14:paraId="032D3F37" w14:textId="1D7AC0BE" w:rsidR="00907159" w:rsidRPr="00870B92" w:rsidRDefault="00907159" w:rsidP="005B248D">
            <w:pPr>
              <w:spacing w:line="360" w:lineRule="auto"/>
              <w:ind w:left="407" w:hanging="426"/>
              <w:jc w:val="center"/>
              <w:rPr>
                <w:rFonts w:ascii="Arial" w:hAnsi="Arial" w:cs="Arial"/>
                <w:sz w:val="22"/>
                <w:szCs w:val="22"/>
              </w:rPr>
            </w:pPr>
            <w:r w:rsidRPr="0021323B">
              <w:rPr>
                <w:rFonts w:ascii="Arial" w:hAnsi="Arial" w:cs="Arial"/>
                <w:i/>
                <w:sz w:val="22"/>
                <w:szCs w:val="22"/>
              </w:rPr>
              <w:t xml:space="preserve">[El formulario de oferta debe ser completado y firmado por el Oferente conforme al modelo indicado en la Sección VI] </w:t>
            </w:r>
          </w:p>
        </w:tc>
      </w:tr>
      <w:tr w:rsidR="00907159" w:rsidRPr="0021323B" w14:paraId="7BA29FCA" w14:textId="77777777" w:rsidTr="00A82015">
        <w:trPr>
          <w:trHeight w:val="1329"/>
          <w:jc w:val="center"/>
        </w:trPr>
        <w:tc>
          <w:tcPr>
            <w:tcW w:w="10378" w:type="dxa"/>
          </w:tcPr>
          <w:p w14:paraId="002BDFF4" w14:textId="77777777" w:rsidR="00907159" w:rsidRPr="00DD3B11" w:rsidRDefault="00907159" w:rsidP="005B248D">
            <w:pPr>
              <w:widowControl/>
              <w:numPr>
                <w:ilvl w:val="3"/>
                <w:numId w:val="7"/>
              </w:numPr>
              <w:adjustRightInd/>
              <w:spacing w:line="360" w:lineRule="auto"/>
              <w:ind w:left="407" w:hanging="426"/>
              <w:jc w:val="left"/>
              <w:textAlignment w:val="auto"/>
              <w:rPr>
                <w:rFonts w:ascii="Arial" w:hAnsi="Arial" w:cs="Arial"/>
                <w:b/>
                <w:szCs w:val="24"/>
              </w:rPr>
            </w:pPr>
            <w:r w:rsidRPr="00DD3B11">
              <w:rPr>
                <w:rFonts w:ascii="Arial" w:hAnsi="Arial" w:cs="Arial"/>
                <w:b/>
                <w:szCs w:val="24"/>
              </w:rPr>
              <w:t>Garantía de Mantenimiento de Oferta*</w:t>
            </w:r>
          </w:p>
          <w:p w14:paraId="2E3B440C" w14:textId="77777777" w:rsidR="00907159" w:rsidRPr="00870B92" w:rsidRDefault="00907159" w:rsidP="005B248D">
            <w:pPr>
              <w:spacing w:line="360" w:lineRule="auto"/>
              <w:ind w:left="22"/>
              <w:rPr>
                <w:rFonts w:ascii="Arial" w:hAnsi="Arial" w:cs="Arial"/>
                <w:sz w:val="22"/>
                <w:szCs w:val="22"/>
              </w:rPr>
            </w:pPr>
            <w:r w:rsidRPr="0021323B">
              <w:rPr>
                <w:rFonts w:ascii="Arial" w:hAnsi="Arial" w:cs="Arial"/>
                <w:i/>
                <w:sz w:val="22"/>
                <w:szCs w:val="22"/>
              </w:rPr>
              <w:t>[La garantía de mantenimiento de oferta debe ser extendida bajo la forma de una garantía bancaria o póliza de seguro de caución. Debe cumplir con los requisitos indicados en las Instrucciones al Oferente]</w:t>
            </w:r>
          </w:p>
          <w:p w14:paraId="06D6DB2A" w14:textId="77777777" w:rsidR="00907159" w:rsidRPr="00870B92" w:rsidRDefault="00907159" w:rsidP="005B248D">
            <w:pPr>
              <w:spacing w:line="360" w:lineRule="auto"/>
              <w:ind w:left="407" w:hanging="426"/>
              <w:jc w:val="center"/>
              <w:rPr>
                <w:rFonts w:ascii="Arial" w:hAnsi="Arial" w:cs="Arial"/>
                <w:sz w:val="22"/>
                <w:szCs w:val="22"/>
              </w:rPr>
            </w:pPr>
          </w:p>
        </w:tc>
      </w:tr>
      <w:tr w:rsidR="00F5770C" w:rsidRPr="0021323B" w14:paraId="26A75136" w14:textId="77777777" w:rsidTr="00A82015">
        <w:trPr>
          <w:jc w:val="center"/>
        </w:trPr>
        <w:tc>
          <w:tcPr>
            <w:tcW w:w="10378" w:type="dxa"/>
            <w:tcBorders>
              <w:left w:val="nil"/>
              <w:right w:val="nil"/>
            </w:tcBorders>
          </w:tcPr>
          <w:p w14:paraId="28D8F7CE" w14:textId="77777777" w:rsidR="00A813B5" w:rsidRPr="00870B92" w:rsidRDefault="00A813B5" w:rsidP="005B248D">
            <w:pPr>
              <w:spacing w:line="360" w:lineRule="auto"/>
              <w:ind w:left="407" w:hanging="426"/>
              <w:jc w:val="center"/>
              <w:rPr>
                <w:rFonts w:ascii="Arial" w:hAnsi="Arial" w:cs="Arial"/>
                <w:sz w:val="22"/>
                <w:szCs w:val="22"/>
              </w:rPr>
            </w:pPr>
          </w:p>
        </w:tc>
      </w:tr>
      <w:tr w:rsidR="00F5770C" w:rsidRPr="0021323B" w14:paraId="5841D300" w14:textId="77777777" w:rsidTr="00A82015">
        <w:trPr>
          <w:trHeight w:val="210"/>
          <w:jc w:val="center"/>
        </w:trPr>
        <w:tc>
          <w:tcPr>
            <w:tcW w:w="10378" w:type="dxa"/>
            <w:tcBorders>
              <w:bottom w:val="nil"/>
            </w:tcBorders>
          </w:tcPr>
          <w:p w14:paraId="7BE34102" w14:textId="61405296" w:rsidR="00A813B5" w:rsidRPr="00DD3B11" w:rsidRDefault="00A813B5" w:rsidP="005B248D">
            <w:pPr>
              <w:widowControl/>
              <w:numPr>
                <w:ilvl w:val="3"/>
                <w:numId w:val="7"/>
              </w:numPr>
              <w:adjustRightInd/>
              <w:spacing w:line="360" w:lineRule="auto"/>
              <w:ind w:left="407" w:hanging="426"/>
              <w:jc w:val="left"/>
              <w:textAlignment w:val="auto"/>
              <w:rPr>
                <w:rFonts w:ascii="Arial" w:hAnsi="Arial" w:cs="Arial"/>
                <w:szCs w:val="24"/>
                <w:lang w:val="es-MX"/>
              </w:rPr>
            </w:pPr>
            <w:r w:rsidRPr="00DD3B11">
              <w:rPr>
                <w:rFonts w:ascii="Arial" w:hAnsi="Arial" w:cs="Arial"/>
                <w:b/>
                <w:szCs w:val="24"/>
              </w:rPr>
              <w:t>Documentos legales</w:t>
            </w:r>
          </w:p>
        </w:tc>
      </w:tr>
      <w:tr w:rsidR="00F5770C" w:rsidRPr="0021323B" w14:paraId="29B43C12" w14:textId="77777777" w:rsidTr="00A82015">
        <w:trPr>
          <w:trHeight w:val="375"/>
          <w:jc w:val="center"/>
        </w:trPr>
        <w:tc>
          <w:tcPr>
            <w:tcW w:w="10378" w:type="dxa"/>
            <w:tcBorders>
              <w:top w:val="nil"/>
              <w:bottom w:val="single" w:sz="2" w:space="0" w:color="auto"/>
            </w:tcBorders>
          </w:tcPr>
          <w:p w14:paraId="704888C7" w14:textId="77777777" w:rsidR="00A813B5" w:rsidRPr="00A82015" w:rsidRDefault="00A813B5">
            <w:pPr>
              <w:pStyle w:val="Listaconvietas"/>
            </w:pPr>
            <w:r w:rsidRPr="00A82015">
              <w:lastRenderedPageBreak/>
              <w:t>Oferentes Individuales. Personas Físicas.</w:t>
            </w:r>
          </w:p>
        </w:tc>
      </w:tr>
      <w:tr w:rsidR="00907159" w:rsidRPr="0021323B" w14:paraId="3292EB22" w14:textId="77777777" w:rsidTr="00A82015">
        <w:trPr>
          <w:trHeight w:val="330"/>
          <w:jc w:val="center"/>
        </w:trPr>
        <w:tc>
          <w:tcPr>
            <w:tcW w:w="10378" w:type="dxa"/>
            <w:tcBorders>
              <w:top w:val="single" w:sz="2" w:space="0" w:color="auto"/>
              <w:bottom w:val="single" w:sz="2" w:space="0" w:color="auto"/>
            </w:tcBorders>
          </w:tcPr>
          <w:p w14:paraId="64552C57" w14:textId="6D77B75A" w:rsidR="00907159" w:rsidRPr="00A82015" w:rsidRDefault="00907159">
            <w:pPr>
              <w:pStyle w:val="Listaconvietas"/>
              <w:rPr>
                <w:b/>
              </w:rPr>
              <w:pPrChange w:id="672" w:author="Jorge Agustin Fernandez Pereira" w:date="2017-06-13T13:22:00Z">
                <w:pPr>
                  <w:pStyle w:val="Listaconvietas"/>
                  <w:numPr>
                    <w:ilvl w:val="4"/>
                    <w:numId w:val="7"/>
                  </w:numPr>
                  <w:ind w:left="3672" w:hanging="360"/>
                </w:pPr>
              </w:pPrChange>
            </w:pPr>
            <w:r w:rsidRPr="00A82015">
              <w:t>Fotocopia simple de la Cédula de Identidad del firmante de la oferta.*</w:t>
            </w:r>
          </w:p>
        </w:tc>
      </w:tr>
      <w:tr w:rsidR="00907159" w:rsidRPr="0021323B" w14:paraId="6366D654" w14:textId="77777777" w:rsidTr="00A82015">
        <w:trPr>
          <w:trHeight w:val="420"/>
          <w:jc w:val="center"/>
        </w:trPr>
        <w:tc>
          <w:tcPr>
            <w:tcW w:w="10378" w:type="dxa"/>
            <w:tcBorders>
              <w:top w:val="single" w:sz="2" w:space="0" w:color="auto"/>
              <w:bottom w:val="single" w:sz="2" w:space="0" w:color="auto"/>
            </w:tcBorders>
          </w:tcPr>
          <w:p w14:paraId="17138876" w14:textId="139980B2" w:rsidR="00907159" w:rsidRPr="00A82015" w:rsidRDefault="00907159">
            <w:pPr>
              <w:pStyle w:val="Listaconvietas"/>
              <w:rPr>
                <w:b/>
              </w:rPr>
              <w:pPrChange w:id="673" w:author="Jorge Agustin Fernandez Pereira" w:date="2017-06-13T13:22:00Z">
                <w:pPr>
                  <w:pStyle w:val="Listaconvietas"/>
                  <w:numPr>
                    <w:ilvl w:val="4"/>
                    <w:numId w:val="7"/>
                  </w:numPr>
                  <w:ind w:left="3672" w:hanging="360"/>
                </w:pPr>
              </w:pPrChange>
            </w:pPr>
            <w:r w:rsidRPr="00A82015">
              <w:t>Fotocopia simple de la cédula tributaria (Constancia de inscripción en el Registro Único de Contribuyentes - RUC).*</w:t>
            </w:r>
          </w:p>
        </w:tc>
      </w:tr>
      <w:tr w:rsidR="00907159" w:rsidRPr="0021323B" w14:paraId="7E326373" w14:textId="77777777" w:rsidTr="00A82015">
        <w:trPr>
          <w:trHeight w:val="1140"/>
          <w:jc w:val="center"/>
        </w:trPr>
        <w:tc>
          <w:tcPr>
            <w:tcW w:w="10378" w:type="dxa"/>
            <w:tcBorders>
              <w:top w:val="single" w:sz="2" w:space="0" w:color="auto"/>
              <w:bottom w:val="single" w:sz="2" w:space="0" w:color="auto"/>
            </w:tcBorders>
          </w:tcPr>
          <w:p w14:paraId="0B7E0FD7" w14:textId="5F89BB26" w:rsidR="00907159" w:rsidRPr="00A82015" w:rsidRDefault="00907159">
            <w:pPr>
              <w:pStyle w:val="Listaconvietas"/>
              <w:rPr>
                <w:b/>
              </w:rPr>
              <w:pPrChange w:id="674" w:author="Jorge Agustin Fernandez Pereira" w:date="2017-06-13T13:22:00Z">
                <w:pPr>
                  <w:pStyle w:val="Listaconvietas"/>
                  <w:numPr>
                    <w:ilvl w:val="4"/>
                    <w:numId w:val="7"/>
                  </w:numPr>
                  <w:ind w:left="3672" w:hanging="360"/>
                </w:pPr>
              </w:pPrChange>
            </w:pPr>
            <w:r w:rsidRPr="00A82015">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p>
        </w:tc>
      </w:tr>
      <w:tr w:rsidR="00907159" w:rsidRPr="0021323B" w14:paraId="1DC17217" w14:textId="77777777" w:rsidTr="00A82015">
        <w:trPr>
          <w:trHeight w:val="945"/>
          <w:jc w:val="center"/>
        </w:trPr>
        <w:tc>
          <w:tcPr>
            <w:tcW w:w="10378" w:type="dxa"/>
            <w:tcBorders>
              <w:top w:val="single" w:sz="2" w:space="0" w:color="auto"/>
              <w:bottom w:val="single" w:sz="2" w:space="0" w:color="auto"/>
            </w:tcBorders>
          </w:tcPr>
          <w:p w14:paraId="6E3FB9A2" w14:textId="2C3D7820" w:rsidR="00907159" w:rsidRPr="00A82015" w:rsidRDefault="00907159">
            <w:pPr>
              <w:pStyle w:val="Listaconvietas"/>
              <w:rPr>
                <w:b/>
              </w:rPr>
              <w:pPrChange w:id="675" w:author="Jorge Agustin Fernandez Pereira" w:date="2017-06-13T13:22:00Z">
                <w:pPr>
                  <w:pStyle w:val="Listaconvietas"/>
                  <w:numPr>
                    <w:ilvl w:val="4"/>
                    <w:numId w:val="7"/>
                  </w:numPr>
                  <w:ind w:left="3672" w:hanging="360"/>
                </w:pPr>
              </w:pPrChange>
            </w:pPr>
            <w:r w:rsidRPr="00A82015">
              <w:t>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 *</w:t>
            </w:r>
          </w:p>
        </w:tc>
      </w:tr>
      <w:tr w:rsidR="00907159" w:rsidRPr="0021323B" w14:paraId="31FCF475" w14:textId="77777777" w:rsidTr="00A82015">
        <w:trPr>
          <w:trHeight w:val="1680"/>
          <w:jc w:val="center"/>
        </w:trPr>
        <w:tc>
          <w:tcPr>
            <w:tcW w:w="10378" w:type="dxa"/>
            <w:tcBorders>
              <w:top w:val="single" w:sz="2" w:space="0" w:color="auto"/>
              <w:bottom w:val="single" w:sz="2" w:space="0" w:color="auto"/>
            </w:tcBorders>
          </w:tcPr>
          <w:p w14:paraId="2150C0B0" w14:textId="2D3B3197" w:rsidR="00907159" w:rsidRPr="005B248D" w:rsidRDefault="00907159">
            <w:pPr>
              <w:pStyle w:val="Listaconvietas"/>
              <w:pPrChange w:id="676" w:author="Jorge Agustin Fernandez Pereira" w:date="2017-06-13T13:22:00Z">
                <w:pPr>
                  <w:pStyle w:val="Listaconvietas"/>
                  <w:numPr>
                    <w:ilvl w:val="4"/>
                    <w:numId w:val="7"/>
                  </w:numPr>
                  <w:ind w:left="3672" w:hanging="360"/>
                </w:pPr>
              </w:pPrChange>
            </w:pPr>
            <w:r w:rsidRPr="00A82015">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907159" w:rsidRPr="0021323B" w14:paraId="261F8FF8" w14:textId="77777777" w:rsidTr="00A82015">
        <w:trPr>
          <w:trHeight w:val="1003"/>
          <w:jc w:val="center"/>
        </w:trPr>
        <w:tc>
          <w:tcPr>
            <w:tcW w:w="10378" w:type="dxa"/>
            <w:tcBorders>
              <w:top w:val="single" w:sz="2" w:space="0" w:color="auto"/>
              <w:bottom w:val="single" w:sz="2" w:space="0" w:color="auto"/>
            </w:tcBorders>
          </w:tcPr>
          <w:p w14:paraId="3C1C5617" w14:textId="17A2E74D" w:rsidR="00907159" w:rsidRPr="00A82015" w:rsidRDefault="00907159">
            <w:pPr>
              <w:pStyle w:val="Listaconvietas"/>
              <w:rPr>
                <w:b/>
              </w:rPr>
              <w:pPrChange w:id="677" w:author="Jorge Agustin Fernandez Pereira" w:date="2017-06-13T13:22:00Z">
                <w:pPr>
                  <w:pStyle w:val="Listaconvietas"/>
                  <w:numPr>
                    <w:ilvl w:val="4"/>
                    <w:numId w:val="7"/>
                  </w:numPr>
                  <w:ind w:left="3672" w:hanging="360"/>
                </w:pPr>
              </w:pPrChange>
            </w:pPr>
            <w:r w:rsidRPr="00A82015">
              <w:t>Fotocopia  simple del Certificado de Cumplimiento Tributario e</w:t>
            </w:r>
            <w:r w:rsidR="00A82015" w:rsidRPr="00A82015">
              <w:t xml:space="preserve">xpedido en el mes anterior a la </w:t>
            </w:r>
            <w:r w:rsidRPr="00A82015">
              <w:t>presentación de la oferta.</w:t>
            </w:r>
          </w:p>
        </w:tc>
      </w:tr>
      <w:tr w:rsidR="00F5770C" w:rsidRPr="0021323B" w14:paraId="518D4A02" w14:textId="77777777" w:rsidTr="00A82015">
        <w:trPr>
          <w:trHeight w:val="366"/>
          <w:jc w:val="center"/>
        </w:trPr>
        <w:tc>
          <w:tcPr>
            <w:tcW w:w="10378" w:type="dxa"/>
            <w:tcBorders>
              <w:top w:val="single" w:sz="2" w:space="0" w:color="auto"/>
              <w:left w:val="nil"/>
              <w:bottom w:val="nil"/>
              <w:right w:val="nil"/>
            </w:tcBorders>
          </w:tcPr>
          <w:p w14:paraId="23E2DEE2" w14:textId="77777777" w:rsidR="00D21DCA" w:rsidRPr="0021323B" w:rsidRDefault="00D21DCA">
            <w:pPr>
              <w:pStyle w:val="Listaconvietas"/>
              <w:numPr>
                <w:ilvl w:val="0"/>
                <w:numId w:val="0"/>
              </w:numPr>
              <w:ind w:left="720"/>
              <w:pPrChange w:id="678" w:author="Jorge Agustin Fernandez Pereira" w:date="2017-06-30T09:22:00Z">
                <w:pPr>
                  <w:pStyle w:val="Listaconvietas"/>
                  <w:numPr>
                    <w:numId w:val="0"/>
                  </w:numPr>
                  <w:ind w:left="447" w:firstLine="0"/>
                </w:pPr>
              </w:pPrChange>
            </w:pPr>
          </w:p>
        </w:tc>
      </w:tr>
      <w:tr w:rsidR="00F5770C" w:rsidRPr="0021323B" w14:paraId="72D3352D" w14:textId="77777777" w:rsidTr="00A82015">
        <w:trPr>
          <w:trHeight w:val="237"/>
          <w:jc w:val="center"/>
        </w:trPr>
        <w:tc>
          <w:tcPr>
            <w:tcW w:w="10378" w:type="dxa"/>
            <w:tcBorders>
              <w:top w:val="single" w:sz="2" w:space="0" w:color="auto"/>
              <w:bottom w:val="nil"/>
            </w:tcBorders>
          </w:tcPr>
          <w:p w14:paraId="345D1AA0" w14:textId="77777777" w:rsidR="00A813B5" w:rsidRPr="00DD3B11" w:rsidRDefault="00A813B5" w:rsidP="005B248D">
            <w:pPr>
              <w:widowControl/>
              <w:numPr>
                <w:ilvl w:val="3"/>
                <w:numId w:val="7"/>
              </w:numPr>
              <w:adjustRightInd/>
              <w:spacing w:line="360" w:lineRule="auto"/>
              <w:ind w:left="407" w:hanging="426"/>
              <w:textAlignment w:val="auto"/>
              <w:rPr>
                <w:rFonts w:ascii="Arial" w:hAnsi="Arial" w:cs="Arial"/>
                <w:szCs w:val="24"/>
                <w:lang w:val="es-MX"/>
              </w:rPr>
            </w:pPr>
            <w:r w:rsidRPr="00DD3B11">
              <w:rPr>
                <w:rFonts w:ascii="Arial" w:hAnsi="Arial" w:cs="Arial"/>
                <w:b/>
                <w:szCs w:val="24"/>
              </w:rPr>
              <w:t xml:space="preserve">Documentos legales </w:t>
            </w:r>
          </w:p>
        </w:tc>
      </w:tr>
      <w:tr w:rsidR="00F5770C" w:rsidRPr="0021323B" w14:paraId="010A2F74" w14:textId="77777777" w:rsidTr="00A82015">
        <w:trPr>
          <w:trHeight w:val="315"/>
          <w:jc w:val="center"/>
        </w:trPr>
        <w:tc>
          <w:tcPr>
            <w:tcW w:w="10378" w:type="dxa"/>
            <w:tcBorders>
              <w:top w:val="nil"/>
              <w:bottom w:val="single" w:sz="2" w:space="0" w:color="auto"/>
            </w:tcBorders>
          </w:tcPr>
          <w:p w14:paraId="2BAC035F" w14:textId="77777777" w:rsidR="00A813B5" w:rsidRPr="00A82015" w:rsidRDefault="00A813B5">
            <w:pPr>
              <w:pStyle w:val="Listaconvietas"/>
              <w:pPrChange w:id="679" w:author="Jorge Agustin Fernandez Pereira" w:date="2017-06-13T13:22:00Z">
                <w:pPr>
                  <w:pStyle w:val="Listaconvietas"/>
                  <w:numPr>
                    <w:numId w:val="0"/>
                  </w:numPr>
                  <w:ind w:left="447" w:firstLine="0"/>
                </w:pPr>
              </w:pPrChange>
            </w:pPr>
            <w:r w:rsidRPr="00A82015">
              <w:t>Oferentes Individuales. Personas Jurídicas.</w:t>
            </w:r>
          </w:p>
        </w:tc>
      </w:tr>
      <w:tr w:rsidR="00907159" w:rsidRPr="0021323B" w14:paraId="1577A577" w14:textId="77777777" w:rsidTr="00A82015">
        <w:trPr>
          <w:trHeight w:val="1097"/>
          <w:jc w:val="center"/>
        </w:trPr>
        <w:tc>
          <w:tcPr>
            <w:tcW w:w="10378" w:type="dxa"/>
            <w:tcBorders>
              <w:top w:val="single" w:sz="2" w:space="0" w:color="auto"/>
              <w:bottom w:val="single" w:sz="2" w:space="0" w:color="auto"/>
            </w:tcBorders>
          </w:tcPr>
          <w:p w14:paraId="44553FA6" w14:textId="07A1A7CC" w:rsidR="00907159" w:rsidRPr="00957865" w:rsidRDefault="00907159">
            <w:pPr>
              <w:pStyle w:val="Prrafodelista"/>
              <w:numPr>
                <w:ilvl w:val="0"/>
                <w:numId w:val="54"/>
              </w:numPr>
              <w:spacing w:line="360" w:lineRule="auto"/>
              <w:ind w:left="837" w:hanging="425"/>
              <w:rPr>
                <w:rFonts w:ascii="Arial" w:hAnsi="Arial" w:cs="Arial"/>
                <w:b/>
                <w:sz w:val="22"/>
                <w:szCs w:val="22"/>
                <w:lang w:val="es-MX"/>
              </w:rPr>
              <w:pPrChange w:id="680" w:author="Jorge Agustin Fernandez Pereira" w:date="2017-06-13T13:18:00Z">
                <w:pPr>
                  <w:pStyle w:val="Prrafodelista"/>
                  <w:numPr>
                    <w:numId w:val="54"/>
                  </w:numPr>
                  <w:spacing w:line="360" w:lineRule="auto"/>
                  <w:ind w:left="407" w:hanging="426"/>
                </w:pPr>
              </w:pPrChange>
            </w:pPr>
            <w:r w:rsidRPr="00957865">
              <w:rPr>
                <w:rFonts w:ascii="Arial" w:hAnsi="Arial" w:cs="Arial"/>
                <w:sz w:val="22"/>
                <w:szCs w:val="22"/>
                <w:rPrChange w:id="681" w:author="Jorge Agustin Fernandez Pereira" w:date="2017-06-13T13:18:00Z">
                  <w:rPr>
                    <w:rFonts w:ascii="Arial" w:hAnsi="Arial" w:cs="Arial"/>
                    <w:szCs w:val="22"/>
                  </w:rPr>
                </w:rPrChange>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907159" w:rsidRPr="0021323B" w14:paraId="5612DEDD" w14:textId="77777777" w:rsidTr="00A82015">
        <w:trPr>
          <w:trHeight w:val="570"/>
          <w:jc w:val="center"/>
        </w:trPr>
        <w:tc>
          <w:tcPr>
            <w:tcW w:w="10378" w:type="dxa"/>
            <w:tcBorders>
              <w:top w:val="single" w:sz="2" w:space="0" w:color="auto"/>
              <w:bottom w:val="single" w:sz="2" w:space="0" w:color="auto"/>
            </w:tcBorders>
          </w:tcPr>
          <w:p w14:paraId="63DDFBD4" w14:textId="4B3C3C48" w:rsidR="00907159" w:rsidRPr="00957865" w:rsidRDefault="00907159">
            <w:pPr>
              <w:pStyle w:val="Prrafodelista"/>
              <w:numPr>
                <w:ilvl w:val="0"/>
                <w:numId w:val="54"/>
              </w:numPr>
              <w:spacing w:line="360" w:lineRule="auto"/>
              <w:ind w:left="837" w:hanging="425"/>
              <w:rPr>
                <w:rFonts w:ascii="Arial" w:hAnsi="Arial" w:cs="Arial"/>
                <w:b/>
                <w:sz w:val="22"/>
                <w:szCs w:val="22"/>
              </w:rPr>
              <w:pPrChange w:id="682" w:author="Jorge Agustin Fernandez Pereira" w:date="2017-06-13T13:18:00Z">
                <w:pPr>
                  <w:pStyle w:val="Prrafodelista"/>
                  <w:numPr>
                    <w:numId w:val="54"/>
                  </w:numPr>
                  <w:spacing w:line="360" w:lineRule="auto"/>
                  <w:ind w:left="407" w:hanging="426"/>
                </w:pPr>
              </w:pPrChange>
            </w:pPr>
            <w:r w:rsidRPr="00957865">
              <w:rPr>
                <w:rFonts w:ascii="Arial" w:hAnsi="Arial" w:cs="Arial"/>
                <w:sz w:val="22"/>
                <w:szCs w:val="22"/>
                <w:rPrChange w:id="683" w:author="Jorge Agustin Fernandez Pereira" w:date="2017-06-13T13:18:00Z">
                  <w:rPr>
                    <w:rFonts w:ascii="Arial" w:hAnsi="Arial" w:cs="Arial"/>
                    <w:szCs w:val="22"/>
                  </w:rPr>
                </w:rPrChange>
              </w:rPr>
              <w:t>Fotocopia simple de la cédula tributaria (constancia de inscripción en el Registro Único de Contribuyentes  RUC) y de los Documentos de Identidad de los representantes o apoderados de la Sociedad.</w:t>
            </w:r>
          </w:p>
        </w:tc>
      </w:tr>
      <w:tr w:rsidR="00907159" w:rsidRPr="0021323B" w14:paraId="08007455" w14:textId="77777777" w:rsidTr="00A82015">
        <w:trPr>
          <w:trHeight w:val="1647"/>
          <w:jc w:val="center"/>
        </w:trPr>
        <w:tc>
          <w:tcPr>
            <w:tcW w:w="10378" w:type="dxa"/>
            <w:tcBorders>
              <w:top w:val="single" w:sz="2" w:space="0" w:color="auto"/>
              <w:bottom w:val="single" w:sz="2" w:space="0" w:color="auto"/>
            </w:tcBorders>
          </w:tcPr>
          <w:p w14:paraId="118A76E9" w14:textId="74A7B557" w:rsidR="00907159" w:rsidRPr="0021323B" w:rsidRDefault="00907159">
            <w:pPr>
              <w:pStyle w:val="Listaconvietas"/>
              <w:numPr>
                <w:ilvl w:val="0"/>
                <w:numId w:val="54"/>
              </w:numPr>
              <w:rPr>
                <w:b/>
              </w:rPr>
            </w:pPr>
            <w:r w:rsidRPr="0021323B">
              <w:t xml:space="preserve">Fotocopia  simple de los documentos que acrediten las facultades del firmante de la oferta para comprometer al oferente. Estos documentos pueden consistir en: </w:t>
            </w:r>
            <w:r w:rsidRPr="0021323B">
              <w:rPr>
                <w:i/>
              </w:rPr>
              <w:t>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907159" w:rsidRPr="0021323B" w14:paraId="24B29EA2" w14:textId="77777777" w:rsidTr="00A82015">
        <w:trPr>
          <w:trHeight w:val="1121"/>
          <w:jc w:val="center"/>
        </w:trPr>
        <w:tc>
          <w:tcPr>
            <w:tcW w:w="10378" w:type="dxa"/>
            <w:tcBorders>
              <w:top w:val="single" w:sz="2" w:space="0" w:color="auto"/>
              <w:bottom w:val="single" w:sz="2" w:space="0" w:color="auto"/>
            </w:tcBorders>
          </w:tcPr>
          <w:p w14:paraId="49B44B1E" w14:textId="2FEB981B" w:rsidR="00907159" w:rsidRPr="0021323B" w:rsidRDefault="00907159">
            <w:pPr>
              <w:pStyle w:val="Listaconvietas"/>
              <w:numPr>
                <w:ilvl w:val="0"/>
                <w:numId w:val="54"/>
              </w:numPr>
              <w:rPr>
                <w:b/>
              </w:rPr>
            </w:pPr>
            <w:r w:rsidRPr="0021323B">
              <w:t>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 *</w:t>
            </w:r>
          </w:p>
        </w:tc>
      </w:tr>
      <w:tr w:rsidR="00907159" w:rsidRPr="0021323B" w14:paraId="611F80D1" w14:textId="77777777" w:rsidTr="00A82015">
        <w:trPr>
          <w:trHeight w:val="1783"/>
          <w:jc w:val="center"/>
        </w:trPr>
        <w:tc>
          <w:tcPr>
            <w:tcW w:w="10378" w:type="dxa"/>
            <w:tcBorders>
              <w:top w:val="single" w:sz="2" w:space="0" w:color="auto"/>
              <w:bottom w:val="single" w:sz="2" w:space="0" w:color="auto"/>
            </w:tcBorders>
          </w:tcPr>
          <w:p w14:paraId="3069AD06" w14:textId="749B1DC8" w:rsidR="00907159" w:rsidRPr="0021323B" w:rsidRDefault="00907159">
            <w:pPr>
              <w:pStyle w:val="Listaconvietas"/>
              <w:numPr>
                <w:ilvl w:val="0"/>
                <w:numId w:val="54"/>
              </w:numPr>
              <w:rPr>
                <w:b/>
              </w:rPr>
            </w:pPr>
            <w:r w:rsidRPr="0021323B">
              <w:lastRenderedPageBreak/>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907159" w:rsidRPr="0021323B" w14:paraId="5FE18298" w14:textId="77777777" w:rsidTr="00A82015">
        <w:trPr>
          <w:trHeight w:val="844"/>
          <w:jc w:val="center"/>
        </w:trPr>
        <w:tc>
          <w:tcPr>
            <w:tcW w:w="10378" w:type="dxa"/>
            <w:tcBorders>
              <w:top w:val="single" w:sz="2" w:space="0" w:color="auto"/>
              <w:bottom w:val="single" w:sz="2" w:space="0" w:color="auto"/>
            </w:tcBorders>
          </w:tcPr>
          <w:p w14:paraId="1D2CEF35" w14:textId="619C91DE" w:rsidR="00907159" w:rsidRPr="0021323B" w:rsidRDefault="00907159">
            <w:pPr>
              <w:pStyle w:val="Listaconvietas"/>
              <w:numPr>
                <w:ilvl w:val="0"/>
                <w:numId w:val="54"/>
              </w:numPr>
              <w:rPr>
                <w:b/>
              </w:rPr>
            </w:pPr>
            <w:r w:rsidRPr="0021323B">
              <w:t>Fotocopia simple del  Certificado de Cumplimiento Tributario expedido en el mes anterior a la presentación de la oferta.</w:t>
            </w:r>
          </w:p>
        </w:tc>
      </w:tr>
      <w:tr w:rsidR="00F5770C" w:rsidRPr="0021323B" w14:paraId="04A797D9" w14:textId="77777777" w:rsidTr="00A82015">
        <w:trPr>
          <w:trHeight w:val="507"/>
          <w:jc w:val="center"/>
        </w:trPr>
        <w:tc>
          <w:tcPr>
            <w:tcW w:w="10378" w:type="dxa"/>
            <w:tcBorders>
              <w:top w:val="single" w:sz="2" w:space="0" w:color="auto"/>
              <w:left w:val="nil"/>
              <w:bottom w:val="single" w:sz="2" w:space="0" w:color="auto"/>
              <w:right w:val="nil"/>
            </w:tcBorders>
          </w:tcPr>
          <w:p w14:paraId="695BDFDA" w14:textId="77777777" w:rsidR="00A813B5" w:rsidRPr="0021323B" w:rsidRDefault="00A813B5">
            <w:pPr>
              <w:pStyle w:val="Listaconvietas"/>
              <w:pPrChange w:id="684" w:author="Jorge Agustin Fernandez Pereira" w:date="2017-06-13T13:22:00Z">
                <w:pPr>
                  <w:pStyle w:val="Listaconvietas"/>
                  <w:numPr>
                    <w:numId w:val="0"/>
                  </w:numPr>
                  <w:ind w:left="447" w:firstLine="0"/>
                </w:pPr>
              </w:pPrChange>
            </w:pPr>
          </w:p>
        </w:tc>
      </w:tr>
      <w:tr w:rsidR="00F5770C" w:rsidRPr="0021323B" w14:paraId="130B0690" w14:textId="77777777" w:rsidTr="00A82015">
        <w:trPr>
          <w:trHeight w:val="324"/>
          <w:jc w:val="center"/>
        </w:trPr>
        <w:tc>
          <w:tcPr>
            <w:tcW w:w="10378" w:type="dxa"/>
            <w:tcBorders>
              <w:top w:val="single" w:sz="2" w:space="0" w:color="auto"/>
              <w:left w:val="single" w:sz="2" w:space="0" w:color="auto"/>
              <w:bottom w:val="single" w:sz="2" w:space="0" w:color="auto"/>
              <w:right w:val="single" w:sz="2" w:space="0" w:color="auto"/>
            </w:tcBorders>
          </w:tcPr>
          <w:p w14:paraId="2C7917A8" w14:textId="77777777" w:rsidR="00A813B5" w:rsidRPr="00DD3B11" w:rsidRDefault="00A813B5" w:rsidP="005B6A8C">
            <w:pPr>
              <w:widowControl/>
              <w:numPr>
                <w:ilvl w:val="3"/>
                <w:numId w:val="7"/>
              </w:numPr>
              <w:adjustRightInd/>
              <w:spacing w:line="360" w:lineRule="auto"/>
              <w:ind w:left="407" w:hanging="426"/>
              <w:jc w:val="left"/>
              <w:textAlignment w:val="auto"/>
              <w:rPr>
                <w:rFonts w:ascii="Arial" w:hAnsi="Arial" w:cs="Arial"/>
                <w:szCs w:val="24"/>
                <w:lang w:val="es-MX"/>
              </w:rPr>
            </w:pPr>
            <w:r w:rsidRPr="00DD3B11">
              <w:rPr>
                <w:rFonts w:ascii="Arial" w:hAnsi="Arial" w:cs="Arial"/>
                <w:b/>
                <w:szCs w:val="24"/>
              </w:rPr>
              <w:t>Oferentes en Consorcio.</w:t>
            </w:r>
          </w:p>
          <w:p w14:paraId="3C8D47DF" w14:textId="77777777" w:rsidR="00A813B5" w:rsidRPr="00870B92" w:rsidRDefault="00A813B5" w:rsidP="005B6A8C">
            <w:pPr>
              <w:widowControl/>
              <w:adjustRightInd/>
              <w:spacing w:line="360" w:lineRule="auto"/>
              <w:ind w:left="407" w:hanging="426"/>
              <w:jc w:val="left"/>
              <w:textAlignment w:val="auto"/>
              <w:rPr>
                <w:rFonts w:ascii="Arial" w:hAnsi="Arial" w:cs="Arial"/>
                <w:sz w:val="22"/>
                <w:szCs w:val="22"/>
                <w:lang w:val="es-MX"/>
              </w:rPr>
            </w:pPr>
          </w:p>
        </w:tc>
      </w:tr>
      <w:tr w:rsidR="00907159" w:rsidRPr="0021323B" w14:paraId="4214A3EB" w14:textId="77777777" w:rsidTr="00A82015">
        <w:trPr>
          <w:trHeight w:val="1935"/>
          <w:jc w:val="center"/>
        </w:trPr>
        <w:tc>
          <w:tcPr>
            <w:tcW w:w="10378" w:type="dxa"/>
            <w:tcBorders>
              <w:top w:val="single" w:sz="2" w:space="0" w:color="auto"/>
              <w:bottom w:val="single" w:sz="2" w:space="0" w:color="auto"/>
              <w:right w:val="single" w:sz="2" w:space="0" w:color="auto"/>
            </w:tcBorders>
          </w:tcPr>
          <w:p w14:paraId="097E01B8" w14:textId="650E3A5B" w:rsidR="00907159" w:rsidRPr="0021323B" w:rsidRDefault="00907159">
            <w:pPr>
              <w:pStyle w:val="Listaconvietas"/>
            </w:pPr>
            <w:r w:rsidRPr="0021323B">
              <w:t>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907159" w:rsidRPr="0021323B" w14:paraId="592A5D98" w14:textId="77777777" w:rsidTr="00A82015">
        <w:trPr>
          <w:trHeight w:val="366"/>
          <w:jc w:val="center"/>
        </w:trPr>
        <w:tc>
          <w:tcPr>
            <w:tcW w:w="10378" w:type="dxa"/>
            <w:tcBorders>
              <w:top w:val="single" w:sz="2" w:space="0" w:color="auto"/>
              <w:bottom w:val="single" w:sz="2" w:space="0" w:color="auto"/>
            </w:tcBorders>
          </w:tcPr>
          <w:p w14:paraId="4F24FDD3" w14:textId="477693E8" w:rsidR="00907159" w:rsidRPr="0021323B" w:rsidRDefault="00907159">
            <w:pPr>
              <w:pStyle w:val="Listaconvietas"/>
            </w:pPr>
            <w:r w:rsidRPr="0021323B">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907159" w:rsidRPr="0021323B" w14:paraId="5E6BE584" w14:textId="77777777" w:rsidTr="00A82015">
        <w:trPr>
          <w:trHeight w:val="2205"/>
          <w:jc w:val="center"/>
        </w:trPr>
        <w:tc>
          <w:tcPr>
            <w:tcW w:w="10378" w:type="dxa"/>
            <w:tcBorders>
              <w:top w:val="single" w:sz="2" w:space="0" w:color="auto"/>
              <w:bottom w:val="single" w:sz="2" w:space="0" w:color="auto"/>
            </w:tcBorders>
          </w:tcPr>
          <w:p w14:paraId="15C6E28F" w14:textId="295B2A48" w:rsidR="00907159" w:rsidRPr="005B248D" w:rsidRDefault="005B248D" w:rsidP="00324438">
            <w:pPr>
              <w:pStyle w:val="Prrafodelista"/>
              <w:numPr>
                <w:ilvl w:val="0"/>
                <w:numId w:val="55"/>
              </w:numPr>
              <w:spacing w:line="360" w:lineRule="auto"/>
              <w:ind w:hanging="701"/>
              <w:rPr>
                <w:rFonts w:ascii="Arial" w:hAnsi="Arial" w:cs="Arial"/>
                <w:sz w:val="22"/>
                <w:szCs w:val="22"/>
              </w:rPr>
            </w:pPr>
            <w:r w:rsidRPr="005B248D">
              <w:rPr>
                <w:rFonts w:ascii="Arial" w:hAnsi="Arial" w:cs="Arial"/>
                <w:sz w:val="22"/>
                <w:szCs w:val="22"/>
              </w:rPr>
              <w:t>Fotocopia simple</w:t>
            </w:r>
            <w:r w:rsidR="00907159" w:rsidRPr="005B248D">
              <w:rPr>
                <w:rFonts w:ascii="Arial" w:hAnsi="Arial" w:cs="Arial"/>
                <w:sz w:val="22"/>
                <w:szCs w:val="22"/>
              </w:rPr>
              <w:t xml:space="preserve"> de los Documentos que acrediten las facultades de los firmantes del acuerdo de intención de consorciarse. Estos documentos pueden consistir </w:t>
            </w:r>
            <w:r w:rsidRPr="005B248D">
              <w:rPr>
                <w:rFonts w:ascii="Arial" w:hAnsi="Arial" w:cs="Arial"/>
                <w:sz w:val="22"/>
                <w:szCs w:val="22"/>
              </w:rPr>
              <w:t>en: *</w:t>
            </w:r>
          </w:p>
          <w:p w14:paraId="09EE3908" w14:textId="6444CB07" w:rsidR="00907159" w:rsidRPr="007E485A" w:rsidRDefault="005B248D" w:rsidP="00324438">
            <w:pPr>
              <w:pStyle w:val="Prrafodelista"/>
              <w:numPr>
                <w:ilvl w:val="0"/>
                <w:numId w:val="56"/>
              </w:numPr>
              <w:spacing w:line="360" w:lineRule="auto"/>
              <w:ind w:left="1156" w:hanging="425"/>
              <w:rPr>
                <w:rFonts w:ascii="Arial" w:hAnsi="Arial" w:cs="Arial"/>
                <w:sz w:val="22"/>
                <w:szCs w:val="22"/>
              </w:rPr>
            </w:pPr>
            <w:r w:rsidRPr="007E485A">
              <w:rPr>
                <w:rFonts w:ascii="Arial" w:hAnsi="Arial" w:cs="Arial"/>
                <w:sz w:val="22"/>
                <w:szCs w:val="22"/>
              </w:rPr>
              <w:t>U</w:t>
            </w:r>
            <w:r w:rsidR="00907159" w:rsidRPr="007E485A">
              <w:rPr>
                <w:rFonts w:ascii="Arial" w:hAnsi="Arial" w:cs="Arial"/>
                <w:sz w:val="22"/>
                <w:szCs w:val="22"/>
              </w:rPr>
              <w:t xml:space="preserve">n poder suficiente otorgado por escritura pública por cada Miembro del consorcio (no es </w:t>
            </w:r>
            <w:r w:rsidR="00975FD6" w:rsidRPr="007E485A">
              <w:rPr>
                <w:rFonts w:ascii="Arial" w:hAnsi="Arial" w:cs="Arial"/>
                <w:sz w:val="22"/>
                <w:szCs w:val="22"/>
              </w:rPr>
              <w:t xml:space="preserve">  </w:t>
            </w:r>
            <w:r w:rsidR="00907159" w:rsidRPr="007E485A">
              <w:rPr>
                <w:rFonts w:ascii="Arial" w:hAnsi="Arial" w:cs="Arial"/>
                <w:sz w:val="22"/>
                <w:szCs w:val="22"/>
              </w:rPr>
              <w:t xml:space="preserve">necesario que esté inscripto en el Registro de Poderes); o </w:t>
            </w:r>
          </w:p>
          <w:p w14:paraId="160F2785" w14:textId="35589AE6" w:rsidR="00907159" w:rsidRPr="007E485A" w:rsidRDefault="00C30D6B">
            <w:pPr>
              <w:pStyle w:val="Listaconvietas"/>
              <w:numPr>
                <w:ilvl w:val="0"/>
                <w:numId w:val="0"/>
              </w:numPr>
              <w:ind w:left="412"/>
              <w:pPrChange w:id="685" w:author="Jorge Agustin Fernandez Pereira" w:date="2017-06-13T13:22:00Z">
                <w:pPr>
                  <w:pStyle w:val="Listaconvietas"/>
                </w:pPr>
              </w:pPrChange>
            </w:pPr>
            <w:ins w:id="686" w:author="Jorge Agustin Fernandez Pereira" w:date="2017-06-13T13:22:00Z">
              <w:r>
                <w:t xml:space="preserve">      </w:t>
              </w:r>
            </w:ins>
            <w:ins w:id="687" w:author="Jorge Agustin Fernandez Pereira" w:date="2017-06-13T13:20:00Z">
              <w:r>
                <w:t>2.  L</w:t>
              </w:r>
            </w:ins>
            <w:del w:id="688" w:author="Jorge Agustin Fernandez Pereira" w:date="2017-06-13T13:20:00Z">
              <w:r w:rsidR="00907159" w:rsidRPr="007E485A" w:rsidDel="00C30D6B">
                <w:delText>l</w:delText>
              </w:r>
            </w:del>
            <w:r w:rsidR="00907159" w:rsidRPr="007E485A">
              <w:t xml:space="preserve">os documentos societarios de cada Miembro del Consorcio, que justifiquen la </w:t>
            </w:r>
            <w:ins w:id="689" w:author="Jorge Agustin Fernandez Pereira" w:date="2017-06-13T13:21:00Z">
              <w:r>
                <w:t xml:space="preserve">  </w:t>
              </w:r>
            </w:ins>
            <w:r w:rsidR="00907159" w:rsidRPr="007E485A">
              <w:t>representación del firmante, tales como actas de asamblea y de directorio en el caso de las sociedades anónimas.</w:t>
            </w:r>
          </w:p>
        </w:tc>
      </w:tr>
      <w:tr w:rsidR="00907159" w:rsidRPr="0021323B" w14:paraId="3E8B4501" w14:textId="77777777" w:rsidTr="00A82015">
        <w:trPr>
          <w:trHeight w:val="2231"/>
          <w:jc w:val="center"/>
        </w:trPr>
        <w:tc>
          <w:tcPr>
            <w:tcW w:w="10378" w:type="dxa"/>
            <w:tcBorders>
              <w:top w:val="single" w:sz="2" w:space="0" w:color="auto"/>
              <w:bottom w:val="single" w:sz="2" w:space="0" w:color="auto"/>
            </w:tcBorders>
          </w:tcPr>
          <w:p w14:paraId="6CEBBE4D" w14:textId="6C7D2D6E" w:rsidR="00907159" w:rsidRPr="005B248D" w:rsidRDefault="00907159" w:rsidP="00324438">
            <w:pPr>
              <w:pStyle w:val="Prrafodelista"/>
              <w:numPr>
                <w:ilvl w:val="0"/>
                <w:numId w:val="55"/>
              </w:numPr>
              <w:spacing w:line="360" w:lineRule="auto"/>
              <w:ind w:hanging="701"/>
              <w:rPr>
                <w:rFonts w:ascii="Arial" w:hAnsi="Arial" w:cs="Arial"/>
                <w:szCs w:val="24"/>
              </w:rPr>
            </w:pPr>
            <w:r w:rsidRPr="005B248D">
              <w:rPr>
                <w:rFonts w:ascii="Arial" w:hAnsi="Arial" w:cs="Arial"/>
                <w:sz w:val="22"/>
                <w:szCs w:val="22"/>
              </w:rPr>
              <w:t xml:space="preserve">Fotocopia simple de los documentos que acrediten las facultades del firmante de la oferta para comprometer al Consorcio, cuando se haya formalizado el Consorcio. Estos documentos pueden consistir en: </w:t>
            </w:r>
          </w:p>
          <w:p w14:paraId="2AF07C9F" w14:textId="64320152" w:rsidR="00907159" w:rsidRPr="00C30D6B" w:rsidRDefault="00C30D6B">
            <w:pPr>
              <w:spacing w:line="360" w:lineRule="auto"/>
              <w:ind w:left="696"/>
              <w:rPr>
                <w:rFonts w:ascii="Arial" w:hAnsi="Arial" w:cs="Arial"/>
                <w:sz w:val="22"/>
                <w:szCs w:val="22"/>
                <w:rPrChange w:id="690" w:author="Jorge Agustin Fernandez Pereira" w:date="2017-06-13T13:22:00Z">
                  <w:rPr/>
                </w:rPrChange>
              </w:rPr>
              <w:pPrChange w:id="691" w:author="Jorge Agustin Fernandez Pereira" w:date="2017-06-13T13:22:00Z">
                <w:pPr>
                  <w:pStyle w:val="Prrafodelista"/>
                  <w:numPr>
                    <w:numId w:val="57"/>
                  </w:numPr>
                  <w:spacing w:line="360" w:lineRule="auto"/>
                  <w:ind w:left="1298" w:hanging="567"/>
                </w:pPr>
              </w:pPrChange>
            </w:pPr>
            <w:ins w:id="692" w:author="Jorge Agustin Fernandez Pereira" w:date="2017-06-13T13:22:00Z">
              <w:r>
                <w:rPr>
                  <w:rFonts w:ascii="Arial" w:hAnsi="Arial" w:cs="Arial"/>
                  <w:sz w:val="22"/>
                  <w:szCs w:val="22"/>
                </w:rPr>
                <w:t>1</w:t>
              </w:r>
            </w:ins>
            <w:ins w:id="693" w:author="Jorge Agustin Fernandez Pereira" w:date="2017-06-13T13:50:00Z">
              <w:r w:rsidR="003C10A3">
                <w:rPr>
                  <w:rFonts w:ascii="Arial" w:hAnsi="Arial" w:cs="Arial"/>
                  <w:sz w:val="22"/>
                  <w:szCs w:val="22"/>
                </w:rPr>
                <w:t xml:space="preserve">. </w:t>
              </w:r>
            </w:ins>
            <w:r w:rsidR="00C51612" w:rsidRPr="00C30D6B">
              <w:rPr>
                <w:rFonts w:ascii="Arial" w:hAnsi="Arial" w:cs="Arial"/>
                <w:sz w:val="22"/>
                <w:szCs w:val="22"/>
                <w:rPrChange w:id="694" w:author="Jorge Agustin Fernandez Pereira" w:date="2017-06-13T13:22:00Z">
                  <w:rPr/>
                </w:rPrChange>
              </w:rPr>
              <w:t>U</w:t>
            </w:r>
            <w:r w:rsidR="00907159" w:rsidRPr="00C30D6B">
              <w:rPr>
                <w:rFonts w:ascii="Arial" w:hAnsi="Arial" w:cs="Arial"/>
                <w:sz w:val="22"/>
                <w:szCs w:val="22"/>
                <w:rPrChange w:id="695" w:author="Jorge Agustin Fernandez Pereira" w:date="2017-06-13T13:22:00Z">
                  <w:rPr/>
                </w:rPrChange>
              </w:rPr>
              <w:t>n poder suficiente otorgado por escritura pública por la Empresa Líder del consorcio (no es necesario que esté inscripto en el Registro de Poderes); o</w:t>
            </w:r>
          </w:p>
          <w:p w14:paraId="70A329E6" w14:textId="588E341B" w:rsidR="00907159" w:rsidRPr="0021323B" w:rsidRDefault="00C30D6B">
            <w:pPr>
              <w:pStyle w:val="Listaconvietas"/>
              <w:numPr>
                <w:ilvl w:val="0"/>
                <w:numId w:val="0"/>
              </w:numPr>
              <w:ind w:left="696"/>
              <w:pPrChange w:id="696" w:author="Jorge Agustin Fernandez Pereira" w:date="2017-06-13T13:22:00Z">
                <w:pPr>
                  <w:pStyle w:val="Listaconvietas"/>
                  <w:ind w:left="1298" w:hanging="567"/>
                </w:pPr>
              </w:pPrChange>
            </w:pPr>
            <w:ins w:id="697" w:author="Jorge Agustin Fernandez Pereira" w:date="2017-06-13T13:22:00Z">
              <w:r>
                <w:rPr>
                  <w:lang w:val="es-ES_tradnl"/>
                </w:rPr>
                <w:t>2</w:t>
              </w:r>
            </w:ins>
            <w:ins w:id="698" w:author="Jorge Agustin Fernandez Pereira" w:date="2017-06-13T13:50:00Z">
              <w:r w:rsidR="003C10A3">
                <w:rPr>
                  <w:lang w:val="es-ES_tradnl"/>
                </w:rPr>
                <w:t xml:space="preserve">. </w:t>
              </w:r>
            </w:ins>
            <w:r w:rsidR="00C51612">
              <w:rPr>
                <w:lang w:val="es-ES_tradnl"/>
              </w:rPr>
              <w:t>L</w:t>
            </w:r>
            <w:r w:rsidR="00907159" w:rsidRPr="007E485A">
              <w:t xml:space="preserve">os documentos societarios de la Empresa Líder, que justifiquen la representación del </w:t>
            </w:r>
            <w:ins w:id="699" w:author="Jorge Agustin Fernandez Pereira" w:date="2017-06-13T13:22:00Z">
              <w:r>
                <w:t xml:space="preserve"> </w:t>
              </w:r>
            </w:ins>
            <w:r w:rsidR="00907159" w:rsidRPr="007E485A">
              <w:t>firmante, tales como actas de asamblea y de director</w:t>
            </w:r>
            <w:r w:rsidR="00975FD6" w:rsidRPr="007E485A">
              <w:t xml:space="preserve">io en el caso de las sociedades </w:t>
            </w:r>
            <w:r w:rsidR="00907159" w:rsidRPr="007E485A">
              <w:t>anónimas.*</w:t>
            </w:r>
          </w:p>
        </w:tc>
      </w:tr>
      <w:tr w:rsidR="00F5770C" w:rsidRPr="0021323B" w14:paraId="464E3B98" w14:textId="77777777" w:rsidTr="00A82015">
        <w:trPr>
          <w:trHeight w:val="483"/>
          <w:jc w:val="center"/>
        </w:trPr>
        <w:tc>
          <w:tcPr>
            <w:tcW w:w="10378" w:type="dxa"/>
            <w:tcBorders>
              <w:top w:val="single" w:sz="2" w:space="0" w:color="auto"/>
              <w:left w:val="nil"/>
              <w:right w:val="nil"/>
            </w:tcBorders>
          </w:tcPr>
          <w:p w14:paraId="7FE3194A" w14:textId="77777777" w:rsidR="00A813B5" w:rsidRPr="00870B92" w:rsidRDefault="00A813B5" w:rsidP="00870B92">
            <w:pPr>
              <w:spacing w:line="360" w:lineRule="auto"/>
              <w:rPr>
                <w:rFonts w:ascii="Arial" w:hAnsi="Arial" w:cs="Arial"/>
                <w:sz w:val="22"/>
                <w:szCs w:val="22"/>
                <w:lang w:val="es-MX"/>
              </w:rPr>
            </w:pPr>
          </w:p>
        </w:tc>
      </w:tr>
      <w:tr w:rsidR="00F5770C" w:rsidRPr="0021323B" w14:paraId="3D20C742" w14:textId="77777777" w:rsidTr="00A82015">
        <w:trPr>
          <w:trHeight w:val="571"/>
          <w:jc w:val="center"/>
        </w:trPr>
        <w:tc>
          <w:tcPr>
            <w:tcW w:w="10378" w:type="dxa"/>
          </w:tcPr>
          <w:p w14:paraId="42511F0B" w14:textId="6EB0B137" w:rsidR="00A813B5" w:rsidRPr="00DD3B11" w:rsidRDefault="00D21DCA" w:rsidP="00FF6A6A">
            <w:pPr>
              <w:widowControl/>
              <w:numPr>
                <w:ilvl w:val="3"/>
                <w:numId w:val="7"/>
              </w:numPr>
              <w:adjustRightInd/>
              <w:spacing w:line="360" w:lineRule="auto"/>
              <w:ind w:left="407" w:hanging="426"/>
              <w:jc w:val="left"/>
              <w:textAlignment w:val="auto"/>
              <w:rPr>
                <w:rFonts w:ascii="Arial" w:hAnsi="Arial" w:cs="Arial"/>
                <w:szCs w:val="24"/>
              </w:rPr>
            </w:pPr>
            <w:r w:rsidRPr="00DD3B11">
              <w:rPr>
                <w:rFonts w:ascii="Arial" w:hAnsi="Arial" w:cs="Arial"/>
                <w:b/>
                <w:szCs w:val="24"/>
              </w:rPr>
              <w:t>D</w:t>
            </w:r>
            <w:r w:rsidR="00A813B5" w:rsidRPr="00DD3B11">
              <w:rPr>
                <w:rFonts w:ascii="Arial" w:hAnsi="Arial" w:cs="Arial"/>
                <w:b/>
                <w:szCs w:val="24"/>
              </w:rPr>
              <w:t xml:space="preserve">ocumentos que demuestren que el Oferente </w:t>
            </w:r>
            <w:r w:rsidR="000760EA" w:rsidRPr="00DD3B11">
              <w:rPr>
                <w:rFonts w:ascii="Arial" w:hAnsi="Arial" w:cs="Arial"/>
                <w:b/>
                <w:szCs w:val="24"/>
              </w:rPr>
              <w:t>posee capacidad financiera para ejecutar el contrato</w:t>
            </w:r>
            <w:r w:rsidR="00A82015" w:rsidRPr="00DD3B11">
              <w:rPr>
                <w:rFonts w:ascii="Arial" w:hAnsi="Arial" w:cs="Arial"/>
                <w:b/>
                <w:szCs w:val="24"/>
              </w:rPr>
              <w:t>, conforme a lo</w:t>
            </w:r>
            <w:r w:rsidR="00844531" w:rsidRPr="00DD3B11">
              <w:rPr>
                <w:rFonts w:ascii="Arial" w:hAnsi="Arial" w:cs="Arial"/>
                <w:b/>
                <w:szCs w:val="24"/>
              </w:rPr>
              <w:t xml:space="preserve"> exigido en la Sección II, 3</w:t>
            </w:r>
            <w:ins w:id="700" w:author="Jorge Agustin Fernandez Pereira" w:date="2017-06-15T14:51:00Z">
              <w:r w:rsidR="00811AD3">
                <w:rPr>
                  <w:rFonts w:ascii="Arial" w:hAnsi="Arial" w:cs="Arial"/>
                  <w:b/>
                  <w:szCs w:val="24"/>
                </w:rPr>
                <w:t xml:space="preserve"> y 4.</w:t>
              </w:r>
            </w:ins>
          </w:p>
        </w:tc>
      </w:tr>
      <w:tr w:rsidR="00AB181B" w:rsidRPr="0021323B" w14:paraId="6DB67879" w14:textId="77777777" w:rsidTr="00A82015">
        <w:trPr>
          <w:trHeight w:val="765"/>
          <w:jc w:val="center"/>
        </w:trPr>
        <w:tc>
          <w:tcPr>
            <w:tcW w:w="10378" w:type="dxa"/>
          </w:tcPr>
          <w:p w14:paraId="561E313B" w14:textId="77777777" w:rsidR="00A82015" w:rsidRPr="00A82015" w:rsidRDefault="00A82015" w:rsidP="00A82015">
            <w:pPr>
              <w:tabs>
                <w:tab w:val="left" w:pos="472"/>
              </w:tabs>
              <w:spacing w:line="240" w:lineRule="auto"/>
              <w:rPr>
                <w:rFonts w:ascii="Arial" w:hAnsi="Arial" w:cs="Arial"/>
                <w:szCs w:val="16"/>
              </w:rPr>
            </w:pPr>
          </w:p>
          <w:p w14:paraId="5F539580" w14:textId="4BBAC82C" w:rsidR="00A82015" w:rsidRPr="00811AD3" w:rsidRDefault="00A82015">
            <w:pPr>
              <w:pStyle w:val="Prrafodelista"/>
              <w:numPr>
                <w:ilvl w:val="5"/>
                <w:numId w:val="7"/>
              </w:numPr>
              <w:tabs>
                <w:tab w:val="left" w:pos="472"/>
              </w:tabs>
              <w:ind w:left="696" w:hanging="284"/>
              <w:rPr>
                <w:ins w:id="701" w:author="Jorge Agustin Fernandez Pereira" w:date="2017-06-15T14:50:00Z"/>
                <w:rFonts w:ascii="Arial" w:hAnsi="Arial" w:cs="Arial"/>
                <w:rPrChange w:id="702" w:author="Jorge Agustin Fernandez Pereira" w:date="2017-06-15T14:50:00Z">
                  <w:rPr>
                    <w:ins w:id="703" w:author="Jorge Agustin Fernandez Pereira" w:date="2017-06-15T14:50:00Z"/>
                  </w:rPr>
                </w:rPrChange>
              </w:rPr>
              <w:pPrChange w:id="704" w:author="Jorge Agustin Fernandez Pereira" w:date="2017-06-15T14:50:00Z">
                <w:pPr>
                  <w:tabs>
                    <w:tab w:val="left" w:pos="472"/>
                  </w:tabs>
                  <w:spacing w:line="240" w:lineRule="auto"/>
                  <w:ind w:left="447"/>
                </w:pPr>
              </w:pPrChange>
            </w:pPr>
            <w:del w:id="705" w:author="Jorge Agustin Fernandez Pereira" w:date="2017-06-15T14:50:00Z">
              <w:r w:rsidRPr="00811AD3" w:rsidDel="00811AD3">
                <w:rPr>
                  <w:rFonts w:ascii="Arial" w:hAnsi="Arial" w:cs="Arial"/>
                  <w:rPrChange w:id="706" w:author="Jorge Agustin Fernandez Pereira" w:date="2017-06-15T14:50:00Z">
                    <w:rPr/>
                  </w:rPrChange>
                </w:rPr>
                <w:delText xml:space="preserve">a) </w:delText>
              </w:r>
            </w:del>
            <w:r w:rsidRPr="00811AD3">
              <w:rPr>
                <w:rFonts w:ascii="Arial" w:hAnsi="Arial" w:cs="Arial"/>
                <w:rPrChange w:id="707" w:author="Jorge Agustin Fernandez Pereira" w:date="2017-06-15T14:50:00Z">
                  <w:rPr/>
                </w:rPrChange>
              </w:rPr>
              <w:t>FORMULARIO Nº 5</w:t>
            </w:r>
            <w:ins w:id="708" w:author="Jorge Agustin Fernandez Pereira" w:date="2017-06-15T14:50:00Z">
              <w:r w:rsidR="00811AD3" w:rsidRPr="00811AD3">
                <w:rPr>
                  <w:rFonts w:ascii="Arial" w:hAnsi="Arial" w:cs="Arial"/>
                  <w:rPrChange w:id="709" w:author="Jorge Agustin Fernandez Pereira" w:date="2017-06-15T14:50:00Z">
                    <w:rPr/>
                  </w:rPrChange>
                </w:rPr>
                <w:t xml:space="preserve"> A</w:t>
              </w:r>
            </w:ins>
            <w:r w:rsidRPr="00811AD3">
              <w:rPr>
                <w:rFonts w:ascii="Arial" w:hAnsi="Arial" w:cs="Arial"/>
                <w:rPrChange w:id="710" w:author="Jorge Agustin Fernandez Pereira" w:date="2017-06-15T14:50:00Z">
                  <w:rPr/>
                </w:rPrChange>
              </w:rPr>
              <w:t>-Situación Financiera</w:t>
            </w:r>
          </w:p>
          <w:p w14:paraId="5EF4FDAC" w14:textId="1CD782B9" w:rsidR="00811AD3" w:rsidRPr="00811AD3" w:rsidRDefault="00811AD3">
            <w:pPr>
              <w:pStyle w:val="Prrafodelista"/>
              <w:numPr>
                <w:ilvl w:val="5"/>
                <w:numId w:val="7"/>
              </w:numPr>
              <w:tabs>
                <w:tab w:val="left" w:pos="472"/>
              </w:tabs>
              <w:ind w:left="696" w:hanging="284"/>
              <w:rPr>
                <w:rFonts w:ascii="Arial" w:hAnsi="Arial" w:cs="Arial"/>
                <w:rPrChange w:id="711" w:author="Jorge Agustin Fernandez Pereira" w:date="2017-06-15T14:50:00Z">
                  <w:rPr/>
                </w:rPrChange>
              </w:rPr>
              <w:pPrChange w:id="712" w:author="Jorge Agustin Fernandez Pereira" w:date="2017-06-15T14:50:00Z">
                <w:pPr>
                  <w:tabs>
                    <w:tab w:val="left" w:pos="472"/>
                  </w:tabs>
                  <w:spacing w:line="240" w:lineRule="auto"/>
                  <w:ind w:left="447"/>
                </w:pPr>
              </w:pPrChange>
            </w:pPr>
            <w:ins w:id="713" w:author="Jorge Agustin Fernandez Pereira" w:date="2017-06-15T14:51:00Z">
              <w:r>
                <w:rPr>
                  <w:rFonts w:ascii="Arial" w:hAnsi="Arial" w:cs="Arial"/>
                </w:rPr>
                <w:t>FORMULARIO N° 5 B-Detalle de Recursos Financieros</w:t>
              </w:r>
            </w:ins>
          </w:p>
          <w:p w14:paraId="249B2D03" w14:textId="23D3A98D" w:rsidR="00A82015" w:rsidRPr="00A82015" w:rsidDel="00811AD3" w:rsidRDefault="00A82015" w:rsidP="00EC45D0">
            <w:pPr>
              <w:tabs>
                <w:tab w:val="left" w:pos="472"/>
              </w:tabs>
              <w:spacing w:line="240" w:lineRule="auto"/>
              <w:ind w:left="447"/>
              <w:rPr>
                <w:del w:id="714" w:author="Jorge Agustin Fernandez Pereira" w:date="2017-06-15T14:53:00Z"/>
                <w:rFonts w:ascii="Arial" w:hAnsi="Arial" w:cs="Arial"/>
                <w:sz w:val="20"/>
              </w:rPr>
            </w:pPr>
            <w:del w:id="715" w:author="Jorge Agustin Fernandez Pereira" w:date="2017-06-15T14:53:00Z">
              <w:r w:rsidRPr="00A82015" w:rsidDel="00811AD3">
                <w:rPr>
                  <w:rFonts w:ascii="Arial" w:hAnsi="Arial" w:cs="Arial"/>
                  <w:sz w:val="20"/>
                </w:rPr>
                <w:delText>b</w:delText>
              </w:r>
            </w:del>
            <w:del w:id="716" w:author="Jorge Agustin Fernandez Pereira" w:date="2017-06-15T14:52:00Z">
              <w:r w:rsidRPr="00A82015" w:rsidDel="00811AD3">
                <w:rPr>
                  <w:rFonts w:ascii="Arial" w:hAnsi="Arial" w:cs="Arial"/>
                  <w:sz w:val="20"/>
                </w:rPr>
                <w:delText>) FORMULARIO Nº 6-Experiencia General en Construcción</w:delText>
              </w:r>
            </w:del>
          </w:p>
          <w:p w14:paraId="701A99F0" w14:textId="156856F5" w:rsidR="00A82015" w:rsidRDefault="00A82015" w:rsidP="00EC45D0">
            <w:pPr>
              <w:tabs>
                <w:tab w:val="left" w:pos="472"/>
              </w:tabs>
              <w:spacing w:line="240" w:lineRule="auto"/>
              <w:ind w:left="447"/>
              <w:rPr>
                <w:ins w:id="717" w:author="Jorge Agustin Fernandez Pereira" w:date="2017-06-15T14:53:00Z"/>
                <w:rFonts w:ascii="Arial" w:hAnsi="Arial" w:cs="Arial"/>
                <w:sz w:val="20"/>
              </w:rPr>
            </w:pPr>
            <w:r w:rsidRPr="00A82015">
              <w:rPr>
                <w:rFonts w:ascii="Arial" w:hAnsi="Arial" w:cs="Arial"/>
                <w:sz w:val="20"/>
              </w:rPr>
              <w:t>c) FORMULARIO Nº 7</w:t>
            </w:r>
            <w:ins w:id="718" w:author="Jorge Agustin Fernandez Pereira" w:date="2017-06-15T14:53:00Z">
              <w:r w:rsidR="0002287A">
                <w:rPr>
                  <w:rFonts w:ascii="Arial" w:hAnsi="Arial" w:cs="Arial"/>
                  <w:sz w:val="20"/>
                </w:rPr>
                <w:t xml:space="preserve"> </w:t>
              </w:r>
              <w:r w:rsidR="00811AD3">
                <w:rPr>
                  <w:rFonts w:ascii="Arial" w:hAnsi="Arial" w:cs="Arial"/>
                  <w:sz w:val="20"/>
                </w:rPr>
                <w:t>A</w:t>
              </w:r>
            </w:ins>
            <w:r w:rsidRPr="00A82015">
              <w:rPr>
                <w:rFonts w:ascii="Arial" w:hAnsi="Arial" w:cs="Arial"/>
                <w:sz w:val="20"/>
              </w:rPr>
              <w:t>-Facturación Anual Media en Construcción</w:t>
            </w:r>
          </w:p>
          <w:p w14:paraId="42AEDCBB" w14:textId="24F5EB77" w:rsidR="0002287A" w:rsidRDefault="0002287A" w:rsidP="00EC45D0">
            <w:pPr>
              <w:tabs>
                <w:tab w:val="left" w:pos="472"/>
              </w:tabs>
              <w:spacing w:line="240" w:lineRule="auto"/>
              <w:ind w:left="447"/>
              <w:rPr>
                <w:ins w:id="719" w:author="Jorge Agustin Fernandez Pereira" w:date="2017-06-15T14:54:00Z"/>
                <w:rFonts w:ascii="Arial" w:hAnsi="Arial" w:cs="Arial"/>
                <w:sz w:val="20"/>
              </w:rPr>
            </w:pPr>
            <w:ins w:id="720" w:author="Jorge Agustin Fernandez Pereira" w:date="2017-06-15T14:53:00Z">
              <w:r>
                <w:rPr>
                  <w:rFonts w:ascii="Arial" w:hAnsi="Arial" w:cs="Arial"/>
                  <w:sz w:val="20"/>
                </w:rPr>
                <w:t>d) FORMULARIO N° 7 B-Detalle Facturaci</w:t>
              </w:r>
            </w:ins>
            <w:ins w:id="721" w:author="Jorge Agustin Fernandez Pereira" w:date="2017-06-15T14:54:00Z">
              <w:r>
                <w:rPr>
                  <w:rFonts w:ascii="Arial" w:hAnsi="Arial" w:cs="Arial"/>
                  <w:sz w:val="20"/>
                </w:rPr>
                <w:t>ón por Año.</w:t>
              </w:r>
            </w:ins>
          </w:p>
          <w:p w14:paraId="09570861" w14:textId="2FA28B7F" w:rsidR="0002287A" w:rsidRPr="00A82015" w:rsidRDefault="0002287A" w:rsidP="00EC45D0">
            <w:pPr>
              <w:tabs>
                <w:tab w:val="left" w:pos="472"/>
              </w:tabs>
              <w:spacing w:line="240" w:lineRule="auto"/>
              <w:ind w:left="447"/>
              <w:rPr>
                <w:rFonts w:ascii="Arial" w:hAnsi="Arial" w:cs="Arial"/>
                <w:sz w:val="20"/>
              </w:rPr>
            </w:pPr>
            <w:ins w:id="722" w:author="Jorge Agustin Fernandez Pereira" w:date="2017-06-15T14:54:00Z">
              <w:r>
                <w:rPr>
                  <w:rFonts w:ascii="Arial" w:hAnsi="Arial" w:cs="Arial"/>
                  <w:sz w:val="20"/>
                </w:rPr>
                <w:t>e) FORMULARIO N° 7 C-Detalle de</w:t>
              </w:r>
            </w:ins>
            <w:ins w:id="723" w:author="Jorge Agustin Fernandez Pereira" w:date="2017-06-15T14:56:00Z">
              <w:r>
                <w:rPr>
                  <w:rFonts w:ascii="Arial" w:hAnsi="Arial" w:cs="Arial"/>
                  <w:sz w:val="20"/>
                </w:rPr>
                <w:t>l</w:t>
              </w:r>
            </w:ins>
            <w:ins w:id="724" w:author="Jorge Agustin Fernandez Pereira" w:date="2017-06-15T14:54:00Z">
              <w:r>
                <w:rPr>
                  <w:rFonts w:ascii="Arial" w:hAnsi="Arial" w:cs="Arial"/>
                  <w:sz w:val="20"/>
                </w:rPr>
                <w:t xml:space="preserve"> Capital Operativo del </w:t>
              </w:r>
            </w:ins>
            <w:ins w:id="725" w:author="Jorge Agustin Fernandez Pereira" w:date="2017-06-15T14:57:00Z">
              <w:r>
                <w:rPr>
                  <w:rFonts w:ascii="Arial" w:hAnsi="Arial" w:cs="Arial"/>
                  <w:sz w:val="20"/>
                </w:rPr>
                <w:t>ú</w:t>
              </w:r>
            </w:ins>
            <w:ins w:id="726" w:author="Jorge Agustin Fernandez Pereira" w:date="2017-06-15T14:54:00Z">
              <w:r>
                <w:rPr>
                  <w:rFonts w:ascii="Arial" w:hAnsi="Arial" w:cs="Arial"/>
                  <w:sz w:val="20"/>
                </w:rPr>
                <w:t>ltimo ejercicio fiscal</w:t>
              </w:r>
            </w:ins>
          </w:p>
          <w:p w14:paraId="479081D3" w14:textId="615D9847" w:rsidR="00A82015" w:rsidRPr="00A82015" w:rsidRDefault="00A82015" w:rsidP="00EC45D0">
            <w:pPr>
              <w:tabs>
                <w:tab w:val="left" w:pos="472"/>
              </w:tabs>
              <w:spacing w:line="240" w:lineRule="auto"/>
              <w:ind w:left="447"/>
              <w:rPr>
                <w:rFonts w:ascii="Arial" w:hAnsi="Arial" w:cs="Arial"/>
                <w:sz w:val="20"/>
              </w:rPr>
            </w:pPr>
            <w:del w:id="727" w:author="Jorge Agustin Fernandez Pereira" w:date="2017-06-15T14:55:00Z">
              <w:r w:rsidRPr="00A82015" w:rsidDel="0002287A">
                <w:rPr>
                  <w:rFonts w:ascii="Arial" w:hAnsi="Arial" w:cs="Arial"/>
                  <w:sz w:val="20"/>
                </w:rPr>
                <w:delText>d</w:delText>
              </w:r>
            </w:del>
            <w:ins w:id="728" w:author="Jorge Agustin Fernandez Pereira" w:date="2017-06-15T14:55:00Z">
              <w:r w:rsidR="0002287A">
                <w:rPr>
                  <w:rFonts w:ascii="Arial" w:hAnsi="Arial" w:cs="Arial"/>
                  <w:sz w:val="20"/>
                </w:rPr>
                <w:t>f</w:t>
              </w:r>
            </w:ins>
            <w:r w:rsidRPr="00A82015">
              <w:rPr>
                <w:rFonts w:ascii="Arial" w:hAnsi="Arial" w:cs="Arial"/>
                <w:sz w:val="20"/>
              </w:rPr>
              <w:t>) BALANCE DE LOS ULTIMOS 3 EJERCICIOS FISCALES (</w:t>
            </w:r>
            <w:del w:id="729" w:author="Jorge Agustin Fernandez Pereira" w:date="2017-06-15T14:55:00Z">
              <w:r w:rsidRPr="00A82015" w:rsidDel="0002287A">
                <w:rPr>
                  <w:rFonts w:ascii="Arial" w:hAnsi="Arial" w:cs="Arial"/>
                  <w:sz w:val="20"/>
                </w:rPr>
                <w:delText>2013</w:delText>
              </w:r>
            </w:del>
            <w:ins w:id="730" w:author="Jorge Agustin Fernandez Pereira" w:date="2017-06-15T14:55:00Z">
              <w:r w:rsidR="0002287A" w:rsidRPr="00A82015">
                <w:rPr>
                  <w:rFonts w:ascii="Arial" w:hAnsi="Arial" w:cs="Arial"/>
                  <w:sz w:val="20"/>
                </w:rPr>
                <w:t>201</w:t>
              </w:r>
              <w:r w:rsidR="0002287A">
                <w:rPr>
                  <w:rFonts w:ascii="Arial" w:hAnsi="Arial" w:cs="Arial"/>
                  <w:sz w:val="20"/>
                </w:rPr>
                <w:t>4</w:t>
              </w:r>
            </w:ins>
            <w:r w:rsidRPr="00A82015">
              <w:rPr>
                <w:rFonts w:ascii="Arial" w:hAnsi="Arial" w:cs="Arial"/>
                <w:sz w:val="20"/>
              </w:rPr>
              <w:t>,</w:t>
            </w:r>
            <w:del w:id="731" w:author="Jorge Agustin Fernandez Pereira" w:date="2017-06-15T14:56:00Z">
              <w:r w:rsidRPr="00A82015" w:rsidDel="0002287A">
                <w:rPr>
                  <w:rFonts w:ascii="Arial" w:hAnsi="Arial" w:cs="Arial"/>
                  <w:sz w:val="20"/>
                </w:rPr>
                <w:delText>2014</w:delText>
              </w:r>
            </w:del>
            <w:ins w:id="732" w:author="Jorge Agustin Fernandez Pereira" w:date="2017-06-15T14:56:00Z">
              <w:r w:rsidR="0002287A" w:rsidRPr="00A82015">
                <w:rPr>
                  <w:rFonts w:ascii="Arial" w:hAnsi="Arial" w:cs="Arial"/>
                  <w:sz w:val="20"/>
                </w:rPr>
                <w:t>201</w:t>
              </w:r>
              <w:r w:rsidR="0002287A">
                <w:rPr>
                  <w:rFonts w:ascii="Arial" w:hAnsi="Arial" w:cs="Arial"/>
                  <w:sz w:val="20"/>
                </w:rPr>
                <w:t>5</w:t>
              </w:r>
            </w:ins>
            <w:r w:rsidRPr="00A82015">
              <w:rPr>
                <w:rFonts w:ascii="Arial" w:hAnsi="Arial" w:cs="Arial"/>
                <w:sz w:val="20"/>
              </w:rPr>
              <w:t>,</w:t>
            </w:r>
            <w:del w:id="733" w:author="Jorge Agustin Fernandez Pereira" w:date="2017-06-15T14:56:00Z">
              <w:r w:rsidRPr="00A82015" w:rsidDel="0002287A">
                <w:rPr>
                  <w:rFonts w:ascii="Arial" w:hAnsi="Arial" w:cs="Arial"/>
                  <w:sz w:val="20"/>
                </w:rPr>
                <w:delText>2015</w:delText>
              </w:r>
            </w:del>
            <w:ins w:id="734" w:author="Jorge Agustin Fernandez Pereira" w:date="2017-06-15T14:56:00Z">
              <w:r w:rsidR="0002287A" w:rsidRPr="00A82015">
                <w:rPr>
                  <w:rFonts w:ascii="Arial" w:hAnsi="Arial" w:cs="Arial"/>
                  <w:sz w:val="20"/>
                </w:rPr>
                <w:t>201</w:t>
              </w:r>
              <w:r w:rsidR="0002287A">
                <w:rPr>
                  <w:rFonts w:ascii="Arial" w:hAnsi="Arial" w:cs="Arial"/>
                  <w:sz w:val="20"/>
                </w:rPr>
                <w:t>6</w:t>
              </w:r>
            </w:ins>
            <w:r w:rsidRPr="00A82015">
              <w:rPr>
                <w:rFonts w:ascii="Arial" w:hAnsi="Arial" w:cs="Arial"/>
                <w:sz w:val="20"/>
              </w:rPr>
              <w:t>)</w:t>
            </w:r>
          </w:p>
          <w:p w14:paraId="0DD15C63" w14:textId="5999EA13" w:rsidR="00A82015" w:rsidRPr="00A82015" w:rsidRDefault="00A82015" w:rsidP="00EC45D0">
            <w:pPr>
              <w:tabs>
                <w:tab w:val="left" w:pos="472"/>
              </w:tabs>
              <w:spacing w:line="240" w:lineRule="auto"/>
              <w:ind w:left="447"/>
              <w:rPr>
                <w:rFonts w:ascii="Arial" w:hAnsi="Arial" w:cs="Arial"/>
                <w:sz w:val="20"/>
              </w:rPr>
            </w:pPr>
            <w:del w:id="735" w:author="Jorge Agustin Fernandez Pereira" w:date="2017-06-15T14:55:00Z">
              <w:r w:rsidRPr="00A82015" w:rsidDel="0002287A">
                <w:rPr>
                  <w:rFonts w:ascii="Arial" w:hAnsi="Arial" w:cs="Arial"/>
                  <w:sz w:val="20"/>
                </w:rPr>
                <w:delText>e</w:delText>
              </w:r>
            </w:del>
            <w:ins w:id="736" w:author="Jorge Agustin Fernandez Pereira" w:date="2017-06-15T14:55:00Z">
              <w:r w:rsidR="0002287A">
                <w:rPr>
                  <w:rFonts w:ascii="Arial" w:hAnsi="Arial" w:cs="Arial"/>
                  <w:sz w:val="20"/>
                </w:rPr>
                <w:t>g</w:t>
              </w:r>
            </w:ins>
            <w:r w:rsidRPr="00A82015">
              <w:rPr>
                <w:rFonts w:ascii="Arial" w:hAnsi="Arial" w:cs="Arial"/>
                <w:sz w:val="20"/>
              </w:rPr>
              <w:t>) Autorización para pedir referencias a las instituciones bancarias de las que el Oferente es cliente.</w:t>
            </w:r>
          </w:p>
          <w:p w14:paraId="33D2088C" w14:textId="77777777" w:rsidR="00A82015" w:rsidRPr="00A82015" w:rsidRDefault="00A82015" w:rsidP="00EC45D0">
            <w:pPr>
              <w:tabs>
                <w:tab w:val="left" w:pos="472"/>
              </w:tabs>
              <w:spacing w:line="240" w:lineRule="auto"/>
              <w:ind w:left="447"/>
              <w:rPr>
                <w:rFonts w:ascii="Arial" w:hAnsi="Arial" w:cs="Arial"/>
                <w:szCs w:val="16"/>
              </w:rPr>
            </w:pPr>
          </w:p>
          <w:p w14:paraId="1B9EC0BF" w14:textId="4609BEA8" w:rsidR="00A82015" w:rsidRPr="00130D8B" w:rsidRDefault="00A82015" w:rsidP="00EC45D0">
            <w:pPr>
              <w:tabs>
                <w:tab w:val="left" w:pos="472"/>
              </w:tabs>
              <w:spacing w:line="240" w:lineRule="auto"/>
              <w:ind w:left="447"/>
              <w:rPr>
                <w:ins w:id="737" w:author="Jorge Agustin Fernandez Pereira" w:date="2017-06-15T14:57:00Z"/>
                <w:rFonts w:ascii="Arial" w:hAnsi="Arial" w:cs="Arial"/>
                <w:b/>
                <w:sz w:val="20"/>
                <w:rPrChange w:id="738" w:author="Jorge Agustin Fernandez Pereira" w:date="2017-06-15T14:58:00Z">
                  <w:rPr>
                    <w:ins w:id="739" w:author="Jorge Agustin Fernandez Pereira" w:date="2017-06-15T14:57:00Z"/>
                    <w:rFonts w:ascii="Arial" w:hAnsi="Arial" w:cs="Arial"/>
                    <w:sz w:val="20"/>
                  </w:rPr>
                </w:rPrChange>
              </w:rPr>
            </w:pPr>
            <w:r w:rsidRPr="00A82015">
              <w:rPr>
                <w:rFonts w:ascii="Arial" w:hAnsi="Arial" w:cs="Arial"/>
                <w:sz w:val="20"/>
              </w:rPr>
              <w:t>Acompañar la documentación requerido al pie de cada formulario</w:t>
            </w:r>
            <w:ins w:id="740" w:author="Jorge Agustin Fernandez Pereira" w:date="2017-06-15T14:57:00Z">
              <w:r w:rsidR="0002287A">
                <w:rPr>
                  <w:rFonts w:ascii="Arial" w:hAnsi="Arial" w:cs="Arial"/>
                  <w:sz w:val="20"/>
                </w:rPr>
                <w:t xml:space="preserve"> y de lo requerido en la </w:t>
              </w:r>
              <w:r w:rsidR="0002287A" w:rsidRPr="00130D8B">
                <w:rPr>
                  <w:rFonts w:ascii="Arial" w:hAnsi="Arial" w:cs="Arial"/>
                  <w:b/>
                  <w:sz w:val="20"/>
                  <w:rPrChange w:id="741" w:author="Jorge Agustin Fernandez Pereira" w:date="2017-06-15T14:58:00Z">
                    <w:rPr>
                      <w:rFonts w:ascii="Arial" w:hAnsi="Arial" w:cs="Arial"/>
                      <w:sz w:val="20"/>
                    </w:rPr>
                  </w:rPrChange>
                </w:rPr>
                <w:t>Sección II,</w:t>
              </w:r>
            </w:ins>
          </w:p>
          <w:p w14:paraId="7EE40992" w14:textId="3FDAA5E4" w:rsidR="0002287A" w:rsidRPr="00130D8B" w:rsidRDefault="0002287A" w:rsidP="00EC45D0">
            <w:pPr>
              <w:tabs>
                <w:tab w:val="left" w:pos="472"/>
              </w:tabs>
              <w:spacing w:line="240" w:lineRule="auto"/>
              <w:ind w:left="447"/>
              <w:rPr>
                <w:rFonts w:ascii="Arial" w:hAnsi="Arial" w:cs="Arial"/>
                <w:b/>
                <w:sz w:val="20"/>
                <w:rPrChange w:id="742" w:author="Jorge Agustin Fernandez Pereira" w:date="2017-06-15T14:58:00Z">
                  <w:rPr>
                    <w:rFonts w:ascii="Arial" w:hAnsi="Arial" w:cs="Arial"/>
                    <w:sz w:val="20"/>
                  </w:rPr>
                </w:rPrChange>
              </w:rPr>
            </w:pPr>
            <w:ins w:id="743" w:author="Jorge Agustin Fernandez Pereira" w:date="2017-06-15T14:57:00Z">
              <w:r w:rsidRPr="00130D8B">
                <w:rPr>
                  <w:rFonts w:ascii="Arial" w:hAnsi="Arial" w:cs="Arial"/>
                  <w:b/>
                  <w:sz w:val="20"/>
                  <w:rPrChange w:id="744" w:author="Jorge Agustin Fernandez Pereira" w:date="2017-06-15T14:58:00Z">
                    <w:rPr>
                      <w:rFonts w:ascii="Arial" w:hAnsi="Arial" w:cs="Arial"/>
                      <w:sz w:val="20"/>
                    </w:rPr>
                  </w:rPrChange>
                </w:rPr>
                <w:t>Puntos 3 y 4.</w:t>
              </w:r>
            </w:ins>
          </w:p>
          <w:p w14:paraId="7C6299E2" w14:textId="77777777" w:rsidR="00AB181B" w:rsidRPr="00870B92" w:rsidRDefault="00AB181B" w:rsidP="00A82015">
            <w:pPr>
              <w:tabs>
                <w:tab w:val="left" w:pos="472"/>
              </w:tabs>
              <w:spacing w:line="360" w:lineRule="auto"/>
              <w:ind w:left="472"/>
              <w:rPr>
                <w:rFonts w:ascii="Arial" w:hAnsi="Arial" w:cs="Arial"/>
                <w:b/>
                <w:sz w:val="22"/>
                <w:szCs w:val="22"/>
              </w:rPr>
            </w:pPr>
          </w:p>
        </w:tc>
      </w:tr>
      <w:tr w:rsidR="00F5770C" w:rsidRPr="0021323B" w14:paraId="736235A5" w14:textId="77777777" w:rsidTr="00A82015">
        <w:trPr>
          <w:trHeight w:val="577"/>
          <w:jc w:val="center"/>
        </w:trPr>
        <w:tc>
          <w:tcPr>
            <w:tcW w:w="10378" w:type="dxa"/>
            <w:tcBorders>
              <w:left w:val="nil"/>
              <w:bottom w:val="single" w:sz="4" w:space="0" w:color="auto"/>
              <w:right w:val="nil"/>
            </w:tcBorders>
          </w:tcPr>
          <w:p w14:paraId="0C38A016" w14:textId="77777777" w:rsidR="00A813B5" w:rsidRPr="00870B92" w:rsidRDefault="00A813B5" w:rsidP="00870B92">
            <w:pPr>
              <w:spacing w:line="360" w:lineRule="auto"/>
              <w:rPr>
                <w:rFonts w:ascii="Arial" w:hAnsi="Arial" w:cs="Arial"/>
                <w:sz w:val="22"/>
                <w:szCs w:val="22"/>
              </w:rPr>
            </w:pPr>
          </w:p>
        </w:tc>
      </w:tr>
      <w:tr w:rsidR="00F5770C" w:rsidRPr="0021323B" w14:paraId="330D49E1" w14:textId="77777777" w:rsidTr="00A82015">
        <w:trPr>
          <w:trHeight w:val="315"/>
          <w:jc w:val="center"/>
        </w:trPr>
        <w:tc>
          <w:tcPr>
            <w:tcW w:w="10378" w:type="dxa"/>
            <w:tcBorders>
              <w:bottom w:val="single" w:sz="2" w:space="0" w:color="auto"/>
            </w:tcBorders>
          </w:tcPr>
          <w:p w14:paraId="19B0E9FD" w14:textId="1A3E015E" w:rsidR="00A813B5" w:rsidRPr="00DD3B11" w:rsidRDefault="00A813B5">
            <w:pPr>
              <w:widowControl/>
              <w:numPr>
                <w:ilvl w:val="3"/>
                <w:numId w:val="7"/>
              </w:numPr>
              <w:adjustRightInd/>
              <w:spacing w:line="360" w:lineRule="auto"/>
              <w:ind w:left="407" w:hanging="426"/>
              <w:jc w:val="left"/>
              <w:textAlignment w:val="auto"/>
              <w:rPr>
                <w:rFonts w:ascii="Arial" w:hAnsi="Arial" w:cs="Arial"/>
                <w:szCs w:val="24"/>
              </w:rPr>
            </w:pPr>
            <w:r w:rsidRPr="00DD3B11">
              <w:rPr>
                <w:rFonts w:ascii="Arial" w:hAnsi="Arial" w:cs="Arial"/>
                <w:b/>
                <w:szCs w:val="24"/>
              </w:rPr>
              <w:t xml:space="preserve">Documentos que demuestren que </w:t>
            </w:r>
            <w:r w:rsidR="00CF419C" w:rsidRPr="00DD3B11">
              <w:rPr>
                <w:rFonts w:ascii="Arial" w:hAnsi="Arial" w:cs="Arial"/>
                <w:b/>
                <w:szCs w:val="24"/>
              </w:rPr>
              <w:t xml:space="preserve">el Oferente cuenta con </w:t>
            </w:r>
            <w:r w:rsidR="00C9682F" w:rsidRPr="00DD3B11">
              <w:rPr>
                <w:rFonts w:ascii="Arial" w:hAnsi="Arial" w:cs="Arial"/>
                <w:b/>
                <w:szCs w:val="24"/>
              </w:rPr>
              <w:t xml:space="preserve">la </w:t>
            </w:r>
            <w:r w:rsidR="00CF419C" w:rsidRPr="00DD3B11">
              <w:rPr>
                <w:rFonts w:ascii="Arial" w:hAnsi="Arial" w:cs="Arial"/>
                <w:b/>
                <w:szCs w:val="24"/>
              </w:rPr>
              <w:t xml:space="preserve">experiencia </w:t>
            </w:r>
            <w:r w:rsidR="00C9682F" w:rsidRPr="00DD3B11">
              <w:rPr>
                <w:rFonts w:ascii="Arial" w:hAnsi="Arial" w:cs="Arial"/>
                <w:b/>
                <w:szCs w:val="24"/>
              </w:rPr>
              <w:t xml:space="preserve">necesaria </w:t>
            </w:r>
            <w:r w:rsidR="00CF419C" w:rsidRPr="00DD3B11">
              <w:rPr>
                <w:rFonts w:ascii="Arial" w:hAnsi="Arial" w:cs="Arial"/>
                <w:b/>
                <w:szCs w:val="24"/>
              </w:rPr>
              <w:t>para ejecutar el contrato</w:t>
            </w:r>
            <w:r w:rsidR="00C9682F" w:rsidRPr="00DD3B11">
              <w:rPr>
                <w:rFonts w:ascii="Arial" w:hAnsi="Arial" w:cs="Arial"/>
                <w:b/>
                <w:szCs w:val="24"/>
              </w:rPr>
              <w:t xml:space="preserve">, conforme a los exigido en la Sección II, </w:t>
            </w:r>
            <w:del w:id="745" w:author="Jorge Agustin Fernandez Pereira" w:date="2017-06-15T14:59:00Z">
              <w:r w:rsidR="00844531" w:rsidRPr="00DD3B11" w:rsidDel="00130D8B">
                <w:rPr>
                  <w:rFonts w:ascii="Arial" w:hAnsi="Arial" w:cs="Arial"/>
                  <w:b/>
                  <w:szCs w:val="24"/>
                </w:rPr>
                <w:delText>4</w:delText>
              </w:r>
            </w:del>
            <w:ins w:id="746" w:author="Jorge Agustin Fernandez Pereira" w:date="2017-06-15T14:59:00Z">
              <w:r w:rsidR="00130D8B">
                <w:rPr>
                  <w:rFonts w:ascii="Arial" w:hAnsi="Arial" w:cs="Arial"/>
                  <w:b/>
                  <w:szCs w:val="24"/>
                </w:rPr>
                <w:t>5.</w:t>
              </w:r>
            </w:ins>
          </w:p>
        </w:tc>
      </w:tr>
      <w:tr w:rsidR="00AB181B" w:rsidRPr="0021323B" w14:paraId="1474AFD5" w14:textId="77777777" w:rsidTr="00A82015">
        <w:trPr>
          <w:trHeight w:val="775"/>
          <w:jc w:val="center"/>
        </w:trPr>
        <w:tc>
          <w:tcPr>
            <w:tcW w:w="10378" w:type="dxa"/>
            <w:tcBorders>
              <w:top w:val="single" w:sz="2" w:space="0" w:color="auto"/>
              <w:bottom w:val="single" w:sz="2" w:space="0" w:color="auto"/>
            </w:tcBorders>
          </w:tcPr>
          <w:p w14:paraId="5DD5DE86" w14:textId="77777777" w:rsidR="003B0046" w:rsidRPr="003C10A3" w:rsidRDefault="003B0046" w:rsidP="00EC45D0">
            <w:pPr>
              <w:pStyle w:val="TDC1"/>
              <w:ind w:left="447"/>
              <w:rPr>
                <w:rFonts w:ascii="Arial" w:hAnsi="Arial" w:cs="Arial"/>
                <w:sz w:val="20"/>
              </w:rPr>
            </w:pPr>
            <w:r w:rsidRPr="003C10A3">
              <w:rPr>
                <w:rFonts w:ascii="Arial" w:hAnsi="Arial" w:cs="Arial"/>
                <w:sz w:val="20"/>
              </w:rPr>
              <w:t>a</w:t>
            </w:r>
            <w:r w:rsidRPr="00130D8B">
              <w:rPr>
                <w:rFonts w:ascii="Arial" w:hAnsi="Arial" w:cs="Arial"/>
                <w:sz w:val="20"/>
              </w:rPr>
              <w:t xml:space="preserve">) </w:t>
            </w:r>
            <w:r w:rsidR="00934B8F" w:rsidRPr="003C10A3">
              <w:fldChar w:fldCharType="begin"/>
            </w:r>
            <w:r w:rsidR="00934B8F" w:rsidRPr="00130D8B">
              <w:instrText xml:space="preserve"> HYPERLINK \l "_Toc286313313" </w:instrText>
            </w:r>
            <w:r w:rsidR="00934B8F" w:rsidRPr="003C10A3">
              <w:rPr>
                <w:rPrChange w:id="747" w:author="Jorge Agustin Fernandez Pereira" w:date="2017-06-15T14:59:00Z">
                  <w:rPr>
                    <w:rStyle w:val="Hipervnculo"/>
                    <w:rFonts w:ascii="Arial" w:hAnsi="Arial" w:cs="Arial"/>
                    <w:sz w:val="20"/>
                  </w:rPr>
                </w:rPrChange>
              </w:rPr>
              <w:fldChar w:fldCharType="separate"/>
            </w:r>
            <w:r w:rsidRPr="00130D8B">
              <w:rPr>
                <w:rStyle w:val="Hipervnculo"/>
                <w:rFonts w:ascii="Arial" w:hAnsi="Arial" w:cs="Arial"/>
                <w:color w:val="auto"/>
                <w:sz w:val="20"/>
                <w:u w:val="none"/>
                <w:rPrChange w:id="748" w:author="Jorge Agustin Fernandez Pereira" w:date="2017-06-15T14:59:00Z">
                  <w:rPr>
                    <w:rStyle w:val="Hipervnculo"/>
                    <w:rFonts w:ascii="Arial" w:hAnsi="Arial" w:cs="Arial"/>
                    <w:sz w:val="20"/>
                  </w:rPr>
                </w:rPrChange>
              </w:rPr>
              <w:t>FORMULARIO Nº</w:t>
            </w:r>
            <w:r w:rsidRPr="003C10A3">
              <w:rPr>
                <w:rStyle w:val="Hipervnculo"/>
                <w:rFonts w:ascii="Arial" w:hAnsi="Arial" w:cs="Arial"/>
                <w:color w:val="auto"/>
                <w:sz w:val="20"/>
                <w:rPrChange w:id="749" w:author="Jorge Agustin Fernandez Pereira" w:date="2017-06-13T13:51:00Z">
                  <w:rPr>
                    <w:rStyle w:val="Hipervnculo"/>
                    <w:rFonts w:ascii="Arial" w:hAnsi="Arial" w:cs="Arial"/>
                    <w:sz w:val="20"/>
                  </w:rPr>
                </w:rPrChange>
              </w:rPr>
              <w:t xml:space="preserve"> </w:t>
            </w:r>
            <w:r w:rsidR="00934B8F" w:rsidRPr="003C10A3">
              <w:rPr>
                <w:rStyle w:val="Hipervnculo"/>
                <w:rFonts w:ascii="Arial" w:hAnsi="Arial" w:cs="Arial"/>
                <w:color w:val="auto"/>
                <w:sz w:val="20"/>
                <w:rPrChange w:id="750" w:author="Jorge Agustin Fernandez Pereira" w:date="2017-06-13T13:51:00Z">
                  <w:rPr>
                    <w:rStyle w:val="Hipervnculo"/>
                    <w:rFonts w:ascii="Arial" w:hAnsi="Arial" w:cs="Arial"/>
                    <w:sz w:val="20"/>
                  </w:rPr>
                </w:rPrChange>
              </w:rPr>
              <w:fldChar w:fldCharType="end"/>
            </w:r>
            <w:r w:rsidRPr="003C10A3">
              <w:rPr>
                <w:rFonts w:ascii="Arial" w:hAnsi="Arial" w:cs="Arial"/>
                <w:sz w:val="20"/>
              </w:rPr>
              <w:t xml:space="preserve">6-Experiencia General en Construcción </w:t>
            </w:r>
          </w:p>
          <w:p w14:paraId="70C6A0F4" w14:textId="77777777" w:rsidR="003B0046" w:rsidRPr="003C10A3" w:rsidRDefault="003B0046" w:rsidP="00EC45D0">
            <w:pPr>
              <w:pStyle w:val="TDC1"/>
              <w:ind w:left="447"/>
              <w:rPr>
                <w:rFonts w:ascii="Arial" w:hAnsi="Arial" w:cs="Arial"/>
                <w:sz w:val="20"/>
              </w:rPr>
            </w:pPr>
            <w:r w:rsidRPr="003C10A3">
              <w:rPr>
                <w:rFonts w:ascii="Arial" w:hAnsi="Arial" w:cs="Arial"/>
                <w:sz w:val="20"/>
              </w:rPr>
              <w:t xml:space="preserve">b) </w:t>
            </w:r>
            <w:r w:rsidR="00934B8F" w:rsidRPr="00130D8B">
              <w:fldChar w:fldCharType="begin"/>
            </w:r>
            <w:r w:rsidR="00934B8F" w:rsidRPr="00130D8B">
              <w:instrText xml:space="preserve"> HYPERLINK \l "_Toc286313313" </w:instrText>
            </w:r>
            <w:r w:rsidR="00934B8F" w:rsidRPr="00130D8B">
              <w:rPr>
                <w:rPrChange w:id="751" w:author="Jorge Agustin Fernandez Pereira" w:date="2017-06-15T15:00:00Z">
                  <w:rPr>
                    <w:rStyle w:val="Hipervnculo"/>
                    <w:rFonts w:ascii="Arial" w:hAnsi="Arial" w:cs="Arial"/>
                    <w:sz w:val="20"/>
                  </w:rPr>
                </w:rPrChange>
              </w:rPr>
              <w:fldChar w:fldCharType="separate"/>
            </w:r>
            <w:r w:rsidRPr="00130D8B">
              <w:rPr>
                <w:rStyle w:val="Hipervnculo"/>
                <w:rFonts w:ascii="Arial" w:hAnsi="Arial" w:cs="Arial"/>
                <w:color w:val="auto"/>
                <w:sz w:val="20"/>
                <w:u w:val="none"/>
                <w:rPrChange w:id="752" w:author="Jorge Agustin Fernandez Pereira" w:date="2017-06-15T15:00:00Z">
                  <w:rPr>
                    <w:rStyle w:val="Hipervnculo"/>
                    <w:rFonts w:ascii="Arial" w:hAnsi="Arial" w:cs="Arial"/>
                    <w:sz w:val="20"/>
                  </w:rPr>
                </w:rPrChange>
              </w:rPr>
              <w:t xml:space="preserve">FORMULARIO Nº </w:t>
            </w:r>
            <w:r w:rsidR="00934B8F" w:rsidRPr="00130D8B">
              <w:rPr>
                <w:rStyle w:val="Hipervnculo"/>
                <w:rFonts w:ascii="Arial" w:hAnsi="Arial" w:cs="Arial"/>
                <w:color w:val="auto"/>
                <w:sz w:val="20"/>
                <w:u w:val="none"/>
                <w:rPrChange w:id="753" w:author="Jorge Agustin Fernandez Pereira" w:date="2017-06-15T15:00:00Z">
                  <w:rPr>
                    <w:rStyle w:val="Hipervnculo"/>
                    <w:rFonts w:ascii="Arial" w:hAnsi="Arial" w:cs="Arial"/>
                    <w:sz w:val="20"/>
                  </w:rPr>
                </w:rPrChange>
              </w:rPr>
              <w:fldChar w:fldCharType="end"/>
            </w:r>
            <w:r w:rsidRPr="00130D8B">
              <w:rPr>
                <w:rFonts w:ascii="Arial" w:hAnsi="Arial" w:cs="Arial"/>
                <w:sz w:val="20"/>
              </w:rPr>
              <w:t>8</w:t>
            </w:r>
            <w:r w:rsidRPr="003C10A3">
              <w:rPr>
                <w:rFonts w:ascii="Arial" w:hAnsi="Arial" w:cs="Arial"/>
                <w:sz w:val="20"/>
              </w:rPr>
              <w:t>-Experiencia Específica en Construcción</w:t>
            </w:r>
          </w:p>
          <w:p w14:paraId="0F19AE86" w14:textId="77777777" w:rsidR="003B0046" w:rsidRPr="003C10A3" w:rsidRDefault="003B0046" w:rsidP="00EC45D0">
            <w:pPr>
              <w:pStyle w:val="TDC1"/>
              <w:ind w:left="447"/>
              <w:rPr>
                <w:rFonts w:ascii="Arial" w:hAnsi="Arial" w:cs="Arial"/>
                <w:sz w:val="20"/>
              </w:rPr>
            </w:pPr>
            <w:r w:rsidRPr="003C10A3">
              <w:rPr>
                <w:rFonts w:ascii="Arial" w:hAnsi="Arial" w:cs="Arial"/>
                <w:sz w:val="20"/>
              </w:rPr>
              <w:t>c) FORMULARIO Nº 12-Compromisos contractuales vigentes</w:t>
            </w:r>
          </w:p>
          <w:p w14:paraId="67490426" w14:textId="77777777" w:rsidR="003B0046" w:rsidRPr="003C10A3" w:rsidRDefault="003B0046" w:rsidP="00EC45D0">
            <w:pPr>
              <w:ind w:left="447"/>
              <w:rPr>
                <w:rFonts w:ascii="Arial" w:hAnsi="Arial" w:cs="Arial"/>
                <w:b/>
                <w:noProof/>
                <w:sz w:val="20"/>
                <w:lang w:val="es-MX"/>
              </w:rPr>
            </w:pPr>
            <w:r w:rsidRPr="003C10A3">
              <w:rPr>
                <w:rFonts w:ascii="Arial" w:hAnsi="Arial" w:cs="Arial"/>
                <w:b/>
                <w:noProof/>
                <w:sz w:val="20"/>
                <w:lang w:val="es-MX"/>
              </w:rPr>
              <w:t>d) Copia autenticada de contratos ejecutados</w:t>
            </w:r>
          </w:p>
          <w:p w14:paraId="77310BDB" w14:textId="77777777" w:rsidR="003B0046" w:rsidRPr="003C10A3" w:rsidRDefault="003B0046" w:rsidP="00EC45D0">
            <w:pPr>
              <w:spacing w:before="120" w:after="120" w:line="240" w:lineRule="auto"/>
              <w:ind w:left="447"/>
              <w:rPr>
                <w:rFonts w:ascii="Calibri" w:hAnsi="Calibri" w:cs="Calibri"/>
                <w:sz w:val="20"/>
                <w:lang w:val="es-MX"/>
              </w:rPr>
            </w:pPr>
            <w:r w:rsidRPr="003C10A3">
              <w:rPr>
                <w:rFonts w:ascii="Calibri" w:hAnsi="Calibri" w:cs="Calibri"/>
                <w:sz w:val="20"/>
                <w:lang w:val="es-MX"/>
              </w:rPr>
              <w:t>Acompañar la documentación requerida al pie de cada formulario</w:t>
            </w:r>
          </w:p>
          <w:p w14:paraId="50D19CAE" w14:textId="77777777" w:rsidR="00AB181B" w:rsidRPr="003B0046" w:rsidRDefault="00AB181B" w:rsidP="003B0046">
            <w:pPr>
              <w:spacing w:before="120" w:after="120" w:line="360" w:lineRule="auto"/>
              <w:ind w:left="470"/>
              <w:rPr>
                <w:rFonts w:ascii="Arial" w:hAnsi="Arial" w:cs="Arial"/>
                <w:b/>
                <w:sz w:val="22"/>
                <w:szCs w:val="22"/>
                <w:lang w:val="es-MX"/>
              </w:rPr>
            </w:pPr>
          </w:p>
        </w:tc>
      </w:tr>
      <w:tr w:rsidR="00F5770C" w:rsidRPr="0021323B" w14:paraId="61D7F703" w14:textId="77777777" w:rsidTr="00A82015">
        <w:trPr>
          <w:trHeight w:val="775"/>
          <w:jc w:val="center"/>
        </w:trPr>
        <w:tc>
          <w:tcPr>
            <w:tcW w:w="10378" w:type="dxa"/>
            <w:tcBorders>
              <w:top w:val="single" w:sz="2" w:space="0" w:color="auto"/>
              <w:left w:val="nil"/>
              <w:bottom w:val="single" w:sz="2" w:space="0" w:color="auto"/>
              <w:right w:val="nil"/>
            </w:tcBorders>
          </w:tcPr>
          <w:p w14:paraId="697CA24F" w14:textId="77777777" w:rsidR="00A813B5" w:rsidRDefault="00A813B5" w:rsidP="00870B92">
            <w:pPr>
              <w:spacing w:line="360" w:lineRule="auto"/>
              <w:rPr>
                <w:rFonts w:ascii="Arial" w:hAnsi="Arial" w:cs="Arial"/>
                <w:b/>
                <w:szCs w:val="24"/>
              </w:rPr>
            </w:pPr>
          </w:p>
          <w:p w14:paraId="01132B3B" w14:textId="6314B278" w:rsidR="009F4F8D" w:rsidRDefault="009F4F8D" w:rsidP="00870B92">
            <w:pPr>
              <w:spacing w:line="360" w:lineRule="auto"/>
              <w:rPr>
                <w:ins w:id="754" w:author="Jorge Agustin Fernandez Pereira" w:date="2017-06-15T15:01:00Z"/>
                <w:rFonts w:ascii="Arial" w:hAnsi="Arial" w:cs="Arial"/>
                <w:b/>
                <w:szCs w:val="24"/>
              </w:rPr>
            </w:pPr>
          </w:p>
          <w:p w14:paraId="2C0FA280" w14:textId="3B1DC9D2" w:rsidR="00130D8B" w:rsidRDefault="00130D8B" w:rsidP="00870B92">
            <w:pPr>
              <w:spacing w:line="360" w:lineRule="auto"/>
              <w:rPr>
                <w:ins w:id="755" w:author="Jorge Agustin Fernandez Pereira" w:date="2017-06-15T15:01:00Z"/>
                <w:rFonts w:ascii="Arial" w:hAnsi="Arial" w:cs="Arial"/>
                <w:b/>
                <w:szCs w:val="24"/>
              </w:rPr>
            </w:pPr>
          </w:p>
          <w:p w14:paraId="00D44CCB" w14:textId="77777777" w:rsidR="00130D8B" w:rsidRDefault="00130D8B" w:rsidP="00870B92">
            <w:pPr>
              <w:spacing w:line="360" w:lineRule="auto"/>
              <w:rPr>
                <w:rFonts w:ascii="Arial" w:hAnsi="Arial" w:cs="Arial"/>
                <w:b/>
                <w:szCs w:val="24"/>
              </w:rPr>
            </w:pPr>
          </w:p>
          <w:p w14:paraId="5B8A4077" w14:textId="68DCFE42" w:rsidR="009F4F8D" w:rsidRPr="00DD3B11" w:rsidRDefault="009F4F8D" w:rsidP="00870B92">
            <w:pPr>
              <w:spacing w:line="360" w:lineRule="auto"/>
              <w:rPr>
                <w:rFonts w:ascii="Arial" w:hAnsi="Arial" w:cs="Arial"/>
                <w:b/>
                <w:szCs w:val="24"/>
              </w:rPr>
            </w:pPr>
          </w:p>
        </w:tc>
      </w:tr>
      <w:tr w:rsidR="00AB181B" w:rsidRPr="0021323B" w14:paraId="3CA7E7A8" w14:textId="77777777" w:rsidTr="00A82015">
        <w:trPr>
          <w:trHeight w:val="546"/>
          <w:jc w:val="center"/>
        </w:trPr>
        <w:tc>
          <w:tcPr>
            <w:tcW w:w="10378" w:type="dxa"/>
            <w:tcBorders>
              <w:top w:val="single" w:sz="2" w:space="0" w:color="auto"/>
              <w:bottom w:val="single" w:sz="2" w:space="0" w:color="auto"/>
            </w:tcBorders>
          </w:tcPr>
          <w:p w14:paraId="339A2C72" w14:textId="09F3F640" w:rsidR="00AB181B" w:rsidRPr="00DD3B11" w:rsidRDefault="00AB181B" w:rsidP="004773E6">
            <w:pPr>
              <w:pStyle w:val="Prrafodelista"/>
              <w:numPr>
                <w:ilvl w:val="3"/>
                <w:numId w:val="7"/>
              </w:numPr>
              <w:spacing w:line="360" w:lineRule="auto"/>
              <w:ind w:left="589" w:hanging="425"/>
              <w:rPr>
                <w:rFonts w:ascii="Arial" w:hAnsi="Arial" w:cs="Arial"/>
                <w:b/>
                <w:sz w:val="24"/>
                <w:szCs w:val="24"/>
              </w:rPr>
            </w:pPr>
            <w:r w:rsidRPr="00DD3B11">
              <w:rPr>
                <w:rFonts w:ascii="Arial" w:hAnsi="Arial" w:cs="Arial"/>
                <w:b/>
                <w:sz w:val="24"/>
                <w:szCs w:val="24"/>
              </w:rPr>
              <w:t>Documentos que demuestren que el Oferente cuenta con capacidad en materia de personal, conforme a los exigido en la Sección II, 6</w:t>
            </w:r>
          </w:p>
        </w:tc>
      </w:tr>
      <w:tr w:rsidR="00AB181B" w:rsidRPr="0021323B" w14:paraId="1BDF1C6E" w14:textId="77777777" w:rsidTr="00A82015">
        <w:trPr>
          <w:trHeight w:val="546"/>
          <w:jc w:val="center"/>
        </w:trPr>
        <w:tc>
          <w:tcPr>
            <w:tcW w:w="10378" w:type="dxa"/>
            <w:tcBorders>
              <w:top w:val="single" w:sz="2" w:space="0" w:color="auto"/>
              <w:bottom w:val="single" w:sz="2" w:space="0" w:color="auto"/>
            </w:tcBorders>
          </w:tcPr>
          <w:p w14:paraId="07EEAEAC" w14:textId="373B16DE" w:rsidR="003B0046" w:rsidRPr="00925C05" w:rsidRDefault="003B0046" w:rsidP="00324438">
            <w:pPr>
              <w:pStyle w:val="TDC1"/>
              <w:numPr>
                <w:ilvl w:val="0"/>
                <w:numId w:val="53"/>
              </w:numPr>
              <w:rPr>
                <w:rFonts w:ascii="Arial" w:hAnsi="Arial" w:cs="Arial"/>
                <w:sz w:val="20"/>
              </w:rPr>
            </w:pPr>
            <w:r w:rsidRPr="00925C05">
              <w:rPr>
                <w:rFonts w:ascii="Arial" w:hAnsi="Arial" w:cs="Arial"/>
                <w:sz w:val="20"/>
              </w:rPr>
              <w:t>FORMULARIO Nº 9A -Lista de personal requerido para la obra</w:t>
            </w:r>
          </w:p>
          <w:p w14:paraId="6AAF9EA6" w14:textId="38C6AE65" w:rsidR="003B0046" w:rsidRPr="00925C05" w:rsidRDefault="003B0046" w:rsidP="00324438">
            <w:pPr>
              <w:pStyle w:val="TDC1"/>
              <w:numPr>
                <w:ilvl w:val="0"/>
                <w:numId w:val="53"/>
              </w:numPr>
              <w:rPr>
                <w:rFonts w:ascii="Arial" w:hAnsi="Arial" w:cs="Arial"/>
                <w:i/>
                <w:sz w:val="20"/>
              </w:rPr>
            </w:pPr>
            <w:r w:rsidRPr="00925C05">
              <w:rPr>
                <w:rFonts w:ascii="Arial" w:hAnsi="Arial" w:cs="Arial"/>
                <w:sz w:val="20"/>
              </w:rPr>
              <w:t>FORMULARIO Nº 9B -  Currículum Vitae del Personal Asignado</w:t>
            </w:r>
            <w:r w:rsidRPr="00925C05">
              <w:rPr>
                <w:rFonts w:ascii="Arial" w:hAnsi="Arial" w:cs="Arial"/>
                <w:i/>
                <w:sz w:val="20"/>
              </w:rPr>
              <w:t xml:space="preserve"> </w:t>
            </w:r>
          </w:p>
          <w:p w14:paraId="783ECA2D" w14:textId="6E663FE9" w:rsidR="00AB181B" w:rsidRPr="00870B92" w:rsidRDefault="003B0046" w:rsidP="00290B88">
            <w:pPr>
              <w:numPr>
                <w:ilvl w:val="0"/>
                <w:numId w:val="8"/>
              </w:numPr>
              <w:tabs>
                <w:tab w:val="clear" w:pos="720"/>
                <w:tab w:val="num" w:pos="472"/>
              </w:tabs>
              <w:spacing w:before="120" w:line="360" w:lineRule="auto"/>
              <w:rPr>
                <w:rFonts w:ascii="Arial" w:hAnsi="Arial" w:cs="Arial"/>
                <w:b/>
                <w:sz w:val="22"/>
                <w:szCs w:val="22"/>
              </w:rPr>
            </w:pPr>
            <w:r w:rsidRPr="00925C05">
              <w:rPr>
                <w:rFonts w:ascii="Arial" w:hAnsi="Arial" w:cs="Arial"/>
                <w:sz w:val="18"/>
                <w:szCs w:val="18"/>
                <w:lang w:val="es-MX"/>
              </w:rPr>
              <w:t>Acompañar la documentación requerida al pie de cada formulario</w:t>
            </w:r>
          </w:p>
        </w:tc>
      </w:tr>
      <w:tr w:rsidR="00F5770C" w:rsidRPr="0021323B" w14:paraId="4C1F7498" w14:textId="77777777" w:rsidTr="00A82015">
        <w:trPr>
          <w:trHeight w:val="546"/>
          <w:jc w:val="center"/>
        </w:trPr>
        <w:tc>
          <w:tcPr>
            <w:tcW w:w="10378" w:type="dxa"/>
            <w:tcBorders>
              <w:top w:val="single" w:sz="2" w:space="0" w:color="auto"/>
              <w:left w:val="nil"/>
              <w:bottom w:val="single" w:sz="2" w:space="0" w:color="auto"/>
              <w:right w:val="nil"/>
            </w:tcBorders>
          </w:tcPr>
          <w:p w14:paraId="59527A02" w14:textId="77777777" w:rsidR="00A813B5" w:rsidRPr="00870B92" w:rsidRDefault="00A813B5" w:rsidP="00870B92">
            <w:pPr>
              <w:spacing w:line="360" w:lineRule="auto"/>
              <w:rPr>
                <w:rFonts w:ascii="Arial" w:hAnsi="Arial" w:cs="Arial"/>
                <w:b/>
                <w:sz w:val="22"/>
                <w:szCs w:val="22"/>
              </w:rPr>
            </w:pPr>
          </w:p>
        </w:tc>
      </w:tr>
      <w:tr w:rsidR="00AB181B" w:rsidRPr="0021323B" w14:paraId="02DB7D86" w14:textId="77777777" w:rsidTr="00A82015">
        <w:trPr>
          <w:trHeight w:val="546"/>
          <w:jc w:val="center"/>
        </w:trPr>
        <w:tc>
          <w:tcPr>
            <w:tcW w:w="10378" w:type="dxa"/>
            <w:tcBorders>
              <w:top w:val="single" w:sz="2" w:space="0" w:color="auto"/>
              <w:bottom w:val="single" w:sz="2" w:space="0" w:color="auto"/>
            </w:tcBorders>
          </w:tcPr>
          <w:p w14:paraId="65B243AF" w14:textId="0FA121C1" w:rsidR="00AB181B" w:rsidRPr="00DD3B11" w:rsidRDefault="00DD3B11" w:rsidP="00DD3B11">
            <w:pPr>
              <w:spacing w:line="360" w:lineRule="auto"/>
              <w:ind w:left="589" w:hanging="142"/>
              <w:rPr>
                <w:rFonts w:ascii="Arial" w:hAnsi="Arial" w:cs="Arial"/>
                <w:b/>
                <w:szCs w:val="24"/>
              </w:rPr>
            </w:pPr>
            <w:r>
              <w:rPr>
                <w:rFonts w:ascii="Arial" w:hAnsi="Arial" w:cs="Arial"/>
                <w:b/>
                <w:szCs w:val="24"/>
              </w:rPr>
              <w:t>I)</w:t>
            </w:r>
            <w:r w:rsidR="00AB181B" w:rsidRPr="00DD3B11">
              <w:rPr>
                <w:rFonts w:ascii="Arial" w:hAnsi="Arial" w:cs="Arial"/>
                <w:b/>
                <w:szCs w:val="24"/>
              </w:rPr>
              <w:t xml:space="preserve">Documentos que demuestren que el Oferente cuenta con capacidad de equipos, </w:t>
            </w:r>
            <w:r w:rsidRPr="00DD3B11">
              <w:rPr>
                <w:rFonts w:ascii="Arial" w:hAnsi="Arial" w:cs="Arial"/>
                <w:b/>
                <w:szCs w:val="24"/>
              </w:rPr>
              <w:t xml:space="preserve"> </w:t>
            </w:r>
            <w:r w:rsidR="00AB181B" w:rsidRPr="00DD3B11">
              <w:rPr>
                <w:rFonts w:ascii="Arial" w:hAnsi="Arial" w:cs="Arial"/>
                <w:b/>
                <w:szCs w:val="24"/>
              </w:rPr>
              <w:t>conforme a lo exigido en la Sección II, 7.</w:t>
            </w:r>
          </w:p>
        </w:tc>
      </w:tr>
      <w:tr w:rsidR="00AB181B" w:rsidRPr="0021323B" w14:paraId="28515715" w14:textId="77777777" w:rsidTr="00A82015">
        <w:trPr>
          <w:trHeight w:val="546"/>
          <w:jc w:val="center"/>
        </w:trPr>
        <w:tc>
          <w:tcPr>
            <w:tcW w:w="10378" w:type="dxa"/>
            <w:tcBorders>
              <w:top w:val="single" w:sz="2" w:space="0" w:color="auto"/>
            </w:tcBorders>
          </w:tcPr>
          <w:p w14:paraId="2A441058" w14:textId="56E9D773" w:rsidR="003B0046" w:rsidRPr="00925C05" w:rsidRDefault="003B0046" w:rsidP="003B0046">
            <w:pPr>
              <w:widowControl/>
              <w:adjustRightInd/>
              <w:spacing w:line="240" w:lineRule="auto"/>
              <w:ind w:left="407"/>
              <w:jc w:val="left"/>
              <w:textAlignment w:val="auto"/>
              <w:rPr>
                <w:rFonts w:ascii="Arial" w:hAnsi="Arial" w:cs="Arial"/>
                <w:sz w:val="20"/>
              </w:rPr>
            </w:pPr>
            <w:r w:rsidRPr="00925C05">
              <w:rPr>
                <w:rFonts w:ascii="Arial" w:hAnsi="Arial" w:cs="Arial"/>
                <w:sz w:val="20"/>
              </w:rPr>
              <w:t>a)</w:t>
            </w:r>
            <w:r w:rsidR="00975FD6">
              <w:rPr>
                <w:rFonts w:ascii="Arial" w:hAnsi="Arial" w:cs="Arial"/>
                <w:sz w:val="20"/>
              </w:rPr>
              <w:t xml:space="preserve"> </w:t>
            </w:r>
            <w:r w:rsidRPr="00925C05">
              <w:rPr>
                <w:rFonts w:ascii="Arial" w:hAnsi="Arial" w:cs="Arial"/>
                <w:sz w:val="20"/>
              </w:rPr>
              <w:t>FORMULARIO Nº 10 -Lista de Equipos</w:t>
            </w:r>
            <w:r w:rsidR="00DD3B11">
              <w:rPr>
                <w:rFonts w:ascii="Arial" w:hAnsi="Arial" w:cs="Arial"/>
                <w:sz w:val="20"/>
              </w:rPr>
              <w:t>, Herramientas, Maquinarias e Implementos para los trabajos</w:t>
            </w:r>
          </w:p>
          <w:p w14:paraId="1033DB89" w14:textId="4BCF54EF" w:rsidR="003B0046" w:rsidRPr="00925C05" w:rsidRDefault="003B0046" w:rsidP="003B0046">
            <w:pPr>
              <w:widowControl/>
              <w:adjustRightInd/>
              <w:spacing w:line="240" w:lineRule="auto"/>
              <w:ind w:left="407"/>
              <w:jc w:val="left"/>
              <w:textAlignment w:val="auto"/>
              <w:rPr>
                <w:rFonts w:ascii="Arial" w:hAnsi="Arial" w:cs="Arial"/>
                <w:sz w:val="20"/>
              </w:rPr>
            </w:pPr>
            <w:r w:rsidRPr="00925C05">
              <w:rPr>
                <w:rFonts w:ascii="Arial" w:hAnsi="Arial" w:cs="Arial"/>
                <w:sz w:val="20"/>
              </w:rPr>
              <w:t>b)</w:t>
            </w:r>
            <w:r w:rsidR="00975FD6">
              <w:rPr>
                <w:rFonts w:ascii="Arial" w:hAnsi="Arial" w:cs="Arial"/>
                <w:sz w:val="20"/>
              </w:rPr>
              <w:t xml:space="preserve"> </w:t>
            </w:r>
            <w:r w:rsidRPr="00925C05">
              <w:rPr>
                <w:rFonts w:ascii="Arial" w:hAnsi="Arial" w:cs="Arial"/>
                <w:sz w:val="20"/>
              </w:rPr>
              <w:t>FORMULARIO Nº 11A -Cronograma de utilización de equipos por ítem</w:t>
            </w:r>
            <w:r w:rsidR="00DD3B11">
              <w:rPr>
                <w:rFonts w:ascii="Arial" w:hAnsi="Arial" w:cs="Arial"/>
                <w:sz w:val="20"/>
              </w:rPr>
              <w:t xml:space="preserve"> de obra.</w:t>
            </w:r>
            <w:r w:rsidRPr="00925C05">
              <w:rPr>
                <w:rFonts w:ascii="Arial" w:hAnsi="Arial" w:cs="Arial"/>
                <w:sz w:val="20"/>
              </w:rPr>
              <w:t xml:space="preserve"> </w:t>
            </w:r>
          </w:p>
          <w:p w14:paraId="3079C8E6" w14:textId="30D71B4C" w:rsidR="003B0046" w:rsidRPr="00925C05" w:rsidRDefault="003B0046" w:rsidP="003B0046">
            <w:pPr>
              <w:widowControl/>
              <w:adjustRightInd/>
              <w:spacing w:line="240" w:lineRule="auto"/>
              <w:ind w:left="407"/>
              <w:jc w:val="left"/>
              <w:textAlignment w:val="auto"/>
              <w:rPr>
                <w:rFonts w:ascii="Arial" w:hAnsi="Arial" w:cs="Arial"/>
                <w:sz w:val="20"/>
              </w:rPr>
            </w:pPr>
            <w:r w:rsidRPr="00925C05">
              <w:rPr>
                <w:rFonts w:ascii="Arial" w:hAnsi="Arial" w:cs="Arial"/>
                <w:sz w:val="20"/>
              </w:rPr>
              <w:t>c)</w:t>
            </w:r>
            <w:r w:rsidR="00975FD6">
              <w:rPr>
                <w:rFonts w:ascii="Arial" w:hAnsi="Arial" w:cs="Arial"/>
                <w:sz w:val="20"/>
              </w:rPr>
              <w:t xml:space="preserve"> </w:t>
            </w:r>
            <w:r w:rsidRPr="00925C05">
              <w:rPr>
                <w:rFonts w:ascii="Arial" w:hAnsi="Arial" w:cs="Arial"/>
                <w:sz w:val="20"/>
              </w:rPr>
              <w:t>FORMULARIO Nº 11B -Cronograma de utilización de equipos</w:t>
            </w:r>
          </w:p>
          <w:p w14:paraId="47D743D0" w14:textId="77777777" w:rsidR="00AB181B" w:rsidRPr="00870B92" w:rsidRDefault="00AB181B" w:rsidP="003B0046">
            <w:pPr>
              <w:spacing w:before="120" w:line="360" w:lineRule="auto"/>
              <w:ind w:left="472"/>
              <w:rPr>
                <w:rFonts w:ascii="Arial" w:hAnsi="Arial" w:cs="Arial"/>
                <w:b/>
                <w:sz w:val="22"/>
                <w:szCs w:val="22"/>
              </w:rPr>
            </w:pPr>
          </w:p>
        </w:tc>
      </w:tr>
    </w:tbl>
    <w:p w14:paraId="0CA267EA" w14:textId="77777777" w:rsidR="003B0046" w:rsidRDefault="003B0046" w:rsidP="00870B92">
      <w:pPr>
        <w:spacing w:line="360" w:lineRule="auto"/>
        <w:rPr>
          <w:rFonts w:ascii="Arial" w:hAnsi="Arial" w:cs="Arial"/>
          <w:b/>
          <w:sz w:val="22"/>
          <w:szCs w:val="22"/>
        </w:rPr>
      </w:pPr>
    </w:p>
    <w:p w14:paraId="5961F1FD" w14:textId="77777777" w:rsidR="003B0046" w:rsidRDefault="003B0046" w:rsidP="00870B92">
      <w:pPr>
        <w:spacing w:line="360" w:lineRule="auto"/>
        <w:rPr>
          <w:rFonts w:ascii="Arial" w:hAnsi="Arial" w:cs="Arial"/>
          <w:b/>
          <w:sz w:val="22"/>
          <w:szCs w:val="22"/>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98"/>
      </w:tblGrid>
      <w:tr w:rsidR="003B0046" w:rsidRPr="00C91058" w14:paraId="44CD64EC" w14:textId="77777777" w:rsidTr="003B0046">
        <w:trPr>
          <w:trHeight w:val="546"/>
          <w:jc w:val="center"/>
        </w:trPr>
        <w:tc>
          <w:tcPr>
            <w:tcW w:w="7987" w:type="dxa"/>
            <w:tcBorders>
              <w:top w:val="single" w:sz="2" w:space="0" w:color="auto"/>
              <w:bottom w:val="single" w:sz="2" w:space="0" w:color="auto"/>
              <w:right w:val="single" w:sz="2" w:space="0" w:color="auto"/>
            </w:tcBorders>
          </w:tcPr>
          <w:p w14:paraId="77CE6A35" w14:textId="0A07432D" w:rsidR="003B0046" w:rsidRPr="00DD3B11" w:rsidRDefault="003B0046" w:rsidP="00DD3B11">
            <w:pPr>
              <w:pStyle w:val="Prrafodelista"/>
              <w:numPr>
                <w:ilvl w:val="5"/>
                <w:numId w:val="1"/>
              </w:numPr>
              <w:ind w:left="447" w:hanging="283"/>
              <w:jc w:val="both"/>
              <w:rPr>
                <w:rFonts w:ascii="Arial" w:eastAsia="Arial Unicode MS" w:hAnsi="Arial" w:cs="Arial"/>
                <w:sz w:val="24"/>
                <w:szCs w:val="24"/>
              </w:rPr>
            </w:pPr>
            <w:r w:rsidRPr="00DD3B11">
              <w:rPr>
                <w:rFonts w:ascii="Arial" w:hAnsi="Arial" w:cs="Arial"/>
                <w:b/>
                <w:sz w:val="24"/>
                <w:szCs w:val="24"/>
              </w:rPr>
              <w:t>Documentos presentados por el Oferente, conforme a lo exigido en los requerimientos adicionales de la Sección II.</w:t>
            </w:r>
          </w:p>
        </w:tc>
      </w:tr>
      <w:tr w:rsidR="003B0046" w:rsidRPr="00DB123E" w14:paraId="44448770" w14:textId="77777777" w:rsidTr="003B0046">
        <w:trPr>
          <w:trHeight w:val="546"/>
          <w:jc w:val="center"/>
        </w:trPr>
        <w:tc>
          <w:tcPr>
            <w:tcW w:w="7987" w:type="dxa"/>
            <w:tcBorders>
              <w:top w:val="single" w:sz="2" w:space="0" w:color="auto"/>
              <w:right w:val="single" w:sz="2" w:space="0" w:color="auto"/>
            </w:tcBorders>
          </w:tcPr>
          <w:p w14:paraId="16A57A58" w14:textId="5662302B" w:rsidR="003B0046" w:rsidRPr="00DB123E" w:rsidRDefault="003B0046" w:rsidP="003B0046">
            <w:pPr>
              <w:ind w:left="407"/>
              <w:rPr>
                <w:rFonts w:ascii="Arial" w:hAnsi="Arial" w:cs="Arial"/>
                <w:sz w:val="20"/>
              </w:rPr>
            </w:pPr>
            <w:r w:rsidRPr="00DB123E">
              <w:rPr>
                <w:rFonts w:ascii="Arial" w:hAnsi="Arial" w:cs="Arial"/>
                <w:sz w:val="20"/>
              </w:rPr>
              <w:lastRenderedPageBreak/>
              <w:t>a)</w:t>
            </w:r>
            <w:r w:rsidR="00975FD6">
              <w:rPr>
                <w:rFonts w:ascii="Arial" w:hAnsi="Arial" w:cs="Arial"/>
                <w:sz w:val="20"/>
              </w:rPr>
              <w:t xml:space="preserve"> </w:t>
            </w:r>
            <w:r w:rsidRPr="00DB123E">
              <w:rPr>
                <w:rFonts w:ascii="Arial" w:hAnsi="Arial" w:cs="Arial"/>
                <w:sz w:val="20"/>
              </w:rPr>
              <w:t>PROGRAMA Y PLAN DE TRABAJO</w:t>
            </w:r>
            <w:r w:rsidRPr="00DB123E">
              <w:rPr>
                <w:rFonts w:ascii="Arial" w:hAnsi="Arial" w:cs="Arial"/>
                <w:sz w:val="20"/>
              </w:rPr>
              <w:tab/>
            </w:r>
          </w:p>
          <w:p w14:paraId="655335D1" w14:textId="57E926B4" w:rsidR="003B0046" w:rsidRPr="00DB123E" w:rsidRDefault="003B0046" w:rsidP="003B0046">
            <w:pPr>
              <w:ind w:left="407"/>
              <w:rPr>
                <w:rFonts w:ascii="Arial" w:hAnsi="Arial" w:cs="Arial"/>
                <w:sz w:val="20"/>
              </w:rPr>
            </w:pPr>
            <w:r w:rsidRPr="00DB123E">
              <w:rPr>
                <w:rFonts w:ascii="Arial" w:hAnsi="Arial" w:cs="Arial"/>
                <w:sz w:val="20"/>
              </w:rPr>
              <w:t>b)</w:t>
            </w:r>
            <w:r w:rsidR="00975FD6">
              <w:rPr>
                <w:rFonts w:ascii="Arial" w:hAnsi="Arial" w:cs="Arial"/>
                <w:sz w:val="20"/>
              </w:rPr>
              <w:t xml:space="preserve"> </w:t>
            </w:r>
            <w:r w:rsidRPr="00DB123E">
              <w:rPr>
                <w:rFonts w:ascii="Arial" w:hAnsi="Arial" w:cs="Arial"/>
                <w:sz w:val="20"/>
              </w:rPr>
              <w:t xml:space="preserve">CURVA DE AVANCE FÍSICO FINANCIERO </w:t>
            </w:r>
          </w:p>
        </w:tc>
      </w:tr>
    </w:tbl>
    <w:p w14:paraId="480F0742" w14:textId="77777777" w:rsidR="003B0046" w:rsidRDefault="003B0046" w:rsidP="00870B92">
      <w:pPr>
        <w:spacing w:line="360" w:lineRule="auto"/>
        <w:rPr>
          <w:rFonts w:ascii="Arial" w:hAnsi="Arial" w:cs="Arial"/>
          <w:b/>
          <w:sz w:val="22"/>
          <w:szCs w:val="22"/>
        </w:rPr>
      </w:pPr>
    </w:p>
    <w:p w14:paraId="48637C21" w14:textId="77777777" w:rsidR="003B0046" w:rsidRDefault="003B0046" w:rsidP="00870B92">
      <w:pPr>
        <w:spacing w:line="360" w:lineRule="auto"/>
        <w:rPr>
          <w:rFonts w:ascii="Arial" w:hAnsi="Arial" w:cs="Arial"/>
          <w:b/>
          <w:sz w:val="22"/>
          <w:szCs w:val="22"/>
        </w:rPr>
      </w:pPr>
    </w:p>
    <w:p w14:paraId="53869645" w14:textId="6701BAAD" w:rsidR="00B6209D" w:rsidRPr="00870B92" w:rsidRDefault="00826158" w:rsidP="00870B92">
      <w:pPr>
        <w:spacing w:line="360" w:lineRule="auto"/>
        <w:rPr>
          <w:rFonts w:ascii="Arial" w:hAnsi="Arial" w:cs="Arial"/>
          <w:b/>
          <w:sz w:val="22"/>
          <w:szCs w:val="22"/>
        </w:rPr>
      </w:pPr>
      <w:r w:rsidRPr="00870B92">
        <w:rPr>
          <w:rFonts w:ascii="Arial" w:hAnsi="Arial" w:cs="Arial"/>
          <w:b/>
          <w:sz w:val="22"/>
          <w:szCs w:val="22"/>
        </w:rPr>
        <w:t>Los documentos marcados con (*) corresponden a los documentos de carácter sustancial.</w:t>
      </w:r>
    </w:p>
    <w:p w14:paraId="6D3FC681" w14:textId="77777777" w:rsidR="00B6209D" w:rsidRPr="00870B92" w:rsidRDefault="00B6209D" w:rsidP="00870B92">
      <w:pPr>
        <w:spacing w:line="360" w:lineRule="auto"/>
        <w:rPr>
          <w:rFonts w:ascii="Arial" w:hAnsi="Arial" w:cs="Arial"/>
          <w:sz w:val="22"/>
          <w:szCs w:val="22"/>
        </w:rPr>
      </w:pPr>
    </w:p>
    <w:p w14:paraId="42AF4337" w14:textId="77777777" w:rsidR="00826158" w:rsidRPr="0021323B" w:rsidRDefault="001219E6" w:rsidP="00870B92">
      <w:pPr>
        <w:pStyle w:val="Prrafodelista"/>
        <w:spacing w:line="360" w:lineRule="auto"/>
        <w:ind w:left="0"/>
        <w:jc w:val="both"/>
        <w:rPr>
          <w:rFonts w:ascii="Arial" w:hAnsi="Arial" w:cs="Arial"/>
          <w:sz w:val="22"/>
          <w:szCs w:val="22"/>
          <w:lang w:val="es-MX"/>
        </w:rPr>
      </w:pPr>
      <w:r w:rsidRPr="00870B92">
        <w:rPr>
          <w:rFonts w:ascii="Arial" w:hAnsi="Arial" w:cs="Arial"/>
          <w:b/>
          <w:sz w:val="22"/>
          <w:szCs w:val="22"/>
        </w:rPr>
        <w:t>Nota</w:t>
      </w:r>
      <w:r w:rsidRPr="00870B92">
        <w:rPr>
          <w:rFonts w:ascii="Arial" w:hAnsi="Arial" w:cs="Arial"/>
          <w:sz w:val="22"/>
          <w:szCs w:val="22"/>
        </w:rPr>
        <w:t xml:space="preserve">: </w:t>
      </w:r>
      <w:r w:rsidR="00826158" w:rsidRPr="0021323B">
        <w:rPr>
          <w:rFonts w:ascii="Arial" w:hAnsi="Arial" w:cs="Arial"/>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00826158" w:rsidRPr="0021323B">
        <w:rPr>
          <w:rFonts w:ascii="Arial" w:hAnsi="Arial" w:cs="Arial"/>
          <w:b/>
          <w:sz w:val="22"/>
          <w:szCs w:val="22"/>
          <w:lang w:val="es-MX"/>
        </w:rPr>
        <w:t>ACTIVOS</w:t>
      </w:r>
      <w:r w:rsidR="00826158" w:rsidRPr="0021323B">
        <w:rPr>
          <w:rFonts w:ascii="Arial" w:hAnsi="Arial" w:cs="Arial"/>
          <w:sz w:val="22"/>
          <w:szCs w:val="22"/>
          <w:lang w:val="es-MX"/>
        </w:rPr>
        <w:t>”.</w:t>
      </w:r>
    </w:p>
    <w:p w14:paraId="58B274AA" w14:textId="77777777" w:rsidR="00826158" w:rsidRPr="0021323B" w:rsidRDefault="00826158" w:rsidP="00870B92">
      <w:pPr>
        <w:pStyle w:val="Prrafodelista"/>
        <w:spacing w:line="360" w:lineRule="auto"/>
        <w:ind w:left="0"/>
        <w:jc w:val="both"/>
        <w:rPr>
          <w:rFonts w:ascii="Arial" w:hAnsi="Arial" w:cs="Arial"/>
          <w:sz w:val="22"/>
          <w:szCs w:val="22"/>
          <w:lang w:val="es-MX"/>
        </w:rPr>
      </w:pPr>
    </w:p>
    <w:p w14:paraId="513275DF" w14:textId="77777777" w:rsidR="00EC6E44" w:rsidRPr="005E5D3B" w:rsidRDefault="00EC6E44" w:rsidP="00870B92">
      <w:pPr>
        <w:suppressAutoHyphens/>
        <w:spacing w:line="360" w:lineRule="auto"/>
        <w:rPr>
          <w:rFonts w:ascii="Arial" w:hAnsi="Arial" w:cs="Arial"/>
          <w:b/>
          <w:bCs/>
          <w:sz w:val="22"/>
          <w:szCs w:val="22"/>
          <w:lang w:val="es-MX"/>
        </w:rPr>
      </w:pPr>
      <w:r w:rsidRPr="005E5D3B">
        <w:rPr>
          <w:rFonts w:ascii="Arial" w:hAnsi="Arial" w:cs="Arial"/>
          <w:b/>
          <w:bCs/>
          <w:sz w:val="22"/>
          <w:szCs w:val="22"/>
          <w:lang w:val="es-MX"/>
        </w:rPr>
        <w:t xml:space="preserve">Las personas físicas o jurídicas interesadas en participar en los procedimientos de contratación por la modalidad de Subasta a la Baja Electrónica, deberán estar inscriptas y habilitadas en el Sistema de Información de Proveedores del Estado (SIPE). </w:t>
      </w:r>
    </w:p>
    <w:p w14:paraId="17E0DD3B" w14:textId="77777777" w:rsidR="00EC6E44" w:rsidRPr="005E5D3B" w:rsidRDefault="00EC6E44" w:rsidP="00870B92">
      <w:pPr>
        <w:pStyle w:val="Outline"/>
        <w:spacing w:before="0" w:line="360" w:lineRule="auto"/>
        <w:rPr>
          <w:rFonts w:ascii="Arial" w:hAnsi="Arial" w:cs="Arial"/>
          <w:iCs/>
          <w:kern w:val="0"/>
          <w:sz w:val="22"/>
          <w:szCs w:val="22"/>
          <w:lang w:val="es-ES"/>
        </w:rPr>
      </w:pPr>
    </w:p>
    <w:p w14:paraId="4B8C1E12" w14:textId="77777777" w:rsidR="00C81AD8" w:rsidRPr="005E5D3B" w:rsidRDefault="00C81AD8" w:rsidP="00870B92">
      <w:pPr>
        <w:suppressAutoHyphens/>
        <w:spacing w:line="360" w:lineRule="auto"/>
        <w:rPr>
          <w:rFonts w:ascii="Arial" w:hAnsi="Arial" w:cs="Arial"/>
          <w:b/>
          <w:bCs/>
          <w:sz w:val="22"/>
          <w:szCs w:val="22"/>
          <w:lang w:val="es-MX"/>
        </w:rPr>
      </w:pPr>
      <w:r w:rsidRPr="005E5D3B">
        <w:rPr>
          <w:rFonts w:ascii="Arial" w:hAnsi="Arial" w:cs="Arial"/>
          <w:b/>
          <w:bCs/>
          <w:sz w:val="22"/>
          <w:szCs w:val="22"/>
          <w:lang w:val="es-MX"/>
        </w:rPr>
        <w:t>Las CONSORCIOS interesados en participar en los procedimientos de contratación por la modalidad de Subasta a la Baja Electrónica, deberán estar inscriptos y habilitados en el Sistema de Información de Proveedores del Estado (SIPE), según lo establece el Artículo 32 de la Resolución DNCP N° 3726/2014.</w:t>
      </w:r>
    </w:p>
    <w:p w14:paraId="4CD8E4ED" w14:textId="7388CC62" w:rsidR="00826158" w:rsidRPr="0021323B" w:rsidRDefault="00826158" w:rsidP="00870B92">
      <w:pPr>
        <w:suppressAutoHyphens/>
        <w:spacing w:line="360" w:lineRule="auto"/>
        <w:rPr>
          <w:rFonts w:ascii="Arial" w:hAnsi="Arial" w:cs="Arial"/>
          <w:sz w:val="22"/>
          <w:szCs w:val="22"/>
          <w:lang w:val="es-MX"/>
        </w:rPr>
      </w:pPr>
    </w:p>
    <w:p w14:paraId="2240E78F" w14:textId="076EBA71" w:rsidR="003D52B3" w:rsidRDefault="003D52B3" w:rsidP="00870B92">
      <w:pPr>
        <w:tabs>
          <w:tab w:val="left" w:pos="2065"/>
        </w:tabs>
        <w:spacing w:line="360" w:lineRule="auto"/>
        <w:rPr>
          <w:rFonts w:ascii="Arial" w:hAnsi="Arial" w:cs="Arial"/>
          <w:sz w:val="22"/>
          <w:szCs w:val="22"/>
        </w:rPr>
      </w:pPr>
    </w:p>
    <w:p w14:paraId="3DF33593" w14:textId="3DC1A498" w:rsidR="005E5D3B" w:rsidRDefault="005E5D3B" w:rsidP="00870B92">
      <w:pPr>
        <w:tabs>
          <w:tab w:val="left" w:pos="2065"/>
        </w:tabs>
        <w:spacing w:line="360" w:lineRule="auto"/>
        <w:rPr>
          <w:rFonts w:ascii="Arial" w:hAnsi="Arial" w:cs="Arial"/>
          <w:sz w:val="22"/>
          <w:szCs w:val="22"/>
        </w:rPr>
      </w:pPr>
    </w:p>
    <w:p w14:paraId="48D421BA" w14:textId="60069182" w:rsidR="005E5D3B" w:rsidRDefault="005E5D3B" w:rsidP="00870B92">
      <w:pPr>
        <w:tabs>
          <w:tab w:val="left" w:pos="2065"/>
        </w:tabs>
        <w:spacing w:line="360" w:lineRule="auto"/>
        <w:rPr>
          <w:rFonts w:ascii="Arial" w:hAnsi="Arial" w:cs="Arial"/>
          <w:sz w:val="22"/>
          <w:szCs w:val="22"/>
        </w:rPr>
      </w:pPr>
    </w:p>
    <w:p w14:paraId="770913BF" w14:textId="1B2E3F3A" w:rsidR="005E5D3B" w:rsidRDefault="005E5D3B" w:rsidP="00870B92">
      <w:pPr>
        <w:tabs>
          <w:tab w:val="left" w:pos="2065"/>
        </w:tabs>
        <w:spacing w:line="360" w:lineRule="auto"/>
        <w:rPr>
          <w:rFonts w:ascii="Arial" w:hAnsi="Arial" w:cs="Arial"/>
          <w:sz w:val="22"/>
          <w:szCs w:val="22"/>
        </w:rPr>
      </w:pPr>
    </w:p>
    <w:p w14:paraId="7D8AC24F" w14:textId="22248C0E" w:rsidR="003C10A3" w:rsidDel="00F41187" w:rsidRDefault="003C10A3" w:rsidP="00870B92">
      <w:pPr>
        <w:tabs>
          <w:tab w:val="left" w:pos="2065"/>
        </w:tabs>
        <w:spacing w:line="360" w:lineRule="auto"/>
        <w:rPr>
          <w:del w:id="756" w:author="Jorge Agustin Fernandez Pereira" w:date="2017-06-15T15:05:00Z"/>
          <w:rFonts w:ascii="Arial" w:hAnsi="Arial" w:cs="Arial"/>
          <w:sz w:val="22"/>
          <w:szCs w:val="22"/>
        </w:rPr>
      </w:pPr>
    </w:p>
    <w:p w14:paraId="0310F912" w14:textId="1AB374EB" w:rsidR="00FC7B92" w:rsidDel="0017750C" w:rsidRDefault="00FC7B92" w:rsidP="00870B92">
      <w:pPr>
        <w:tabs>
          <w:tab w:val="left" w:pos="2065"/>
        </w:tabs>
        <w:spacing w:line="360" w:lineRule="auto"/>
        <w:rPr>
          <w:del w:id="757" w:author="Jorge Agustin Fernandez Pereira" w:date="2017-06-13T13:52:00Z"/>
          <w:rFonts w:ascii="Arial" w:hAnsi="Arial" w:cs="Arial"/>
          <w:sz w:val="22"/>
          <w:szCs w:val="22"/>
        </w:rPr>
      </w:pPr>
    </w:p>
    <w:tbl>
      <w:tblPr>
        <w:tblW w:w="5000" w:type="pct"/>
        <w:tblCellMar>
          <w:left w:w="0" w:type="dxa"/>
          <w:right w:w="0" w:type="dxa"/>
        </w:tblCellMar>
        <w:tblLook w:val="0000" w:firstRow="0" w:lastRow="0" w:firstColumn="0" w:lastColumn="0" w:noHBand="0" w:noVBand="0"/>
      </w:tblPr>
      <w:tblGrid>
        <w:gridCol w:w="9637"/>
      </w:tblGrid>
      <w:tr w:rsidR="00F5770C" w:rsidRPr="0021323B" w14:paraId="4CB8FA5F" w14:textId="77777777" w:rsidTr="004F6B7A">
        <w:trPr>
          <w:trHeight w:val="360"/>
          <w:tblHeader/>
        </w:trPr>
        <w:tc>
          <w:tcPr>
            <w:tcW w:w="5000" w:type="pct"/>
            <w:tcBorders>
              <w:top w:val="nil"/>
              <w:left w:val="nil"/>
              <w:right w:val="nil"/>
            </w:tcBorders>
            <w:shd w:val="clear" w:color="auto" w:fill="000000"/>
            <w:vAlign w:val="bottom"/>
          </w:tcPr>
          <w:p w14:paraId="1D5E7B9D" w14:textId="77777777" w:rsidR="003D52B3" w:rsidRPr="00870B92" w:rsidRDefault="003D52B3" w:rsidP="00870B92">
            <w:pPr>
              <w:spacing w:line="360" w:lineRule="auto"/>
              <w:jc w:val="center"/>
              <w:rPr>
                <w:rFonts w:ascii="Arial" w:eastAsia="Arial Unicode MS" w:hAnsi="Arial" w:cs="Arial"/>
                <w:b/>
                <w:sz w:val="22"/>
                <w:szCs w:val="22"/>
              </w:rPr>
            </w:pPr>
            <w:r w:rsidRPr="007B2B1F">
              <w:rPr>
                <w:rFonts w:ascii="Arial" w:hAnsi="Arial" w:cs="Arial"/>
                <w:b/>
                <w:szCs w:val="22"/>
              </w:rPr>
              <w:t>ANEXO N° II</w:t>
            </w:r>
          </w:p>
        </w:tc>
      </w:tr>
    </w:tbl>
    <w:p w14:paraId="6F69DB29" w14:textId="77777777" w:rsidR="003D52B3" w:rsidRPr="00870B92" w:rsidRDefault="003D52B3" w:rsidP="00870B92">
      <w:pPr>
        <w:pStyle w:val="Textodebloque"/>
        <w:tabs>
          <w:tab w:val="clear" w:pos="612"/>
        </w:tabs>
        <w:spacing w:after="200" w:line="360" w:lineRule="auto"/>
        <w:ind w:left="180" w:firstLine="0"/>
        <w:jc w:val="center"/>
        <w:rPr>
          <w:rFonts w:ascii="Arial" w:hAnsi="Arial" w:cs="Arial"/>
          <w:b/>
          <w:sz w:val="22"/>
          <w:szCs w:val="22"/>
          <w:lang w:val="es-ES"/>
        </w:rPr>
      </w:pPr>
      <w:r w:rsidRPr="00870B92">
        <w:rPr>
          <w:rFonts w:ascii="Arial" w:hAnsi="Arial" w:cs="Arial"/>
          <w:b/>
          <w:sz w:val="22"/>
          <w:szCs w:val="22"/>
          <w:lang w:val="es-ES"/>
        </w:rPr>
        <w:t>DOCUMENTOS A PRESENTAR PARA LA FIRMA DEL CONTRATO</w:t>
      </w:r>
    </w:p>
    <w:p w14:paraId="4B09AD21" w14:textId="77777777" w:rsidR="003D52B3" w:rsidRPr="0021323B" w:rsidRDefault="003D52B3" w:rsidP="00870B92">
      <w:pPr>
        <w:pStyle w:val="Textodebloque"/>
        <w:tabs>
          <w:tab w:val="clear" w:pos="612"/>
        </w:tabs>
        <w:spacing w:after="200" w:line="360" w:lineRule="auto"/>
        <w:ind w:left="180" w:firstLine="0"/>
        <w:rPr>
          <w:rFonts w:ascii="Arial" w:hAnsi="Arial" w:cs="Arial"/>
          <w:sz w:val="22"/>
          <w:szCs w:val="22"/>
          <w:lang w:val="es-ES"/>
        </w:rPr>
      </w:pPr>
      <w:r w:rsidRPr="0021323B">
        <w:rPr>
          <w:rFonts w:ascii="Arial" w:hAnsi="Arial" w:cs="Arial"/>
          <w:sz w:val="22"/>
          <w:szCs w:val="22"/>
          <w:lang w:val="es-ES"/>
        </w:rPr>
        <w:t>Los siguientes documentos serán exigidos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F5770C" w:rsidRPr="0021323B" w14:paraId="3681B16A" w14:textId="77777777" w:rsidTr="004F6B7A">
        <w:trPr>
          <w:jc w:val="center"/>
        </w:trPr>
        <w:tc>
          <w:tcPr>
            <w:tcW w:w="9498" w:type="dxa"/>
            <w:tcBorders>
              <w:right w:val="single" w:sz="2" w:space="0" w:color="auto"/>
            </w:tcBorders>
          </w:tcPr>
          <w:p w14:paraId="4D43A0EE" w14:textId="77777777" w:rsidR="003D52B3" w:rsidRPr="00870B92" w:rsidRDefault="003D52B3" w:rsidP="00FF6A6A">
            <w:pPr>
              <w:widowControl/>
              <w:numPr>
                <w:ilvl w:val="3"/>
                <w:numId w:val="6"/>
              </w:numPr>
              <w:adjustRightInd/>
              <w:spacing w:line="360" w:lineRule="auto"/>
              <w:ind w:left="407"/>
              <w:jc w:val="left"/>
              <w:textAlignment w:val="auto"/>
              <w:rPr>
                <w:rFonts w:ascii="Arial" w:hAnsi="Arial" w:cs="Arial"/>
                <w:b/>
                <w:sz w:val="22"/>
                <w:szCs w:val="22"/>
              </w:rPr>
            </w:pPr>
            <w:r w:rsidRPr="00870B92">
              <w:rPr>
                <w:rFonts w:ascii="Arial" w:hAnsi="Arial" w:cs="Arial"/>
                <w:b/>
                <w:sz w:val="22"/>
                <w:szCs w:val="22"/>
              </w:rPr>
              <w:t>Personas Físicas / Jurídicas</w:t>
            </w:r>
          </w:p>
        </w:tc>
      </w:tr>
      <w:tr w:rsidR="00F5770C" w:rsidRPr="0021323B" w14:paraId="5080C932" w14:textId="77777777" w:rsidTr="004F6B7A">
        <w:trPr>
          <w:jc w:val="center"/>
        </w:trPr>
        <w:tc>
          <w:tcPr>
            <w:tcW w:w="9498" w:type="dxa"/>
            <w:tcBorders>
              <w:right w:val="single" w:sz="2" w:space="0" w:color="auto"/>
            </w:tcBorders>
          </w:tcPr>
          <w:p w14:paraId="287FF904" w14:textId="77777777" w:rsidR="003D52B3" w:rsidRPr="0021323B" w:rsidRDefault="003D52B3" w:rsidP="00FF6A6A">
            <w:pPr>
              <w:pStyle w:val="Textodebloque"/>
              <w:widowControl w:val="0"/>
              <w:numPr>
                <w:ilvl w:val="0"/>
                <w:numId w:val="9"/>
              </w:numPr>
              <w:tabs>
                <w:tab w:val="clear" w:pos="612"/>
                <w:tab w:val="clear" w:pos="720"/>
                <w:tab w:val="left" w:pos="407"/>
              </w:tabs>
              <w:adjustRightInd w:val="0"/>
              <w:spacing w:before="120" w:after="120" w:line="360" w:lineRule="auto"/>
              <w:ind w:left="402" w:right="86" w:hanging="357"/>
              <w:textAlignment w:val="baseline"/>
              <w:rPr>
                <w:rFonts w:ascii="Arial" w:hAnsi="Arial" w:cs="Arial"/>
                <w:sz w:val="22"/>
                <w:szCs w:val="22"/>
              </w:rPr>
            </w:pPr>
            <w:r w:rsidRPr="0021323B">
              <w:rPr>
                <w:rFonts w:ascii="Arial" w:hAnsi="Arial" w:cs="Arial"/>
                <w:sz w:val="22"/>
                <w:szCs w:val="22"/>
              </w:rPr>
              <w:t>Certificado de no encontrarse en quiebra o en convocatoria de acreedores expedido por la Dirección General de Registros Públicos;</w:t>
            </w:r>
          </w:p>
        </w:tc>
      </w:tr>
      <w:tr w:rsidR="00F5770C" w:rsidRPr="0021323B" w14:paraId="3959A623" w14:textId="77777777" w:rsidTr="004F6B7A">
        <w:trPr>
          <w:jc w:val="center"/>
        </w:trPr>
        <w:tc>
          <w:tcPr>
            <w:tcW w:w="9498" w:type="dxa"/>
            <w:tcBorders>
              <w:right w:val="single" w:sz="2" w:space="0" w:color="auto"/>
            </w:tcBorders>
          </w:tcPr>
          <w:p w14:paraId="77B36C96" w14:textId="77777777" w:rsidR="003D52B3" w:rsidRPr="0021323B" w:rsidRDefault="003D52B3" w:rsidP="00FF6A6A">
            <w:pPr>
              <w:pStyle w:val="Textodebloque"/>
              <w:widowControl w:val="0"/>
              <w:numPr>
                <w:ilvl w:val="0"/>
                <w:numId w:val="9"/>
              </w:numPr>
              <w:tabs>
                <w:tab w:val="clear" w:pos="612"/>
                <w:tab w:val="clear" w:pos="720"/>
                <w:tab w:val="left" w:pos="407"/>
              </w:tabs>
              <w:adjustRightInd w:val="0"/>
              <w:spacing w:before="120" w:after="120" w:line="360" w:lineRule="auto"/>
              <w:ind w:left="402" w:right="86" w:hanging="357"/>
              <w:textAlignment w:val="baseline"/>
              <w:rPr>
                <w:rFonts w:ascii="Arial" w:hAnsi="Arial" w:cs="Arial"/>
                <w:sz w:val="22"/>
                <w:szCs w:val="22"/>
              </w:rPr>
            </w:pPr>
            <w:r w:rsidRPr="0021323B">
              <w:rPr>
                <w:rFonts w:ascii="Arial" w:hAnsi="Arial" w:cs="Arial"/>
                <w:sz w:val="22"/>
                <w:szCs w:val="22"/>
              </w:rPr>
              <w:t xml:space="preserve">Certificado de no hallarse en interdicción judicial expedido por la Dirección General de Registros Públicos; </w:t>
            </w:r>
          </w:p>
        </w:tc>
      </w:tr>
      <w:tr w:rsidR="00F5770C" w:rsidRPr="0021323B" w14:paraId="2F30BE8A" w14:textId="77777777" w:rsidTr="004F6B7A">
        <w:trPr>
          <w:jc w:val="center"/>
        </w:trPr>
        <w:tc>
          <w:tcPr>
            <w:tcW w:w="9498" w:type="dxa"/>
            <w:tcBorders>
              <w:right w:val="single" w:sz="2" w:space="0" w:color="auto"/>
            </w:tcBorders>
          </w:tcPr>
          <w:p w14:paraId="3F475911" w14:textId="77777777" w:rsidR="003D52B3" w:rsidRPr="0021323B" w:rsidRDefault="003D52B3" w:rsidP="00FF6A6A">
            <w:pPr>
              <w:pStyle w:val="Textodebloque"/>
              <w:widowControl w:val="0"/>
              <w:numPr>
                <w:ilvl w:val="0"/>
                <w:numId w:val="9"/>
              </w:numPr>
              <w:tabs>
                <w:tab w:val="clear" w:pos="612"/>
                <w:tab w:val="clear" w:pos="720"/>
                <w:tab w:val="left" w:pos="407"/>
              </w:tabs>
              <w:adjustRightInd w:val="0"/>
              <w:spacing w:before="120" w:after="120" w:line="360" w:lineRule="auto"/>
              <w:ind w:left="402" w:right="86" w:hanging="357"/>
              <w:textAlignment w:val="baseline"/>
              <w:rPr>
                <w:rFonts w:ascii="Arial" w:hAnsi="Arial" w:cs="Arial"/>
                <w:sz w:val="22"/>
                <w:szCs w:val="22"/>
              </w:rPr>
            </w:pPr>
            <w:r w:rsidRPr="0021323B">
              <w:rPr>
                <w:rFonts w:ascii="Arial" w:hAnsi="Arial" w:cs="Arial"/>
                <w:sz w:val="22"/>
                <w:szCs w:val="22"/>
              </w:rPr>
              <w:t>Constancia de no adeudar aporte obrero patronal expedida por el Instituto de Previsión Social.</w:t>
            </w:r>
          </w:p>
        </w:tc>
      </w:tr>
      <w:tr w:rsidR="00F5770C" w:rsidRPr="0021323B" w14:paraId="3812C7E0" w14:textId="77777777" w:rsidTr="004F6B7A">
        <w:trPr>
          <w:jc w:val="center"/>
        </w:trPr>
        <w:tc>
          <w:tcPr>
            <w:tcW w:w="9498" w:type="dxa"/>
            <w:tcBorders>
              <w:right w:val="single" w:sz="2" w:space="0" w:color="auto"/>
            </w:tcBorders>
          </w:tcPr>
          <w:p w14:paraId="7C0A740B" w14:textId="77777777" w:rsidR="003D52B3" w:rsidRPr="0021323B" w:rsidRDefault="003D52B3" w:rsidP="00FF6A6A">
            <w:pPr>
              <w:pStyle w:val="Textodebloque"/>
              <w:widowControl w:val="0"/>
              <w:numPr>
                <w:ilvl w:val="0"/>
                <w:numId w:val="9"/>
              </w:numPr>
              <w:tabs>
                <w:tab w:val="clear" w:pos="612"/>
                <w:tab w:val="clear" w:pos="720"/>
                <w:tab w:val="left" w:pos="407"/>
              </w:tabs>
              <w:adjustRightInd w:val="0"/>
              <w:spacing w:before="120" w:after="120" w:line="360" w:lineRule="auto"/>
              <w:ind w:left="402" w:right="86" w:hanging="357"/>
              <w:textAlignment w:val="baseline"/>
              <w:rPr>
                <w:rFonts w:ascii="Arial" w:hAnsi="Arial" w:cs="Arial"/>
                <w:sz w:val="22"/>
                <w:szCs w:val="22"/>
              </w:rPr>
            </w:pPr>
            <w:r w:rsidRPr="0021323B">
              <w:rPr>
                <w:rFonts w:ascii="Arial" w:hAnsi="Arial" w:cs="Arial"/>
                <w:sz w:val="22"/>
                <w:szCs w:val="22"/>
              </w:rPr>
              <w:t xml:space="preserve">En el caso que suscriba el contrato otra persona en su representación, acompañar poder </w:t>
            </w:r>
            <w:r w:rsidRPr="0021323B">
              <w:rPr>
                <w:rFonts w:ascii="Arial" w:hAnsi="Arial" w:cs="Arial"/>
                <w:sz w:val="22"/>
                <w:szCs w:val="22"/>
              </w:rPr>
              <w:lastRenderedPageBreak/>
              <w:t xml:space="preserve">suficiente del apoderado para asumir todas las obligaciones emergentes del contrato hasta su terminación. </w:t>
            </w:r>
          </w:p>
        </w:tc>
      </w:tr>
    </w:tbl>
    <w:p w14:paraId="438ABC35" w14:textId="77777777" w:rsidR="003D52B3" w:rsidRPr="00870B92" w:rsidRDefault="003D52B3" w:rsidP="00870B92">
      <w:pPr>
        <w:spacing w:line="360" w:lineRule="auto"/>
        <w:rPr>
          <w:rFonts w:ascii="Arial" w:hAnsi="Arial" w:cs="Arial"/>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F5770C" w:rsidRPr="0021323B" w14:paraId="424E5050" w14:textId="77777777" w:rsidTr="004F6B7A">
        <w:trPr>
          <w:jc w:val="center"/>
        </w:trPr>
        <w:tc>
          <w:tcPr>
            <w:tcW w:w="9426" w:type="dxa"/>
            <w:tcBorders>
              <w:right w:val="single" w:sz="2" w:space="0" w:color="auto"/>
            </w:tcBorders>
          </w:tcPr>
          <w:p w14:paraId="3C63234F" w14:textId="77777777" w:rsidR="003D52B3" w:rsidRPr="00870B92" w:rsidRDefault="003D52B3" w:rsidP="00FF6A6A">
            <w:pPr>
              <w:widowControl/>
              <w:numPr>
                <w:ilvl w:val="3"/>
                <w:numId w:val="6"/>
              </w:numPr>
              <w:adjustRightInd/>
              <w:spacing w:line="360" w:lineRule="auto"/>
              <w:ind w:left="407"/>
              <w:jc w:val="left"/>
              <w:textAlignment w:val="auto"/>
              <w:rPr>
                <w:rFonts w:ascii="Arial" w:hAnsi="Arial" w:cs="Arial"/>
                <w:b/>
                <w:sz w:val="22"/>
                <w:szCs w:val="22"/>
              </w:rPr>
            </w:pPr>
            <w:r w:rsidRPr="00870B92">
              <w:rPr>
                <w:rFonts w:ascii="Arial" w:hAnsi="Arial" w:cs="Arial"/>
                <w:b/>
                <w:sz w:val="22"/>
                <w:szCs w:val="22"/>
              </w:rPr>
              <w:t>Documentos. Consorcios</w:t>
            </w:r>
          </w:p>
        </w:tc>
      </w:tr>
      <w:tr w:rsidR="00F5770C" w:rsidRPr="0021323B" w14:paraId="3086801F" w14:textId="77777777" w:rsidTr="004F6B7A">
        <w:trPr>
          <w:jc w:val="center"/>
        </w:trPr>
        <w:tc>
          <w:tcPr>
            <w:tcW w:w="9426" w:type="dxa"/>
            <w:tcBorders>
              <w:right w:val="single" w:sz="2" w:space="0" w:color="auto"/>
            </w:tcBorders>
          </w:tcPr>
          <w:p w14:paraId="516BD2E5" w14:textId="77777777" w:rsidR="003D52B3" w:rsidRPr="0021323B" w:rsidRDefault="003D52B3" w:rsidP="00FF6A6A">
            <w:pPr>
              <w:pStyle w:val="Textodebloque"/>
              <w:widowControl w:val="0"/>
              <w:numPr>
                <w:ilvl w:val="0"/>
                <w:numId w:val="10"/>
              </w:numPr>
              <w:tabs>
                <w:tab w:val="clear" w:pos="612"/>
                <w:tab w:val="clear" w:pos="720"/>
                <w:tab w:val="left" w:pos="407"/>
              </w:tabs>
              <w:adjustRightInd w:val="0"/>
              <w:spacing w:line="360" w:lineRule="auto"/>
              <w:ind w:left="407" w:right="86"/>
              <w:textAlignment w:val="baseline"/>
              <w:rPr>
                <w:rFonts w:ascii="Arial" w:hAnsi="Arial" w:cs="Arial"/>
                <w:sz w:val="22"/>
                <w:szCs w:val="22"/>
              </w:rPr>
            </w:pPr>
            <w:r w:rsidRPr="0021323B">
              <w:rPr>
                <w:rFonts w:ascii="Arial" w:hAnsi="Arial" w:cs="Arial"/>
                <w:sz w:val="22"/>
                <w:szCs w:val="22"/>
              </w:rPr>
              <w:t xml:space="preserve">Cada integrante del Consorcio que sea una persona física o jurídica deberá presentar los documentos requeridos para </w:t>
            </w:r>
            <w:r w:rsidR="00D03FA0" w:rsidRPr="0021323B">
              <w:rPr>
                <w:rFonts w:ascii="Arial" w:hAnsi="Arial" w:cs="Arial"/>
                <w:sz w:val="22"/>
                <w:szCs w:val="22"/>
              </w:rPr>
              <w:t>Oferentes</w:t>
            </w:r>
            <w:r w:rsidRPr="0021323B">
              <w:rPr>
                <w:rFonts w:ascii="Arial" w:hAnsi="Arial" w:cs="Arial"/>
                <w:sz w:val="22"/>
                <w:szCs w:val="22"/>
              </w:rPr>
              <w:t xml:space="preserve"> individuales especificados en los incisos (a), (b) y (c) del apartado 1. precedente.</w:t>
            </w:r>
          </w:p>
        </w:tc>
      </w:tr>
      <w:tr w:rsidR="00F5770C" w:rsidRPr="0021323B" w14:paraId="6D7A8FF9" w14:textId="77777777" w:rsidTr="004F6B7A">
        <w:trPr>
          <w:jc w:val="center"/>
        </w:trPr>
        <w:tc>
          <w:tcPr>
            <w:tcW w:w="9426" w:type="dxa"/>
            <w:tcBorders>
              <w:right w:val="single" w:sz="2" w:space="0" w:color="auto"/>
            </w:tcBorders>
          </w:tcPr>
          <w:p w14:paraId="32EDF270" w14:textId="77777777" w:rsidR="003D52B3" w:rsidRPr="0021323B" w:rsidRDefault="003D52B3" w:rsidP="00FF6A6A">
            <w:pPr>
              <w:pStyle w:val="Textodebloque"/>
              <w:widowControl w:val="0"/>
              <w:numPr>
                <w:ilvl w:val="0"/>
                <w:numId w:val="10"/>
              </w:numPr>
              <w:tabs>
                <w:tab w:val="clear" w:pos="612"/>
                <w:tab w:val="clear" w:pos="720"/>
                <w:tab w:val="left" w:pos="407"/>
              </w:tabs>
              <w:adjustRightInd w:val="0"/>
              <w:spacing w:line="360" w:lineRule="auto"/>
              <w:ind w:left="407" w:right="86"/>
              <w:textAlignment w:val="baseline"/>
              <w:rPr>
                <w:rFonts w:ascii="Arial" w:hAnsi="Arial" w:cs="Arial"/>
                <w:sz w:val="22"/>
                <w:szCs w:val="22"/>
              </w:rPr>
            </w:pPr>
            <w:r w:rsidRPr="0021323B">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tc>
      </w:tr>
      <w:tr w:rsidR="00F5770C" w:rsidRPr="0021323B" w14:paraId="112C94D8" w14:textId="77777777" w:rsidTr="004F6B7A">
        <w:trPr>
          <w:jc w:val="center"/>
        </w:trPr>
        <w:tc>
          <w:tcPr>
            <w:tcW w:w="9426" w:type="dxa"/>
            <w:tcBorders>
              <w:right w:val="single" w:sz="2" w:space="0" w:color="auto"/>
            </w:tcBorders>
          </w:tcPr>
          <w:p w14:paraId="11F222C5" w14:textId="77777777" w:rsidR="003D52B3" w:rsidRPr="0021323B" w:rsidRDefault="003D52B3" w:rsidP="00FF6A6A">
            <w:pPr>
              <w:pStyle w:val="Textodebloque"/>
              <w:widowControl w:val="0"/>
              <w:numPr>
                <w:ilvl w:val="0"/>
                <w:numId w:val="10"/>
              </w:numPr>
              <w:tabs>
                <w:tab w:val="clear" w:pos="612"/>
                <w:tab w:val="clear" w:pos="720"/>
                <w:tab w:val="left" w:pos="407"/>
              </w:tabs>
              <w:adjustRightInd w:val="0"/>
              <w:spacing w:line="360" w:lineRule="auto"/>
              <w:ind w:left="407" w:right="86"/>
              <w:textAlignment w:val="baseline"/>
              <w:rPr>
                <w:rFonts w:ascii="Arial" w:hAnsi="Arial" w:cs="Arial"/>
                <w:sz w:val="22"/>
                <w:szCs w:val="22"/>
              </w:rPr>
            </w:pPr>
            <w:r w:rsidRPr="0021323B">
              <w:rPr>
                <w:rFonts w:ascii="Arial" w:hAnsi="Arial" w:cs="Arial"/>
                <w:sz w:val="22"/>
                <w:szCs w:val="22"/>
              </w:rPr>
              <w:t>Documentos que acrediten las facultades del firmante del contrato para comprometer solidariamente al Consorcio.</w:t>
            </w:r>
          </w:p>
        </w:tc>
      </w:tr>
      <w:tr w:rsidR="00F5770C" w:rsidRPr="0021323B" w14:paraId="7D320CE2" w14:textId="77777777" w:rsidTr="004F6B7A">
        <w:trPr>
          <w:jc w:val="center"/>
        </w:trPr>
        <w:tc>
          <w:tcPr>
            <w:tcW w:w="9426" w:type="dxa"/>
            <w:tcBorders>
              <w:right w:val="single" w:sz="2" w:space="0" w:color="auto"/>
            </w:tcBorders>
          </w:tcPr>
          <w:p w14:paraId="7656DB90" w14:textId="77777777" w:rsidR="003D52B3" w:rsidRPr="0021323B" w:rsidRDefault="003D52B3" w:rsidP="00FF6A6A">
            <w:pPr>
              <w:pStyle w:val="Textodebloque"/>
              <w:widowControl w:val="0"/>
              <w:numPr>
                <w:ilvl w:val="0"/>
                <w:numId w:val="10"/>
              </w:numPr>
              <w:tabs>
                <w:tab w:val="clear" w:pos="612"/>
                <w:tab w:val="clear" w:pos="720"/>
                <w:tab w:val="left" w:pos="407"/>
              </w:tabs>
              <w:adjustRightInd w:val="0"/>
              <w:spacing w:line="360" w:lineRule="auto"/>
              <w:ind w:left="407" w:right="86"/>
              <w:textAlignment w:val="baseline"/>
              <w:rPr>
                <w:rFonts w:ascii="Arial" w:hAnsi="Arial" w:cs="Arial"/>
                <w:sz w:val="22"/>
                <w:szCs w:val="22"/>
              </w:rPr>
            </w:pPr>
            <w:r w:rsidRPr="0021323B">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tc>
      </w:tr>
    </w:tbl>
    <w:p w14:paraId="042537C3" w14:textId="77777777" w:rsidR="003D52B3" w:rsidRPr="00870B92" w:rsidRDefault="003D52B3" w:rsidP="00870B92">
      <w:pPr>
        <w:spacing w:line="360" w:lineRule="auto"/>
        <w:rPr>
          <w:rFonts w:ascii="Arial" w:hAnsi="Arial" w:cs="Arial"/>
          <w:sz w:val="22"/>
          <w:szCs w:val="22"/>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F5770C" w:rsidRPr="0021323B" w14:paraId="73F5B9B4" w14:textId="77777777" w:rsidTr="004F6B7A">
        <w:trPr>
          <w:jc w:val="center"/>
        </w:trPr>
        <w:tc>
          <w:tcPr>
            <w:tcW w:w="9498" w:type="dxa"/>
            <w:tcBorders>
              <w:right w:val="single" w:sz="2" w:space="0" w:color="auto"/>
            </w:tcBorders>
          </w:tcPr>
          <w:p w14:paraId="22D8D87B" w14:textId="77777777" w:rsidR="003D52B3" w:rsidRPr="00870B92" w:rsidRDefault="003D52B3" w:rsidP="00FF6A6A">
            <w:pPr>
              <w:widowControl/>
              <w:numPr>
                <w:ilvl w:val="3"/>
                <w:numId w:val="6"/>
              </w:numPr>
              <w:adjustRightInd/>
              <w:spacing w:line="360" w:lineRule="auto"/>
              <w:ind w:left="407"/>
              <w:jc w:val="left"/>
              <w:textAlignment w:val="auto"/>
              <w:rPr>
                <w:rFonts w:ascii="Arial" w:hAnsi="Arial" w:cs="Arial"/>
                <w:b/>
                <w:sz w:val="22"/>
                <w:szCs w:val="22"/>
              </w:rPr>
            </w:pPr>
            <w:r w:rsidRPr="00870B92">
              <w:rPr>
                <w:rFonts w:ascii="Arial" w:hAnsi="Arial" w:cs="Arial"/>
                <w:b/>
                <w:sz w:val="22"/>
                <w:szCs w:val="22"/>
              </w:rPr>
              <w:t>Documentos. Personas Físicas / Jurídicas y/o Consorcios</w:t>
            </w:r>
          </w:p>
        </w:tc>
      </w:tr>
      <w:tr w:rsidR="00C66D75" w:rsidRPr="0021323B" w14:paraId="5FDE001C" w14:textId="77777777" w:rsidTr="004F6B7A">
        <w:trPr>
          <w:jc w:val="center"/>
        </w:trPr>
        <w:tc>
          <w:tcPr>
            <w:tcW w:w="9498" w:type="dxa"/>
            <w:tcBorders>
              <w:right w:val="single" w:sz="2" w:space="0" w:color="auto"/>
            </w:tcBorders>
          </w:tcPr>
          <w:p w14:paraId="70836716" w14:textId="77777777" w:rsidR="00C66D75" w:rsidRPr="000441AE" w:rsidRDefault="00C66D75" w:rsidP="00FF6A6A">
            <w:pPr>
              <w:pStyle w:val="Textodebloque"/>
              <w:numPr>
                <w:ilvl w:val="0"/>
                <w:numId w:val="11"/>
              </w:numPr>
              <w:tabs>
                <w:tab w:val="clear" w:pos="612"/>
                <w:tab w:val="left" w:pos="407"/>
              </w:tabs>
              <w:spacing w:after="200"/>
              <w:ind w:right="86" w:hanging="451"/>
              <w:rPr>
                <w:rFonts w:ascii="Arial" w:hAnsi="Arial" w:cs="Arial"/>
                <w:szCs w:val="24"/>
              </w:rPr>
            </w:pPr>
            <w:r w:rsidRPr="000441AE">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4E2121F" w14:textId="7C16B41E" w:rsidR="00C66D75" w:rsidRPr="00870B92" w:rsidRDefault="00C66D75" w:rsidP="00FF6A6A">
            <w:pPr>
              <w:pStyle w:val="Textodebloque"/>
              <w:numPr>
                <w:ilvl w:val="0"/>
                <w:numId w:val="11"/>
              </w:numPr>
              <w:tabs>
                <w:tab w:val="clear" w:pos="612"/>
                <w:tab w:val="left" w:pos="407"/>
              </w:tabs>
              <w:spacing w:after="200" w:line="360" w:lineRule="auto"/>
              <w:ind w:right="86" w:hanging="451"/>
              <w:rPr>
                <w:rFonts w:ascii="Arial" w:hAnsi="Arial" w:cs="Arial"/>
                <w:sz w:val="22"/>
                <w:szCs w:val="22"/>
              </w:rPr>
            </w:pPr>
            <w:r w:rsidRPr="000441AE">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tc>
      </w:tr>
    </w:tbl>
    <w:p w14:paraId="62B70BA2" w14:textId="77777777" w:rsidR="003D52B3" w:rsidRPr="00870B92" w:rsidRDefault="003D52B3" w:rsidP="00870B92">
      <w:pPr>
        <w:tabs>
          <w:tab w:val="left" w:pos="2065"/>
        </w:tabs>
        <w:spacing w:line="360" w:lineRule="auto"/>
        <w:rPr>
          <w:rFonts w:ascii="Arial" w:hAnsi="Arial" w:cs="Arial"/>
          <w:sz w:val="22"/>
          <w:szCs w:val="22"/>
        </w:rPr>
      </w:pPr>
    </w:p>
    <w:p w14:paraId="23464169" w14:textId="77777777" w:rsidR="00AE5EAA" w:rsidRPr="00870B92" w:rsidRDefault="00AE5EAA" w:rsidP="00870B92">
      <w:pPr>
        <w:tabs>
          <w:tab w:val="left" w:pos="2065"/>
        </w:tabs>
        <w:spacing w:line="360" w:lineRule="auto"/>
        <w:rPr>
          <w:rFonts w:ascii="Arial" w:hAnsi="Arial" w:cs="Arial"/>
          <w:sz w:val="22"/>
          <w:szCs w:val="22"/>
        </w:rPr>
      </w:pPr>
    </w:p>
    <w:p w14:paraId="594820C6" w14:textId="77777777" w:rsidR="00AE5EAA" w:rsidRPr="00870B92" w:rsidRDefault="00AE5EAA" w:rsidP="00870B92">
      <w:pPr>
        <w:tabs>
          <w:tab w:val="left" w:pos="2065"/>
        </w:tabs>
        <w:spacing w:line="360" w:lineRule="auto"/>
        <w:rPr>
          <w:rFonts w:ascii="Arial" w:hAnsi="Arial" w:cs="Arial"/>
          <w:sz w:val="22"/>
          <w:szCs w:val="22"/>
        </w:rPr>
      </w:pPr>
    </w:p>
    <w:p w14:paraId="3F1E3EA5" w14:textId="77777777" w:rsidR="00AE5EAA" w:rsidRPr="00870B92" w:rsidRDefault="00AE5EAA" w:rsidP="00870B92">
      <w:pPr>
        <w:tabs>
          <w:tab w:val="left" w:pos="2065"/>
        </w:tabs>
        <w:spacing w:line="360" w:lineRule="auto"/>
        <w:rPr>
          <w:rFonts w:ascii="Arial" w:hAnsi="Arial" w:cs="Arial"/>
          <w:sz w:val="22"/>
          <w:szCs w:val="22"/>
        </w:rPr>
      </w:pPr>
    </w:p>
    <w:sectPr w:rsidR="00AE5EAA" w:rsidRPr="00870B92" w:rsidSect="007B2B1F">
      <w:headerReference w:type="default" r:id="rId18"/>
      <w:type w:val="continuous"/>
      <w:pgSz w:w="12240" w:h="18720" w:code="14"/>
      <w:pgMar w:top="1418" w:right="902" w:bottom="1418"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orge Agustin Fernandez Pereira" w:date="2017-06-22T15:47:00Z" w:initials="JAFP">
    <w:p w14:paraId="37425B0D" w14:textId="07ABD39F" w:rsidR="00AD7778" w:rsidRDefault="00AD7778">
      <w:pPr>
        <w:pStyle w:val="Textocomentario"/>
      </w:pPr>
      <w:r>
        <w:rPr>
          <w:rStyle w:val="Refdecomentario"/>
        </w:rPr>
        <w:annotationRef/>
      </w:r>
    </w:p>
  </w:comment>
  <w:comment w:id="2" w:author="Jorge Agustin Fernandez Pereira" w:date="2017-06-22T15:47:00Z" w:initials="JAFP">
    <w:p w14:paraId="34256887" w14:textId="1A27CFEC" w:rsidR="00AD7778" w:rsidRDefault="00AD7778">
      <w:pPr>
        <w:pStyle w:val="Textocomentario"/>
      </w:pPr>
      <w:r>
        <w:rPr>
          <w:rStyle w:val="Refdecomentario"/>
        </w:rPr>
        <w:annotationRef/>
      </w:r>
    </w:p>
  </w:comment>
  <w:comment w:id="3" w:author="Jorge Agustin Fernandez Pereira" w:date="2017-06-22T15:47:00Z" w:initials="JAFP">
    <w:p w14:paraId="0D4125EE" w14:textId="1758C859" w:rsidR="00AD7778" w:rsidRDefault="00AD7778">
      <w:pPr>
        <w:pStyle w:val="Textocomentario"/>
      </w:pPr>
      <w:r>
        <w:rPr>
          <w:rStyle w:val="Refdecomentario"/>
        </w:rPr>
        <w:annotationRef/>
      </w:r>
    </w:p>
  </w:comment>
  <w:comment w:id="4" w:author="Jorge Agustin Fernandez Pereira" w:date="2017-06-22T15:47:00Z" w:initials="JAFP">
    <w:p w14:paraId="344CAC84" w14:textId="7C830C1B" w:rsidR="00AD7778" w:rsidRDefault="00AD7778">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425B0D" w15:done="0"/>
  <w15:commentEx w15:paraId="34256887" w15:paraIdParent="37425B0D" w15:done="0"/>
  <w15:commentEx w15:paraId="0D4125EE" w15:paraIdParent="37425B0D" w15:done="0"/>
  <w15:commentEx w15:paraId="344CAC84" w15:paraIdParent="37425B0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1E40E" w14:textId="77777777" w:rsidR="00845725" w:rsidRDefault="00845725" w:rsidP="0070481B">
      <w:pPr>
        <w:spacing w:line="240" w:lineRule="auto"/>
      </w:pPr>
      <w:r>
        <w:separator/>
      </w:r>
    </w:p>
  </w:endnote>
  <w:endnote w:type="continuationSeparator" w:id="0">
    <w:p w14:paraId="5CEEAF7B" w14:textId="77777777" w:rsidR="00845725" w:rsidRDefault="00845725" w:rsidP="00704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16542" w14:textId="77777777" w:rsidR="00845725" w:rsidRDefault="00845725" w:rsidP="0070481B">
      <w:pPr>
        <w:spacing w:line="240" w:lineRule="auto"/>
      </w:pPr>
      <w:r>
        <w:separator/>
      </w:r>
    </w:p>
  </w:footnote>
  <w:footnote w:type="continuationSeparator" w:id="0">
    <w:p w14:paraId="31AE7D39" w14:textId="77777777" w:rsidR="00845725" w:rsidRDefault="00845725" w:rsidP="007048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45551" w14:textId="4AEA8511" w:rsidR="00AD7778" w:rsidRPr="002C6743" w:rsidRDefault="00AD7778" w:rsidP="00D10C48">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D10C48">
      <w:rPr>
        <w:rFonts w:ascii="Palatino Linotype" w:hAnsi="Palatino Linotype"/>
        <w:sz w:val="20"/>
      </w:rPr>
      <w:t xml:space="preserve">Sección I. </w:t>
    </w:r>
    <w:r>
      <w:rPr>
        <w:rFonts w:ascii="Palatino Linotype" w:hAnsi="Palatino Linotype"/>
        <w:sz w:val="20"/>
      </w:rPr>
      <w:t>Calendario de Eventos y Datos de la Subasta</w:t>
    </w:r>
    <w:r w:rsidRPr="002C6743">
      <w:rPr>
        <w:rFonts w:ascii="Palatino Linotype" w:hAnsi="Palatino Linotype"/>
        <w:sz w:val="20"/>
      </w:rPr>
      <w:tab/>
    </w:r>
    <w:sdt>
      <w:sdtPr>
        <w:rPr>
          <w:rFonts w:ascii="Palatino Linotype" w:hAnsi="Palatino Linotype"/>
          <w:sz w:val="20"/>
        </w:rPr>
        <w:id w:val="557452795"/>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1034B">
          <w:rPr>
            <w:rFonts w:ascii="Palatino Linotype" w:hAnsi="Palatino Linotype"/>
            <w:noProof/>
            <w:sz w:val="20"/>
          </w:rPr>
          <w:t>4</w:t>
        </w:r>
        <w:r w:rsidRPr="002C6743">
          <w:rPr>
            <w:rFonts w:ascii="Palatino Linotype" w:hAnsi="Palatino Linotype"/>
            <w:sz w:val="20"/>
          </w:rPr>
          <w:fldChar w:fldCharType="end"/>
        </w:r>
      </w:sdtContent>
    </w:sdt>
  </w:p>
  <w:p w14:paraId="2E79F904" w14:textId="77777777" w:rsidR="00AD7778" w:rsidRDefault="00AD777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36" w:author="Jorge Agustin Fernandez Pereira" w:date="2017-06-30T09:36:00Z"/>
  <w:sdt>
    <w:sdtPr>
      <w:id w:val="942723924"/>
      <w:docPartObj>
        <w:docPartGallery w:val="Page Numbers (Top of Page)"/>
        <w:docPartUnique/>
      </w:docPartObj>
    </w:sdtPr>
    <w:sdtEndPr/>
    <w:sdtContent>
      <w:customXmlInsRangeEnd w:id="136"/>
      <w:p w14:paraId="4F6B96F8" w14:textId="645E2084" w:rsidR="00386F37" w:rsidRDefault="00386F37">
        <w:pPr>
          <w:pStyle w:val="Encabezado"/>
          <w:jc w:val="right"/>
          <w:rPr>
            <w:ins w:id="137" w:author="Jorge Agustin Fernandez Pereira" w:date="2017-06-30T09:36:00Z"/>
          </w:rPr>
        </w:pPr>
        <w:ins w:id="138" w:author="Jorge Agustin Fernandez Pereira" w:date="2017-06-30T09:36:00Z">
          <w:r>
            <w:fldChar w:fldCharType="begin"/>
          </w:r>
          <w:r>
            <w:instrText>PAGE   \* MERGEFORMAT</w:instrText>
          </w:r>
          <w:r>
            <w:fldChar w:fldCharType="separate"/>
          </w:r>
        </w:ins>
        <w:r w:rsidR="00577944" w:rsidRPr="00577944">
          <w:rPr>
            <w:noProof/>
            <w:lang w:val="es-ES"/>
          </w:rPr>
          <w:t>10</w:t>
        </w:r>
        <w:ins w:id="139" w:author="Jorge Agustin Fernandez Pereira" w:date="2017-06-30T09:36:00Z">
          <w:r>
            <w:fldChar w:fldCharType="end"/>
          </w:r>
        </w:ins>
      </w:p>
      <w:customXmlInsRangeStart w:id="140" w:author="Jorge Agustin Fernandez Pereira" w:date="2017-06-30T09:36:00Z"/>
    </w:sdtContent>
  </w:sdt>
  <w:customXmlInsRangeEnd w:id="140"/>
  <w:p w14:paraId="3573B6FA" w14:textId="190F69C1" w:rsidR="00386F37" w:rsidRDefault="00386F37">
    <w:pPr>
      <w:pStyle w:val="Encabezado"/>
      <w:pBdr>
        <w:bottom w:val="single" w:sz="4" w:space="1" w:color="auto"/>
      </w:pBdr>
      <w:pPrChange w:id="141" w:author="Jorge Agustin Fernandez Pereira" w:date="2017-06-30T09:37:00Z">
        <w:pPr>
          <w:pStyle w:val="Encabezado"/>
        </w:pPr>
      </w:pPrChange>
    </w:pPr>
    <w:ins w:id="142" w:author="Jorge Agustin Fernandez Pereira" w:date="2017-06-30T09:36:00Z">
      <w:r w:rsidRPr="00386F37">
        <w:rPr>
          <w:sz w:val="20"/>
          <w:rPrChange w:id="143" w:author="Jorge Agustin Fernandez Pereira" w:date="2017-06-30T09:37:00Z">
            <w:rPr/>
          </w:rPrChange>
        </w:rPr>
        <w:t>PBC EJECUCI</w:t>
      </w:r>
    </w:ins>
    <w:ins w:id="144" w:author="Jorge Agustin Fernandez Pereira" w:date="2017-06-30T09:37:00Z">
      <w:r w:rsidRPr="00386F37">
        <w:rPr>
          <w:sz w:val="20"/>
          <w:rPrChange w:id="145" w:author="Jorge Agustin Fernandez Pereira" w:date="2017-06-30T09:37:00Z">
            <w:rPr/>
          </w:rPrChange>
        </w:rPr>
        <w:t>ÓN DE OBRAS-BORRADOR</w:t>
      </w:r>
      <w:r>
        <w:t>.</w:t>
      </w:r>
    </w:ins>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46" w:author="Jorge Agustin Fernandez Pereira" w:date="2017-06-30T09:35:00Z"/>
  <w:sdt>
    <w:sdtPr>
      <w:id w:val="-298152957"/>
      <w:docPartObj>
        <w:docPartGallery w:val="Page Numbers (Top of Page)"/>
        <w:docPartUnique/>
      </w:docPartObj>
    </w:sdtPr>
    <w:sdtEndPr/>
    <w:sdtContent>
      <w:customXmlInsRangeEnd w:id="146"/>
      <w:p w14:paraId="47727E76" w14:textId="13970855" w:rsidR="00386F37" w:rsidRDefault="00386F37">
        <w:pPr>
          <w:pStyle w:val="Encabezado"/>
          <w:jc w:val="right"/>
          <w:rPr>
            <w:ins w:id="147" w:author="Jorge Agustin Fernandez Pereira" w:date="2017-06-30T09:35:00Z"/>
          </w:rPr>
        </w:pPr>
        <w:ins w:id="148" w:author="Jorge Agustin Fernandez Pereira" w:date="2017-06-30T09:35:00Z">
          <w:r>
            <w:fldChar w:fldCharType="begin"/>
          </w:r>
          <w:r>
            <w:instrText>PAGE   \* MERGEFORMAT</w:instrText>
          </w:r>
          <w:r>
            <w:fldChar w:fldCharType="separate"/>
          </w:r>
        </w:ins>
        <w:r w:rsidRPr="00386F37">
          <w:rPr>
            <w:noProof/>
            <w:lang w:val="es-ES"/>
          </w:rPr>
          <w:t>1</w:t>
        </w:r>
        <w:ins w:id="149" w:author="Jorge Agustin Fernandez Pereira" w:date="2017-06-30T09:35:00Z">
          <w:r>
            <w:fldChar w:fldCharType="end"/>
          </w:r>
        </w:ins>
      </w:p>
      <w:customXmlInsRangeStart w:id="150" w:author="Jorge Agustin Fernandez Pereira" w:date="2017-06-30T09:35:00Z"/>
    </w:sdtContent>
  </w:sdt>
  <w:customXmlInsRangeEnd w:id="150"/>
  <w:p w14:paraId="6FAB8B50" w14:textId="77777777" w:rsidR="00AD7778" w:rsidRDefault="00AD777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96303" w14:textId="4816F3D2" w:rsidR="00AD7778" w:rsidRPr="002C6743" w:rsidRDefault="00AD7778"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 xml:space="preserve">III. Alcance de las obras </w:t>
    </w:r>
    <w:r w:rsidRPr="002C6743">
      <w:rPr>
        <w:rFonts w:ascii="Palatino Linotype" w:hAnsi="Palatino Linotype"/>
        <w:sz w:val="20"/>
      </w:rPr>
      <w:tab/>
    </w:r>
    <w:sdt>
      <w:sdtPr>
        <w:rPr>
          <w:rFonts w:ascii="Palatino Linotype" w:hAnsi="Palatino Linotype"/>
          <w:sz w:val="20"/>
        </w:rPr>
        <w:id w:val="-2128306931"/>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577944">
          <w:rPr>
            <w:rFonts w:ascii="Palatino Linotype" w:hAnsi="Palatino Linotype"/>
            <w:noProof/>
            <w:sz w:val="20"/>
          </w:rPr>
          <w:t>73</w:t>
        </w:r>
        <w:r w:rsidRPr="002C6743">
          <w:rPr>
            <w:rFonts w:ascii="Palatino Linotype" w:hAnsi="Palatino Linotype"/>
            <w:sz w:val="20"/>
          </w:rPr>
          <w:fldChar w:fldCharType="end"/>
        </w:r>
      </w:sdtContent>
    </w:sdt>
  </w:p>
  <w:p w14:paraId="2108619A" w14:textId="77777777" w:rsidR="00AD7778" w:rsidRDefault="00AD7778">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DBDD" w14:textId="4B90823E" w:rsidR="00AD7778" w:rsidRPr="002C6743" w:rsidRDefault="00AD7778"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IV</w:t>
    </w:r>
    <w:r w:rsidRPr="002C6743">
      <w:rPr>
        <w:rFonts w:ascii="Palatino Linotype" w:hAnsi="Palatino Linotype"/>
        <w:sz w:val="20"/>
      </w:rPr>
      <w:t xml:space="preserve">. </w:t>
    </w:r>
    <w:r>
      <w:rPr>
        <w:rFonts w:ascii="Palatino Linotype" w:hAnsi="Palatino Linotype"/>
        <w:sz w:val="20"/>
      </w:rPr>
      <w:t>Condiciones Especiales del Contrato</w:t>
    </w:r>
    <w:r w:rsidRPr="002C6743">
      <w:rPr>
        <w:rFonts w:ascii="Palatino Linotype" w:hAnsi="Palatino Linotype"/>
        <w:sz w:val="20"/>
      </w:rPr>
      <w:tab/>
    </w:r>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1034B">
      <w:rPr>
        <w:rFonts w:ascii="Palatino Linotype" w:hAnsi="Palatino Linotype"/>
        <w:noProof/>
        <w:sz w:val="20"/>
      </w:rPr>
      <w:t>76</w:t>
    </w:r>
    <w:r w:rsidRPr="002C6743">
      <w:rPr>
        <w:rFonts w:ascii="Palatino Linotype" w:hAnsi="Palatino Linotype"/>
        <w:sz w:val="20"/>
      </w:rPr>
      <w:fldChar w:fldCharType="end"/>
    </w:r>
  </w:p>
  <w:p w14:paraId="26E05227" w14:textId="77777777" w:rsidR="00AD7778" w:rsidRDefault="00AD7778">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C225" w14:textId="56F4C4B7" w:rsidR="00AD7778" w:rsidRPr="002C6743" w:rsidRDefault="00AD7778"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w:t>
    </w:r>
    <w:r w:rsidRPr="002C6743">
      <w:rPr>
        <w:rFonts w:ascii="Palatino Linotype" w:hAnsi="Palatino Linotype"/>
        <w:sz w:val="20"/>
      </w:rPr>
      <w:t xml:space="preserve">. </w:t>
    </w:r>
    <w:r>
      <w:rPr>
        <w:rFonts w:ascii="Palatino Linotype" w:hAnsi="Palatino Linotype"/>
        <w:sz w:val="20"/>
      </w:rPr>
      <w:t>Modelo de Contrato</w:t>
    </w:r>
    <w:r w:rsidRPr="002C6743">
      <w:rPr>
        <w:rFonts w:ascii="Palatino Linotype" w:hAnsi="Palatino Linotype"/>
        <w:sz w:val="20"/>
      </w:rPr>
      <w:tab/>
    </w:r>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1034B">
      <w:rPr>
        <w:rFonts w:ascii="Palatino Linotype" w:hAnsi="Palatino Linotype"/>
        <w:noProof/>
        <w:sz w:val="20"/>
      </w:rPr>
      <w:t>88</w:t>
    </w:r>
    <w:r w:rsidRPr="002C6743">
      <w:rPr>
        <w:rFonts w:ascii="Palatino Linotype" w:hAnsi="Palatino Linotype"/>
        <w:sz w:val="20"/>
      </w:rPr>
      <w:fldChar w:fldCharType="end"/>
    </w:r>
  </w:p>
  <w:p w14:paraId="6B6DBB9D" w14:textId="77777777" w:rsidR="00AD7778" w:rsidRDefault="00AD7778">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DCE7F" w14:textId="4A500DDD" w:rsidR="00AD7778" w:rsidRPr="002C6743" w:rsidRDefault="00AD7778"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VII</w:t>
    </w:r>
    <w:r w:rsidRPr="002C6743">
      <w:rPr>
        <w:rFonts w:ascii="Palatino Linotype" w:hAnsi="Palatino Linotype"/>
        <w:sz w:val="20"/>
      </w:rPr>
      <w:t xml:space="preserve">. </w:t>
    </w:r>
    <w:r>
      <w:rPr>
        <w:rFonts w:ascii="Palatino Linotype" w:hAnsi="Palatino Linotype"/>
        <w:sz w:val="20"/>
      </w:rPr>
      <w:t>Anexos</w:t>
    </w:r>
    <w:ins w:id="758" w:author="Jorge Agustin Fernandez Pereira" w:date="2017-06-30T09:23:00Z">
      <w:r w:rsidR="00D433FB">
        <w:rPr>
          <w:rFonts w:ascii="Palatino Linotype" w:hAnsi="Palatino Linotype"/>
          <w:sz w:val="20"/>
        </w:rPr>
        <w:t>-  BORRADOR</w:t>
      </w:r>
    </w:ins>
    <w:r w:rsidRPr="002C6743">
      <w:rPr>
        <w:rFonts w:ascii="Palatino Linotype" w:hAnsi="Palatino Linotype"/>
        <w:sz w:val="20"/>
      </w:rPr>
      <w:tab/>
    </w:r>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577944">
      <w:rPr>
        <w:rFonts w:ascii="Palatino Linotype" w:hAnsi="Palatino Linotype"/>
        <w:noProof/>
        <w:sz w:val="20"/>
      </w:rPr>
      <w:t>94</w:t>
    </w:r>
    <w:r w:rsidRPr="002C6743">
      <w:rPr>
        <w:rFonts w:ascii="Palatino Linotype" w:hAnsi="Palatino Linotype"/>
        <w:sz w:val="20"/>
      </w:rPr>
      <w:fldChar w:fldCharType="end"/>
    </w:r>
  </w:p>
  <w:p w14:paraId="6D57E36F" w14:textId="77777777" w:rsidR="00AD7778" w:rsidRDefault="00AD777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hybridMultilevel"/>
    <w:tmpl w:val="6A2342EC"/>
    <w:lvl w:ilvl="0" w:tplc="6F360136">
      <w:start w:val="1"/>
      <w:numFmt w:val="lowerLetter"/>
      <w:lvlText w:val="%1)"/>
      <w:lvlJc w:val="left"/>
    </w:lvl>
    <w:lvl w:ilvl="1" w:tplc="DFA2F544">
      <w:start w:val="1"/>
      <w:numFmt w:val="lowerLetter"/>
      <w:lvlText w:val="%2"/>
      <w:lvlJc w:val="left"/>
    </w:lvl>
    <w:lvl w:ilvl="2" w:tplc="F2764B1A">
      <w:start w:val="1"/>
      <w:numFmt w:val="decimal"/>
      <w:lvlText w:val="%3"/>
      <w:lvlJc w:val="left"/>
    </w:lvl>
    <w:lvl w:ilvl="3" w:tplc="75D8482A">
      <w:start w:val="1"/>
      <w:numFmt w:val="bullet"/>
      <w:lvlText w:val=""/>
      <w:lvlJc w:val="left"/>
    </w:lvl>
    <w:lvl w:ilvl="4" w:tplc="C3FAFE26">
      <w:start w:val="1"/>
      <w:numFmt w:val="bullet"/>
      <w:lvlText w:val=""/>
      <w:lvlJc w:val="left"/>
    </w:lvl>
    <w:lvl w:ilvl="5" w:tplc="AC4451EE">
      <w:start w:val="1"/>
      <w:numFmt w:val="bullet"/>
      <w:lvlText w:val=""/>
      <w:lvlJc w:val="left"/>
    </w:lvl>
    <w:lvl w:ilvl="6" w:tplc="8FECD85A">
      <w:start w:val="1"/>
      <w:numFmt w:val="bullet"/>
      <w:lvlText w:val=""/>
      <w:lvlJc w:val="left"/>
    </w:lvl>
    <w:lvl w:ilvl="7" w:tplc="8E84C0E4">
      <w:start w:val="1"/>
      <w:numFmt w:val="bullet"/>
      <w:lvlText w:val=""/>
      <w:lvlJc w:val="left"/>
    </w:lvl>
    <w:lvl w:ilvl="8" w:tplc="640ED26A">
      <w:start w:val="1"/>
      <w:numFmt w:val="bullet"/>
      <w:lvlText w:val=""/>
      <w:lvlJc w:val="left"/>
    </w:lvl>
  </w:abstractNum>
  <w:abstractNum w:abstractNumId="1" w15:restartNumberingAfterBreak="0">
    <w:nsid w:val="0000000C"/>
    <w:multiLevelType w:val="hybridMultilevel"/>
    <w:tmpl w:val="1D4ED43A"/>
    <w:lvl w:ilvl="0" w:tplc="1912444E">
      <w:start w:val="5"/>
      <w:numFmt w:val="lowerLetter"/>
      <w:lvlText w:val="%1)"/>
      <w:lvlJc w:val="left"/>
    </w:lvl>
    <w:lvl w:ilvl="1" w:tplc="D7185C90">
      <w:start w:val="8"/>
      <w:numFmt w:val="lowerLetter"/>
      <w:lvlText w:val="%2)"/>
      <w:lvlJc w:val="left"/>
    </w:lvl>
    <w:lvl w:ilvl="2" w:tplc="5568EDEE">
      <w:start w:val="1"/>
      <w:numFmt w:val="decimal"/>
      <w:lvlText w:val="%3"/>
      <w:lvlJc w:val="left"/>
    </w:lvl>
    <w:lvl w:ilvl="3" w:tplc="764E27C2">
      <w:start w:val="1"/>
      <w:numFmt w:val="bullet"/>
      <w:lvlText w:val=""/>
      <w:lvlJc w:val="left"/>
    </w:lvl>
    <w:lvl w:ilvl="4" w:tplc="A65498A2">
      <w:start w:val="1"/>
      <w:numFmt w:val="bullet"/>
      <w:lvlText w:val=""/>
      <w:lvlJc w:val="left"/>
    </w:lvl>
    <w:lvl w:ilvl="5" w:tplc="0860C874">
      <w:start w:val="1"/>
      <w:numFmt w:val="bullet"/>
      <w:lvlText w:val=""/>
      <w:lvlJc w:val="left"/>
    </w:lvl>
    <w:lvl w:ilvl="6" w:tplc="89447F58">
      <w:start w:val="1"/>
      <w:numFmt w:val="bullet"/>
      <w:lvlText w:val=""/>
      <w:lvlJc w:val="left"/>
    </w:lvl>
    <w:lvl w:ilvl="7" w:tplc="C1184E5E">
      <w:start w:val="1"/>
      <w:numFmt w:val="bullet"/>
      <w:lvlText w:val=""/>
      <w:lvlJc w:val="left"/>
    </w:lvl>
    <w:lvl w:ilvl="8" w:tplc="E7F2B8A2">
      <w:start w:val="1"/>
      <w:numFmt w:val="bullet"/>
      <w:lvlText w:val=""/>
      <w:lvlJc w:val="left"/>
    </w:lvl>
  </w:abstractNum>
  <w:abstractNum w:abstractNumId="2" w15:restartNumberingAfterBreak="0">
    <w:nsid w:val="00000010"/>
    <w:multiLevelType w:val="hybridMultilevel"/>
    <w:tmpl w:val="7A6D8D3C"/>
    <w:lvl w:ilvl="0" w:tplc="F1B078CA">
      <w:start w:val="1"/>
      <w:numFmt w:val="decimal"/>
      <w:lvlText w:val="%1."/>
      <w:lvlJc w:val="left"/>
    </w:lvl>
    <w:lvl w:ilvl="1" w:tplc="3C84E9EC">
      <w:start w:val="1"/>
      <w:numFmt w:val="bullet"/>
      <w:lvlText w:val=""/>
      <w:lvlJc w:val="left"/>
    </w:lvl>
    <w:lvl w:ilvl="2" w:tplc="BCAA7D4E">
      <w:start w:val="1"/>
      <w:numFmt w:val="bullet"/>
      <w:lvlText w:val=""/>
      <w:lvlJc w:val="left"/>
    </w:lvl>
    <w:lvl w:ilvl="3" w:tplc="89727398">
      <w:start w:val="1"/>
      <w:numFmt w:val="bullet"/>
      <w:lvlText w:val=""/>
      <w:lvlJc w:val="left"/>
    </w:lvl>
    <w:lvl w:ilvl="4" w:tplc="EA322498">
      <w:start w:val="1"/>
      <w:numFmt w:val="bullet"/>
      <w:lvlText w:val=""/>
      <w:lvlJc w:val="left"/>
    </w:lvl>
    <w:lvl w:ilvl="5" w:tplc="54E09EE8">
      <w:start w:val="1"/>
      <w:numFmt w:val="bullet"/>
      <w:lvlText w:val=""/>
      <w:lvlJc w:val="left"/>
    </w:lvl>
    <w:lvl w:ilvl="6" w:tplc="B14674B0">
      <w:start w:val="1"/>
      <w:numFmt w:val="bullet"/>
      <w:lvlText w:val=""/>
      <w:lvlJc w:val="left"/>
    </w:lvl>
    <w:lvl w:ilvl="7" w:tplc="F6F832B6">
      <w:start w:val="1"/>
      <w:numFmt w:val="bullet"/>
      <w:lvlText w:val=""/>
      <w:lvlJc w:val="left"/>
    </w:lvl>
    <w:lvl w:ilvl="8" w:tplc="C91010F4">
      <w:start w:val="1"/>
      <w:numFmt w:val="bullet"/>
      <w:lvlText w:val=""/>
      <w:lvlJc w:val="left"/>
    </w:lvl>
  </w:abstractNum>
  <w:abstractNum w:abstractNumId="3" w15:restartNumberingAfterBreak="0">
    <w:nsid w:val="00000013"/>
    <w:multiLevelType w:val="hybridMultilevel"/>
    <w:tmpl w:val="6DE91B18"/>
    <w:lvl w:ilvl="0" w:tplc="92181974">
      <w:start w:val="5"/>
      <w:numFmt w:val="decimal"/>
      <w:lvlText w:val="%1."/>
      <w:lvlJc w:val="left"/>
    </w:lvl>
    <w:lvl w:ilvl="1" w:tplc="F814CB90">
      <w:start w:val="1"/>
      <w:numFmt w:val="bullet"/>
      <w:lvlText w:val=""/>
      <w:lvlJc w:val="left"/>
    </w:lvl>
    <w:lvl w:ilvl="2" w:tplc="F9C826D0">
      <w:start w:val="1"/>
      <w:numFmt w:val="bullet"/>
      <w:lvlText w:val=""/>
      <w:lvlJc w:val="left"/>
    </w:lvl>
    <w:lvl w:ilvl="3" w:tplc="3D043B0A">
      <w:start w:val="1"/>
      <w:numFmt w:val="bullet"/>
      <w:lvlText w:val=""/>
      <w:lvlJc w:val="left"/>
    </w:lvl>
    <w:lvl w:ilvl="4" w:tplc="42C01020">
      <w:start w:val="1"/>
      <w:numFmt w:val="bullet"/>
      <w:lvlText w:val=""/>
      <w:lvlJc w:val="left"/>
    </w:lvl>
    <w:lvl w:ilvl="5" w:tplc="F7E830A4">
      <w:start w:val="1"/>
      <w:numFmt w:val="bullet"/>
      <w:lvlText w:val=""/>
      <w:lvlJc w:val="left"/>
    </w:lvl>
    <w:lvl w:ilvl="6" w:tplc="587044EA">
      <w:start w:val="1"/>
      <w:numFmt w:val="bullet"/>
      <w:lvlText w:val=""/>
      <w:lvlJc w:val="left"/>
    </w:lvl>
    <w:lvl w:ilvl="7" w:tplc="2A0C5602">
      <w:start w:val="1"/>
      <w:numFmt w:val="bullet"/>
      <w:lvlText w:val=""/>
      <w:lvlJc w:val="left"/>
    </w:lvl>
    <w:lvl w:ilvl="8" w:tplc="1BFCE3A0">
      <w:start w:val="1"/>
      <w:numFmt w:val="bullet"/>
      <w:lvlText w:val=""/>
      <w:lvlJc w:val="left"/>
    </w:lvl>
  </w:abstractNum>
  <w:abstractNum w:abstractNumId="4" w15:restartNumberingAfterBreak="0">
    <w:nsid w:val="00000014"/>
    <w:multiLevelType w:val="hybridMultilevel"/>
    <w:tmpl w:val="38437FDA"/>
    <w:lvl w:ilvl="0" w:tplc="37681610">
      <w:start w:val="1"/>
      <w:numFmt w:val="lowerLetter"/>
      <w:lvlText w:val="%1"/>
      <w:lvlJc w:val="left"/>
    </w:lvl>
    <w:lvl w:ilvl="1" w:tplc="D8782F6A">
      <w:start w:val="4"/>
      <w:numFmt w:val="decimal"/>
      <w:lvlText w:val="%2."/>
      <w:lvlJc w:val="left"/>
    </w:lvl>
    <w:lvl w:ilvl="2" w:tplc="602E249A">
      <w:start w:val="1"/>
      <w:numFmt w:val="bullet"/>
      <w:lvlText w:val=""/>
      <w:lvlJc w:val="left"/>
    </w:lvl>
    <w:lvl w:ilvl="3" w:tplc="6D68C818">
      <w:start w:val="1"/>
      <w:numFmt w:val="bullet"/>
      <w:lvlText w:val=""/>
      <w:lvlJc w:val="left"/>
    </w:lvl>
    <w:lvl w:ilvl="4" w:tplc="EF94B220">
      <w:start w:val="1"/>
      <w:numFmt w:val="bullet"/>
      <w:lvlText w:val=""/>
      <w:lvlJc w:val="left"/>
    </w:lvl>
    <w:lvl w:ilvl="5" w:tplc="15A023E2">
      <w:start w:val="1"/>
      <w:numFmt w:val="bullet"/>
      <w:lvlText w:val=""/>
      <w:lvlJc w:val="left"/>
    </w:lvl>
    <w:lvl w:ilvl="6" w:tplc="0F3E278C">
      <w:start w:val="1"/>
      <w:numFmt w:val="bullet"/>
      <w:lvlText w:val=""/>
      <w:lvlJc w:val="left"/>
    </w:lvl>
    <w:lvl w:ilvl="7" w:tplc="82709194">
      <w:start w:val="1"/>
      <w:numFmt w:val="bullet"/>
      <w:lvlText w:val=""/>
      <w:lvlJc w:val="left"/>
    </w:lvl>
    <w:lvl w:ilvl="8" w:tplc="3E0491CE">
      <w:start w:val="1"/>
      <w:numFmt w:val="bullet"/>
      <w:lvlText w:val=""/>
      <w:lvlJc w:val="left"/>
    </w:lvl>
  </w:abstractNum>
  <w:abstractNum w:abstractNumId="5" w15:restartNumberingAfterBreak="0">
    <w:nsid w:val="00000015"/>
    <w:multiLevelType w:val="hybridMultilevel"/>
    <w:tmpl w:val="7644A45C"/>
    <w:lvl w:ilvl="0" w:tplc="EFEA6CB0">
      <w:start w:val="2"/>
      <w:numFmt w:val="lowerLetter"/>
      <w:lvlText w:val="%1."/>
      <w:lvlJc w:val="left"/>
    </w:lvl>
    <w:lvl w:ilvl="1" w:tplc="FD4848BC">
      <w:start w:val="1"/>
      <w:numFmt w:val="bullet"/>
      <w:lvlText w:val=""/>
      <w:lvlJc w:val="left"/>
    </w:lvl>
    <w:lvl w:ilvl="2" w:tplc="B6F698D0">
      <w:start w:val="1"/>
      <w:numFmt w:val="bullet"/>
      <w:lvlText w:val=""/>
      <w:lvlJc w:val="left"/>
    </w:lvl>
    <w:lvl w:ilvl="3" w:tplc="F68AC34E">
      <w:start w:val="1"/>
      <w:numFmt w:val="bullet"/>
      <w:lvlText w:val=""/>
      <w:lvlJc w:val="left"/>
    </w:lvl>
    <w:lvl w:ilvl="4" w:tplc="FCE0BE44">
      <w:start w:val="1"/>
      <w:numFmt w:val="bullet"/>
      <w:lvlText w:val=""/>
      <w:lvlJc w:val="left"/>
    </w:lvl>
    <w:lvl w:ilvl="5" w:tplc="E9BC6AFA">
      <w:start w:val="1"/>
      <w:numFmt w:val="bullet"/>
      <w:lvlText w:val=""/>
      <w:lvlJc w:val="left"/>
    </w:lvl>
    <w:lvl w:ilvl="6" w:tplc="7A3A8680">
      <w:start w:val="1"/>
      <w:numFmt w:val="bullet"/>
      <w:lvlText w:val=""/>
      <w:lvlJc w:val="left"/>
    </w:lvl>
    <w:lvl w:ilvl="7" w:tplc="86028FF4">
      <w:start w:val="1"/>
      <w:numFmt w:val="bullet"/>
      <w:lvlText w:val=""/>
      <w:lvlJc w:val="left"/>
    </w:lvl>
    <w:lvl w:ilvl="8" w:tplc="1F043832">
      <w:start w:val="1"/>
      <w:numFmt w:val="bullet"/>
      <w:lvlText w:val=""/>
      <w:lvlJc w:val="left"/>
    </w:lvl>
  </w:abstractNum>
  <w:abstractNum w:abstractNumId="6" w15:restartNumberingAfterBreak="0">
    <w:nsid w:val="00000016"/>
    <w:multiLevelType w:val="hybridMultilevel"/>
    <w:tmpl w:val="32FFF902"/>
    <w:lvl w:ilvl="0" w:tplc="0EBC92B6">
      <w:start w:val="3"/>
      <w:numFmt w:val="lowerLetter"/>
      <w:lvlText w:val="%1."/>
      <w:lvlJc w:val="left"/>
    </w:lvl>
    <w:lvl w:ilvl="1" w:tplc="EF089A32">
      <w:start w:val="1"/>
      <w:numFmt w:val="bullet"/>
      <w:lvlText w:val=""/>
      <w:lvlJc w:val="left"/>
    </w:lvl>
    <w:lvl w:ilvl="2" w:tplc="E2EE6F72">
      <w:start w:val="1"/>
      <w:numFmt w:val="bullet"/>
      <w:lvlText w:val=""/>
      <w:lvlJc w:val="left"/>
    </w:lvl>
    <w:lvl w:ilvl="3" w:tplc="CED446EC">
      <w:start w:val="1"/>
      <w:numFmt w:val="bullet"/>
      <w:lvlText w:val=""/>
      <w:lvlJc w:val="left"/>
    </w:lvl>
    <w:lvl w:ilvl="4" w:tplc="477840D2">
      <w:start w:val="1"/>
      <w:numFmt w:val="bullet"/>
      <w:lvlText w:val=""/>
      <w:lvlJc w:val="left"/>
    </w:lvl>
    <w:lvl w:ilvl="5" w:tplc="175C9E92">
      <w:start w:val="1"/>
      <w:numFmt w:val="bullet"/>
      <w:lvlText w:val=""/>
      <w:lvlJc w:val="left"/>
    </w:lvl>
    <w:lvl w:ilvl="6" w:tplc="C6FC4072">
      <w:start w:val="1"/>
      <w:numFmt w:val="bullet"/>
      <w:lvlText w:val=""/>
      <w:lvlJc w:val="left"/>
    </w:lvl>
    <w:lvl w:ilvl="7" w:tplc="9F46BA14">
      <w:start w:val="1"/>
      <w:numFmt w:val="bullet"/>
      <w:lvlText w:val=""/>
      <w:lvlJc w:val="left"/>
    </w:lvl>
    <w:lvl w:ilvl="8" w:tplc="3E5CDA54">
      <w:start w:val="1"/>
      <w:numFmt w:val="bullet"/>
      <w:lvlText w:val=""/>
      <w:lvlJc w:val="left"/>
    </w:lvl>
  </w:abstractNum>
  <w:abstractNum w:abstractNumId="7" w15:restartNumberingAfterBreak="0">
    <w:nsid w:val="00000017"/>
    <w:multiLevelType w:val="hybridMultilevel"/>
    <w:tmpl w:val="684A481A"/>
    <w:lvl w:ilvl="0" w:tplc="C54ED8BC">
      <w:start w:val="7"/>
      <w:numFmt w:val="decimal"/>
      <w:lvlText w:val="%1."/>
      <w:lvlJc w:val="left"/>
    </w:lvl>
    <w:lvl w:ilvl="1" w:tplc="28744B4C">
      <w:start w:val="1"/>
      <w:numFmt w:val="bullet"/>
      <w:lvlText w:val=""/>
      <w:lvlJc w:val="left"/>
    </w:lvl>
    <w:lvl w:ilvl="2" w:tplc="2D1AAE68">
      <w:start w:val="1"/>
      <w:numFmt w:val="bullet"/>
      <w:lvlText w:val=""/>
      <w:lvlJc w:val="left"/>
    </w:lvl>
    <w:lvl w:ilvl="3" w:tplc="3A4248B8">
      <w:start w:val="1"/>
      <w:numFmt w:val="bullet"/>
      <w:lvlText w:val=""/>
      <w:lvlJc w:val="left"/>
    </w:lvl>
    <w:lvl w:ilvl="4" w:tplc="1C02E054">
      <w:start w:val="1"/>
      <w:numFmt w:val="bullet"/>
      <w:lvlText w:val=""/>
      <w:lvlJc w:val="left"/>
    </w:lvl>
    <w:lvl w:ilvl="5" w:tplc="7494EE7C">
      <w:start w:val="1"/>
      <w:numFmt w:val="bullet"/>
      <w:lvlText w:val=""/>
      <w:lvlJc w:val="left"/>
    </w:lvl>
    <w:lvl w:ilvl="6" w:tplc="90AA4308">
      <w:start w:val="1"/>
      <w:numFmt w:val="bullet"/>
      <w:lvlText w:val=""/>
      <w:lvlJc w:val="left"/>
    </w:lvl>
    <w:lvl w:ilvl="7" w:tplc="E9F8569A">
      <w:start w:val="1"/>
      <w:numFmt w:val="bullet"/>
      <w:lvlText w:val=""/>
      <w:lvlJc w:val="left"/>
    </w:lvl>
    <w:lvl w:ilvl="8" w:tplc="B4FA5C32">
      <w:start w:val="1"/>
      <w:numFmt w:val="bullet"/>
      <w:lvlText w:val=""/>
      <w:lvlJc w:val="left"/>
    </w:lvl>
  </w:abstractNum>
  <w:abstractNum w:abstractNumId="8" w15:restartNumberingAfterBreak="0">
    <w:nsid w:val="00000018"/>
    <w:multiLevelType w:val="hybridMultilevel"/>
    <w:tmpl w:val="579478FE"/>
    <w:lvl w:ilvl="0" w:tplc="851AD45E">
      <w:start w:val="1"/>
      <w:numFmt w:val="bullet"/>
      <w:lvlText w:val=""/>
      <w:lvlJc w:val="left"/>
    </w:lvl>
    <w:lvl w:ilvl="1" w:tplc="A09617DA">
      <w:start w:val="1"/>
      <w:numFmt w:val="bullet"/>
      <w:lvlText w:val=""/>
      <w:lvlJc w:val="left"/>
    </w:lvl>
    <w:lvl w:ilvl="2" w:tplc="6A526D3A">
      <w:start w:val="1"/>
      <w:numFmt w:val="bullet"/>
      <w:lvlText w:val=""/>
      <w:lvlJc w:val="left"/>
    </w:lvl>
    <w:lvl w:ilvl="3" w:tplc="D54EC3F2">
      <w:start w:val="1"/>
      <w:numFmt w:val="bullet"/>
      <w:lvlText w:val=""/>
      <w:lvlJc w:val="left"/>
    </w:lvl>
    <w:lvl w:ilvl="4" w:tplc="A88A6590">
      <w:start w:val="1"/>
      <w:numFmt w:val="bullet"/>
      <w:lvlText w:val=""/>
      <w:lvlJc w:val="left"/>
    </w:lvl>
    <w:lvl w:ilvl="5" w:tplc="B964D1C8">
      <w:start w:val="1"/>
      <w:numFmt w:val="bullet"/>
      <w:lvlText w:val=""/>
      <w:lvlJc w:val="left"/>
    </w:lvl>
    <w:lvl w:ilvl="6" w:tplc="60C4ABDC">
      <w:start w:val="1"/>
      <w:numFmt w:val="bullet"/>
      <w:lvlText w:val=""/>
      <w:lvlJc w:val="left"/>
    </w:lvl>
    <w:lvl w:ilvl="7" w:tplc="B9E04294">
      <w:start w:val="1"/>
      <w:numFmt w:val="bullet"/>
      <w:lvlText w:val=""/>
      <w:lvlJc w:val="left"/>
    </w:lvl>
    <w:lvl w:ilvl="8" w:tplc="BD3AEF0A">
      <w:start w:val="1"/>
      <w:numFmt w:val="bullet"/>
      <w:lvlText w:val=""/>
      <w:lvlJc w:val="left"/>
    </w:lvl>
  </w:abstractNum>
  <w:abstractNum w:abstractNumId="9" w15:restartNumberingAfterBreak="0">
    <w:nsid w:val="00000019"/>
    <w:multiLevelType w:val="hybridMultilevel"/>
    <w:tmpl w:val="749ABB42"/>
    <w:lvl w:ilvl="0" w:tplc="D220C13E">
      <w:start w:val="1"/>
      <w:numFmt w:val="bullet"/>
      <w:lvlText w:val=""/>
      <w:lvlJc w:val="left"/>
    </w:lvl>
    <w:lvl w:ilvl="1" w:tplc="04021E32">
      <w:start w:val="1"/>
      <w:numFmt w:val="bullet"/>
      <w:lvlText w:val=""/>
      <w:lvlJc w:val="left"/>
    </w:lvl>
    <w:lvl w:ilvl="2" w:tplc="B1F0D3A6">
      <w:start w:val="1"/>
      <w:numFmt w:val="bullet"/>
      <w:lvlText w:val=""/>
      <w:lvlJc w:val="left"/>
    </w:lvl>
    <w:lvl w:ilvl="3" w:tplc="2ADA6D6E">
      <w:start w:val="1"/>
      <w:numFmt w:val="bullet"/>
      <w:lvlText w:val=""/>
      <w:lvlJc w:val="left"/>
    </w:lvl>
    <w:lvl w:ilvl="4" w:tplc="8C68DB88">
      <w:start w:val="1"/>
      <w:numFmt w:val="bullet"/>
      <w:lvlText w:val=""/>
      <w:lvlJc w:val="left"/>
    </w:lvl>
    <w:lvl w:ilvl="5" w:tplc="8E281584">
      <w:start w:val="1"/>
      <w:numFmt w:val="bullet"/>
      <w:lvlText w:val=""/>
      <w:lvlJc w:val="left"/>
    </w:lvl>
    <w:lvl w:ilvl="6" w:tplc="ED903E10">
      <w:start w:val="1"/>
      <w:numFmt w:val="bullet"/>
      <w:lvlText w:val=""/>
      <w:lvlJc w:val="left"/>
    </w:lvl>
    <w:lvl w:ilvl="7" w:tplc="5572515C">
      <w:start w:val="1"/>
      <w:numFmt w:val="bullet"/>
      <w:lvlText w:val=""/>
      <w:lvlJc w:val="left"/>
    </w:lvl>
    <w:lvl w:ilvl="8" w:tplc="88D26780">
      <w:start w:val="1"/>
      <w:numFmt w:val="bullet"/>
      <w:lvlText w:val=""/>
      <w:lvlJc w:val="left"/>
    </w:lvl>
  </w:abstractNum>
  <w:abstractNum w:abstractNumId="10" w15:restartNumberingAfterBreak="0">
    <w:nsid w:val="0000001A"/>
    <w:multiLevelType w:val="hybridMultilevel"/>
    <w:tmpl w:val="3DC240FA"/>
    <w:lvl w:ilvl="0" w:tplc="85A45668">
      <w:start w:val="1"/>
      <w:numFmt w:val="bullet"/>
      <w:lvlText w:val="-"/>
      <w:lvlJc w:val="left"/>
    </w:lvl>
    <w:lvl w:ilvl="1" w:tplc="2632BB2A">
      <w:start w:val="1"/>
      <w:numFmt w:val="bullet"/>
      <w:lvlText w:val=""/>
      <w:lvlJc w:val="left"/>
    </w:lvl>
    <w:lvl w:ilvl="2" w:tplc="B94C324C">
      <w:start w:val="1"/>
      <w:numFmt w:val="bullet"/>
      <w:lvlText w:val=""/>
      <w:lvlJc w:val="left"/>
    </w:lvl>
    <w:lvl w:ilvl="3" w:tplc="0554BA56">
      <w:start w:val="1"/>
      <w:numFmt w:val="bullet"/>
      <w:lvlText w:val=""/>
      <w:lvlJc w:val="left"/>
    </w:lvl>
    <w:lvl w:ilvl="4" w:tplc="1B20FDF2">
      <w:start w:val="1"/>
      <w:numFmt w:val="bullet"/>
      <w:lvlText w:val=""/>
      <w:lvlJc w:val="left"/>
    </w:lvl>
    <w:lvl w:ilvl="5" w:tplc="B1385434">
      <w:start w:val="1"/>
      <w:numFmt w:val="bullet"/>
      <w:lvlText w:val=""/>
      <w:lvlJc w:val="left"/>
    </w:lvl>
    <w:lvl w:ilvl="6" w:tplc="BAF4AAAE">
      <w:start w:val="1"/>
      <w:numFmt w:val="bullet"/>
      <w:lvlText w:val=""/>
      <w:lvlJc w:val="left"/>
    </w:lvl>
    <w:lvl w:ilvl="7" w:tplc="66FA1F90">
      <w:start w:val="1"/>
      <w:numFmt w:val="bullet"/>
      <w:lvlText w:val=""/>
      <w:lvlJc w:val="left"/>
    </w:lvl>
    <w:lvl w:ilvl="8" w:tplc="5038D794">
      <w:start w:val="1"/>
      <w:numFmt w:val="bullet"/>
      <w:lvlText w:val=""/>
      <w:lvlJc w:val="left"/>
    </w:lvl>
  </w:abstractNum>
  <w:abstractNum w:abstractNumId="11" w15:restartNumberingAfterBreak="0">
    <w:nsid w:val="0000001B"/>
    <w:multiLevelType w:val="hybridMultilevel"/>
    <w:tmpl w:val="1BA026FA"/>
    <w:lvl w:ilvl="0" w:tplc="77E653F4">
      <w:start w:val="1"/>
      <w:numFmt w:val="bullet"/>
      <w:lvlText w:val="-"/>
      <w:lvlJc w:val="left"/>
    </w:lvl>
    <w:lvl w:ilvl="1" w:tplc="09CC4000">
      <w:start w:val="1"/>
      <w:numFmt w:val="bullet"/>
      <w:lvlText w:val=""/>
      <w:lvlJc w:val="left"/>
    </w:lvl>
    <w:lvl w:ilvl="2" w:tplc="9FFE6758">
      <w:start w:val="1"/>
      <w:numFmt w:val="bullet"/>
      <w:lvlText w:val=""/>
      <w:lvlJc w:val="left"/>
    </w:lvl>
    <w:lvl w:ilvl="3" w:tplc="FE1AC76E">
      <w:start w:val="1"/>
      <w:numFmt w:val="bullet"/>
      <w:lvlText w:val=""/>
      <w:lvlJc w:val="left"/>
    </w:lvl>
    <w:lvl w:ilvl="4" w:tplc="617ADA0E">
      <w:start w:val="1"/>
      <w:numFmt w:val="bullet"/>
      <w:lvlText w:val=""/>
      <w:lvlJc w:val="left"/>
    </w:lvl>
    <w:lvl w:ilvl="5" w:tplc="CA84BCEC">
      <w:start w:val="1"/>
      <w:numFmt w:val="bullet"/>
      <w:lvlText w:val=""/>
      <w:lvlJc w:val="left"/>
    </w:lvl>
    <w:lvl w:ilvl="6" w:tplc="46048334">
      <w:start w:val="1"/>
      <w:numFmt w:val="bullet"/>
      <w:lvlText w:val=""/>
      <w:lvlJc w:val="left"/>
    </w:lvl>
    <w:lvl w:ilvl="7" w:tplc="DB5E2F8E">
      <w:start w:val="1"/>
      <w:numFmt w:val="bullet"/>
      <w:lvlText w:val=""/>
      <w:lvlJc w:val="left"/>
    </w:lvl>
    <w:lvl w:ilvl="8" w:tplc="BF4EB0EC">
      <w:start w:val="1"/>
      <w:numFmt w:val="bullet"/>
      <w:lvlText w:val=""/>
      <w:lvlJc w:val="left"/>
    </w:lvl>
  </w:abstractNum>
  <w:abstractNum w:abstractNumId="12" w15:restartNumberingAfterBreak="0">
    <w:nsid w:val="0000001C"/>
    <w:multiLevelType w:val="hybridMultilevel"/>
    <w:tmpl w:val="79A1DEAA"/>
    <w:lvl w:ilvl="0" w:tplc="1632E510">
      <w:start w:val="1"/>
      <w:numFmt w:val="bullet"/>
      <w:lvlText w:val=""/>
      <w:lvlJc w:val="left"/>
    </w:lvl>
    <w:lvl w:ilvl="1" w:tplc="3626A858">
      <w:start w:val="1"/>
      <w:numFmt w:val="bullet"/>
      <w:lvlText w:val=""/>
      <w:lvlJc w:val="left"/>
    </w:lvl>
    <w:lvl w:ilvl="2" w:tplc="DBE2FFA6">
      <w:start w:val="1"/>
      <w:numFmt w:val="bullet"/>
      <w:lvlText w:val=""/>
      <w:lvlJc w:val="left"/>
    </w:lvl>
    <w:lvl w:ilvl="3" w:tplc="44E0B6C8">
      <w:start w:val="1"/>
      <w:numFmt w:val="bullet"/>
      <w:lvlText w:val=""/>
      <w:lvlJc w:val="left"/>
    </w:lvl>
    <w:lvl w:ilvl="4" w:tplc="B14C4C06">
      <w:start w:val="1"/>
      <w:numFmt w:val="bullet"/>
      <w:lvlText w:val=""/>
      <w:lvlJc w:val="left"/>
    </w:lvl>
    <w:lvl w:ilvl="5" w:tplc="0E96FD5E">
      <w:start w:val="1"/>
      <w:numFmt w:val="bullet"/>
      <w:lvlText w:val=""/>
      <w:lvlJc w:val="left"/>
    </w:lvl>
    <w:lvl w:ilvl="6" w:tplc="B68A6238">
      <w:start w:val="1"/>
      <w:numFmt w:val="bullet"/>
      <w:lvlText w:val=""/>
      <w:lvlJc w:val="left"/>
    </w:lvl>
    <w:lvl w:ilvl="7" w:tplc="8780C90C">
      <w:start w:val="1"/>
      <w:numFmt w:val="bullet"/>
      <w:lvlText w:val=""/>
      <w:lvlJc w:val="left"/>
    </w:lvl>
    <w:lvl w:ilvl="8" w:tplc="612E785A">
      <w:start w:val="1"/>
      <w:numFmt w:val="bullet"/>
      <w:lvlText w:val=""/>
      <w:lvlJc w:val="left"/>
    </w:lvl>
  </w:abstractNum>
  <w:abstractNum w:abstractNumId="13" w15:restartNumberingAfterBreak="0">
    <w:nsid w:val="0000001D"/>
    <w:multiLevelType w:val="hybridMultilevel"/>
    <w:tmpl w:val="75C6C33A"/>
    <w:lvl w:ilvl="0" w:tplc="F4A88890">
      <w:start w:val="1"/>
      <w:numFmt w:val="bullet"/>
      <w:lvlText w:val="-"/>
      <w:lvlJc w:val="left"/>
    </w:lvl>
    <w:lvl w:ilvl="1" w:tplc="8C1213CC">
      <w:start w:val="1"/>
      <w:numFmt w:val="bullet"/>
      <w:lvlText w:val=""/>
      <w:lvlJc w:val="left"/>
    </w:lvl>
    <w:lvl w:ilvl="2" w:tplc="ED56A9B0">
      <w:start w:val="1"/>
      <w:numFmt w:val="bullet"/>
      <w:lvlText w:val=""/>
      <w:lvlJc w:val="left"/>
    </w:lvl>
    <w:lvl w:ilvl="3" w:tplc="4C9E9A36">
      <w:start w:val="1"/>
      <w:numFmt w:val="bullet"/>
      <w:lvlText w:val=""/>
      <w:lvlJc w:val="left"/>
    </w:lvl>
    <w:lvl w:ilvl="4" w:tplc="9962CAB2">
      <w:start w:val="1"/>
      <w:numFmt w:val="bullet"/>
      <w:lvlText w:val=""/>
      <w:lvlJc w:val="left"/>
    </w:lvl>
    <w:lvl w:ilvl="5" w:tplc="A9A6DB7A">
      <w:start w:val="1"/>
      <w:numFmt w:val="bullet"/>
      <w:lvlText w:val=""/>
      <w:lvlJc w:val="left"/>
    </w:lvl>
    <w:lvl w:ilvl="6" w:tplc="677EDAE2">
      <w:start w:val="1"/>
      <w:numFmt w:val="bullet"/>
      <w:lvlText w:val=""/>
      <w:lvlJc w:val="left"/>
    </w:lvl>
    <w:lvl w:ilvl="7" w:tplc="89F64BA4">
      <w:start w:val="1"/>
      <w:numFmt w:val="bullet"/>
      <w:lvlText w:val=""/>
      <w:lvlJc w:val="left"/>
    </w:lvl>
    <w:lvl w:ilvl="8" w:tplc="491656F4">
      <w:start w:val="1"/>
      <w:numFmt w:val="bullet"/>
      <w:lvlText w:val=""/>
      <w:lvlJc w:val="left"/>
    </w:lvl>
  </w:abstractNum>
  <w:abstractNum w:abstractNumId="14" w15:restartNumberingAfterBreak="0">
    <w:nsid w:val="0000001E"/>
    <w:multiLevelType w:val="hybridMultilevel"/>
    <w:tmpl w:val="12E685FA"/>
    <w:lvl w:ilvl="0" w:tplc="87203F44">
      <w:start w:val="1"/>
      <w:numFmt w:val="bullet"/>
      <w:lvlText w:val="-"/>
      <w:lvlJc w:val="left"/>
    </w:lvl>
    <w:lvl w:ilvl="1" w:tplc="A4025990">
      <w:start w:val="1"/>
      <w:numFmt w:val="bullet"/>
      <w:lvlText w:val=""/>
      <w:lvlJc w:val="left"/>
    </w:lvl>
    <w:lvl w:ilvl="2" w:tplc="773A56C2">
      <w:start w:val="1"/>
      <w:numFmt w:val="bullet"/>
      <w:lvlText w:val=""/>
      <w:lvlJc w:val="left"/>
    </w:lvl>
    <w:lvl w:ilvl="3" w:tplc="A2C4E688">
      <w:start w:val="1"/>
      <w:numFmt w:val="bullet"/>
      <w:lvlText w:val=""/>
      <w:lvlJc w:val="left"/>
    </w:lvl>
    <w:lvl w:ilvl="4" w:tplc="9208AD14">
      <w:start w:val="1"/>
      <w:numFmt w:val="bullet"/>
      <w:lvlText w:val=""/>
      <w:lvlJc w:val="left"/>
    </w:lvl>
    <w:lvl w:ilvl="5" w:tplc="65248C70">
      <w:start w:val="1"/>
      <w:numFmt w:val="bullet"/>
      <w:lvlText w:val=""/>
      <w:lvlJc w:val="left"/>
    </w:lvl>
    <w:lvl w:ilvl="6" w:tplc="0D9A225E">
      <w:start w:val="1"/>
      <w:numFmt w:val="bullet"/>
      <w:lvlText w:val=""/>
      <w:lvlJc w:val="left"/>
    </w:lvl>
    <w:lvl w:ilvl="7" w:tplc="EC089A36">
      <w:start w:val="1"/>
      <w:numFmt w:val="bullet"/>
      <w:lvlText w:val=""/>
      <w:lvlJc w:val="left"/>
    </w:lvl>
    <w:lvl w:ilvl="8" w:tplc="8D48981E">
      <w:start w:val="1"/>
      <w:numFmt w:val="bullet"/>
      <w:lvlText w:val=""/>
      <w:lvlJc w:val="left"/>
    </w:lvl>
  </w:abstractNum>
  <w:abstractNum w:abstractNumId="15" w15:restartNumberingAfterBreak="0">
    <w:nsid w:val="0000001F"/>
    <w:multiLevelType w:val="hybridMultilevel"/>
    <w:tmpl w:val="70C6A528"/>
    <w:lvl w:ilvl="0" w:tplc="36E69514">
      <w:start w:val="1"/>
      <w:numFmt w:val="bullet"/>
      <w:lvlText w:val="-"/>
      <w:lvlJc w:val="left"/>
    </w:lvl>
    <w:lvl w:ilvl="1" w:tplc="B69AAE8C">
      <w:start w:val="1"/>
      <w:numFmt w:val="bullet"/>
      <w:lvlText w:val=""/>
      <w:lvlJc w:val="left"/>
    </w:lvl>
    <w:lvl w:ilvl="2" w:tplc="9DEE3F72">
      <w:start w:val="1"/>
      <w:numFmt w:val="bullet"/>
      <w:lvlText w:val=""/>
      <w:lvlJc w:val="left"/>
    </w:lvl>
    <w:lvl w:ilvl="3" w:tplc="6E042110">
      <w:start w:val="1"/>
      <w:numFmt w:val="bullet"/>
      <w:lvlText w:val=""/>
      <w:lvlJc w:val="left"/>
    </w:lvl>
    <w:lvl w:ilvl="4" w:tplc="CBE0FA2E">
      <w:start w:val="1"/>
      <w:numFmt w:val="bullet"/>
      <w:lvlText w:val=""/>
      <w:lvlJc w:val="left"/>
    </w:lvl>
    <w:lvl w:ilvl="5" w:tplc="40A0C582">
      <w:start w:val="1"/>
      <w:numFmt w:val="bullet"/>
      <w:lvlText w:val=""/>
      <w:lvlJc w:val="left"/>
    </w:lvl>
    <w:lvl w:ilvl="6" w:tplc="C608D848">
      <w:start w:val="1"/>
      <w:numFmt w:val="bullet"/>
      <w:lvlText w:val=""/>
      <w:lvlJc w:val="left"/>
    </w:lvl>
    <w:lvl w:ilvl="7" w:tplc="EB607C96">
      <w:start w:val="1"/>
      <w:numFmt w:val="bullet"/>
      <w:lvlText w:val=""/>
      <w:lvlJc w:val="left"/>
    </w:lvl>
    <w:lvl w:ilvl="8" w:tplc="2CE239D4">
      <w:start w:val="1"/>
      <w:numFmt w:val="bullet"/>
      <w:lvlText w:val=""/>
      <w:lvlJc w:val="left"/>
    </w:lvl>
  </w:abstractNum>
  <w:abstractNum w:abstractNumId="16" w15:restartNumberingAfterBreak="0">
    <w:nsid w:val="00000025"/>
    <w:multiLevelType w:val="hybridMultilevel"/>
    <w:tmpl w:val="275AC794"/>
    <w:lvl w:ilvl="0" w:tplc="646A96FC">
      <w:start w:val="1"/>
      <w:numFmt w:val="lowerLetter"/>
      <w:lvlText w:val="%1)"/>
      <w:lvlJc w:val="left"/>
    </w:lvl>
    <w:lvl w:ilvl="1" w:tplc="BDF6116E">
      <w:start w:val="1"/>
      <w:numFmt w:val="bullet"/>
      <w:lvlText w:val=""/>
      <w:lvlJc w:val="left"/>
    </w:lvl>
    <w:lvl w:ilvl="2" w:tplc="181EA6F0">
      <w:start w:val="1"/>
      <w:numFmt w:val="bullet"/>
      <w:lvlText w:val=""/>
      <w:lvlJc w:val="left"/>
    </w:lvl>
    <w:lvl w:ilvl="3" w:tplc="D0E0AA6C">
      <w:start w:val="1"/>
      <w:numFmt w:val="bullet"/>
      <w:lvlText w:val=""/>
      <w:lvlJc w:val="left"/>
    </w:lvl>
    <w:lvl w:ilvl="4" w:tplc="719CFDE2">
      <w:start w:val="1"/>
      <w:numFmt w:val="bullet"/>
      <w:lvlText w:val=""/>
      <w:lvlJc w:val="left"/>
    </w:lvl>
    <w:lvl w:ilvl="5" w:tplc="87287984">
      <w:start w:val="1"/>
      <w:numFmt w:val="bullet"/>
      <w:lvlText w:val=""/>
      <w:lvlJc w:val="left"/>
    </w:lvl>
    <w:lvl w:ilvl="6" w:tplc="27A8DD28">
      <w:start w:val="1"/>
      <w:numFmt w:val="bullet"/>
      <w:lvlText w:val=""/>
      <w:lvlJc w:val="left"/>
    </w:lvl>
    <w:lvl w:ilvl="7" w:tplc="0A4E9C0E">
      <w:start w:val="1"/>
      <w:numFmt w:val="bullet"/>
      <w:lvlText w:val=""/>
      <w:lvlJc w:val="left"/>
    </w:lvl>
    <w:lvl w:ilvl="8" w:tplc="36A23212">
      <w:start w:val="1"/>
      <w:numFmt w:val="bullet"/>
      <w:lvlText w:val=""/>
      <w:lvlJc w:val="left"/>
    </w:lvl>
  </w:abstractNum>
  <w:abstractNum w:abstractNumId="17" w15:restartNumberingAfterBreak="0">
    <w:nsid w:val="055E1184"/>
    <w:multiLevelType w:val="hybridMultilevel"/>
    <w:tmpl w:val="3662CF04"/>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1018147E"/>
    <w:multiLevelType w:val="multilevel"/>
    <w:tmpl w:val="A28E92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0C6263A"/>
    <w:multiLevelType w:val="hybridMultilevel"/>
    <w:tmpl w:val="FBC4516E"/>
    <w:lvl w:ilvl="0" w:tplc="5EAE9024">
      <w:start w:val="1"/>
      <w:numFmt w:val="decimal"/>
      <w:lvlText w:val="%1."/>
      <w:lvlJc w:val="left"/>
      <w:pPr>
        <w:ind w:left="1309" w:hanging="360"/>
      </w:pPr>
    </w:lvl>
    <w:lvl w:ilvl="1" w:tplc="3C0A0019" w:tentative="1">
      <w:start w:val="1"/>
      <w:numFmt w:val="lowerLetter"/>
      <w:lvlText w:val="%2."/>
      <w:lvlJc w:val="left"/>
      <w:pPr>
        <w:ind w:left="2029" w:hanging="360"/>
      </w:pPr>
    </w:lvl>
    <w:lvl w:ilvl="2" w:tplc="3C0A001B" w:tentative="1">
      <w:start w:val="1"/>
      <w:numFmt w:val="lowerRoman"/>
      <w:lvlText w:val="%3."/>
      <w:lvlJc w:val="right"/>
      <w:pPr>
        <w:ind w:left="2749" w:hanging="180"/>
      </w:pPr>
    </w:lvl>
    <w:lvl w:ilvl="3" w:tplc="3C0A000F" w:tentative="1">
      <w:start w:val="1"/>
      <w:numFmt w:val="decimal"/>
      <w:lvlText w:val="%4."/>
      <w:lvlJc w:val="left"/>
      <w:pPr>
        <w:ind w:left="3469" w:hanging="360"/>
      </w:pPr>
    </w:lvl>
    <w:lvl w:ilvl="4" w:tplc="3C0A0019" w:tentative="1">
      <w:start w:val="1"/>
      <w:numFmt w:val="lowerLetter"/>
      <w:lvlText w:val="%5."/>
      <w:lvlJc w:val="left"/>
      <w:pPr>
        <w:ind w:left="4189" w:hanging="360"/>
      </w:pPr>
    </w:lvl>
    <w:lvl w:ilvl="5" w:tplc="3C0A001B" w:tentative="1">
      <w:start w:val="1"/>
      <w:numFmt w:val="lowerRoman"/>
      <w:lvlText w:val="%6."/>
      <w:lvlJc w:val="right"/>
      <w:pPr>
        <w:ind w:left="4909" w:hanging="180"/>
      </w:pPr>
    </w:lvl>
    <w:lvl w:ilvl="6" w:tplc="3C0A000F" w:tentative="1">
      <w:start w:val="1"/>
      <w:numFmt w:val="decimal"/>
      <w:lvlText w:val="%7."/>
      <w:lvlJc w:val="left"/>
      <w:pPr>
        <w:ind w:left="5629" w:hanging="360"/>
      </w:pPr>
    </w:lvl>
    <w:lvl w:ilvl="7" w:tplc="3C0A0019" w:tentative="1">
      <w:start w:val="1"/>
      <w:numFmt w:val="lowerLetter"/>
      <w:lvlText w:val="%8."/>
      <w:lvlJc w:val="left"/>
      <w:pPr>
        <w:ind w:left="6349" w:hanging="360"/>
      </w:pPr>
    </w:lvl>
    <w:lvl w:ilvl="8" w:tplc="3C0A001B" w:tentative="1">
      <w:start w:val="1"/>
      <w:numFmt w:val="lowerRoman"/>
      <w:lvlText w:val="%9."/>
      <w:lvlJc w:val="right"/>
      <w:pPr>
        <w:ind w:left="7069" w:hanging="180"/>
      </w:pPr>
    </w:lvl>
  </w:abstractNum>
  <w:abstractNum w:abstractNumId="22" w15:restartNumberingAfterBreak="0">
    <w:nsid w:val="12207A20"/>
    <w:multiLevelType w:val="hybridMultilevel"/>
    <w:tmpl w:val="28C4729A"/>
    <w:lvl w:ilvl="0" w:tplc="E5824144">
      <w:start w:val="1"/>
      <w:numFmt w:val="lowerLetter"/>
      <w:lvlText w:val="%1)"/>
      <w:lvlJc w:val="left"/>
      <w:pPr>
        <w:ind w:left="678" w:hanging="360"/>
      </w:pPr>
      <w:rPr>
        <w:rFonts w:hint="default"/>
      </w:rPr>
    </w:lvl>
    <w:lvl w:ilvl="1" w:tplc="3C0A0019" w:tentative="1">
      <w:start w:val="1"/>
      <w:numFmt w:val="lowerLetter"/>
      <w:lvlText w:val="%2."/>
      <w:lvlJc w:val="left"/>
      <w:pPr>
        <w:ind w:left="1398" w:hanging="360"/>
      </w:pPr>
    </w:lvl>
    <w:lvl w:ilvl="2" w:tplc="3C0A001B" w:tentative="1">
      <w:start w:val="1"/>
      <w:numFmt w:val="lowerRoman"/>
      <w:lvlText w:val="%3."/>
      <w:lvlJc w:val="right"/>
      <w:pPr>
        <w:ind w:left="2118" w:hanging="180"/>
      </w:pPr>
    </w:lvl>
    <w:lvl w:ilvl="3" w:tplc="3C0A000F" w:tentative="1">
      <w:start w:val="1"/>
      <w:numFmt w:val="decimal"/>
      <w:lvlText w:val="%4."/>
      <w:lvlJc w:val="left"/>
      <w:pPr>
        <w:ind w:left="2838" w:hanging="360"/>
      </w:pPr>
    </w:lvl>
    <w:lvl w:ilvl="4" w:tplc="3C0A0019" w:tentative="1">
      <w:start w:val="1"/>
      <w:numFmt w:val="lowerLetter"/>
      <w:lvlText w:val="%5."/>
      <w:lvlJc w:val="left"/>
      <w:pPr>
        <w:ind w:left="3558" w:hanging="360"/>
      </w:pPr>
    </w:lvl>
    <w:lvl w:ilvl="5" w:tplc="3C0A001B" w:tentative="1">
      <w:start w:val="1"/>
      <w:numFmt w:val="lowerRoman"/>
      <w:lvlText w:val="%6."/>
      <w:lvlJc w:val="right"/>
      <w:pPr>
        <w:ind w:left="4278" w:hanging="180"/>
      </w:pPr>
    </w:lvl>
    <w:lvl w:ilvl="6" w:tplc="3C0A000F" w:tentative="1">
      <w:start w:val="1"/>
      <w:numFmt w:val="decimal"/>
      <w:lvlText w:val="%7."/>
      <w:lvlJc w:val="left"/>
      <w:pPr>
        <w:ind w:left="4998" w:hanging="360"/>
      </w:pPr>
    </w:lvl>
    <w:lvl w:ilvl="7" w:tplc="3C0A0019" w:tentative="1">
      <w:start w:val="1"/>
      <w:numFmt w:val="lowerLetter"/>
      <w:lvlText w:val="%8."/>
      <w:lvlJc w:val="left"/>
      <w:pPr>
        <w:ind w:left="5718" w:hanging="360"/>
      </w:pPr>
    </w:lvl>
    <w:lvl w:ilvl="8" w:tplc="3C0A001B" w:tentative="1">
      <w:start w:val="1"/>
      <w:numFmt w:val="lowerRoman"/>
      <w:lvlText w:val="%9."/>
      <w:lvlJc w:val="right"/>
      <w:pPr>
        <w:ind w:left="6438" w:hanging="180"/>
      </w:pPr>
    </w:lvl>
  </w:abstractNum>
  <w:abstractNum w:abstractNumId="23" w15:restartNumberingAfterBreak="0">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hint="default"/>
      </w:rPr>
    </w:lvl>
    <w:lvl w:ilvl="5" w:tplc="3C0A000B">
      <w:start w:val="1"/>
      <w:numFmt w:val="bullet"/>
      <w:lvlText w:val=""/>
      <w:lvlJc w:val="left"/>
      <w:pPr>
        <w:ind w:left="5674" w:hanging="360"/>
      </w:pPr>
      <w:rPr>
        <w:rFonts w:ascii="Wingdings" w:hAnsi="Wingdings" w:cs="Wingdings" w:hint="default"/>
      </w:r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24" w15:restartNumberingAfterBreak="0">
    <w:nsid w:val="1B8F77F4"/>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26"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22DA4A79"/>
    <w:multiLevelType w:val="hybridMultilevel"/>
    <w:tmpl w:val="01C05BBC"/>
    <w:lvl w:ilvl="0" w:tplc="9E0A5C46">
      <w:start w:val="1"/>
      <w:numFmt w:val="lowerLetter"/>
      <w:lvlText w:val="%1."/>
      <w:lvlJc w:val="left"/>
      <w:pPr>
        <w:ind w:left="701" w:hanging="360"/>
      </w:pPr>
    </w:lvl>
    <w:lvl w:ilvl="1" w:tplc="3C0A0019" w:tentative="1">
      <w:start w:val="1"/>
      <w:numFmt w:val="lowerLetter"/>
      <w:lvlText w:val="%2."/>
      <w:lvlJc w:val="left"/>
      <w:pPr>
        <w:ind w:left="1421" w:hanging="360"/>
      </w:pPr>
    </w:lvl>
    <w:lvl w:ilvl="2" w:tplc="3C0A001B" w:tentative="1">
      <w:start w:val="1"/>
      <w:numFmt w:val="lowerRoman"/>
      <w:lvlText w:val="%3."/>
      <w:lvlJc w:val="right"/>
      <w:pPr>
        <w:ind w:left="2141" w:hanging="180"/>
      </w:pPr>
    </w:lvl>
    <w:lvl w:ilvl="3" w:tplc="3C0A000F" w:tentative="1">
      <w:start w:val="1"/>
      <w:numFmt w:val="decimal"/>
      <w:lvlText w:val="%4."/>
      <w:lvlJc w:val="left"/>
      <w:pPr>
        <w:ind w:left="2861" w:hanging="360"/>
      </w:pPr>
    </w:lvl>
    <w:lvl w:ilvl="4" w:tplc="3C0A0019" w:tentative="1">
      <w:start w:val="1"/>
      <w:numFmt w:val="lowerLetter"/>
      <w:lvlText w:val="%5."/>
      <w:lvlJc w:val="left"/>
      <w:pPr>
        <w:ind w:left="3581" w:hanging="360"/>
      </w:pPr>
    </w:lvl>
    <w:lvl w:ilvl="5" w:tplc="3C0A001B" w:tentative="1">
      <w:start w:val="1"/>
      <w:numFmt w:val="lowerRoman"/>
      <w:lvlText w:val="%6."/>
      <w:lvlJc w:val="right"/>
      <w:pPr>
        <w:ind w:left="4301" w:hanging="180"/>
      </w:pPr>
    </w:lvl>
    <w:lvl w:ilvl="6" w:tplc="3C0A000F" w:tentative="1">
      <w:start w:val="1"/>
      <w:numFmt w:val="decimal"/>
      <w:lvlText w:val="%7."/>
      <w:lvlJc w:val="left"/>
      <w:pPr>
        <w:ind w:left="5021" w:hanging="360"/>
      </w:pPr>
    </w:lvl>
    <w:lvl w:ilvl="7" w:tplc="3C0A0019" w:tentative="1">
      <w:start w:val="1"/>
      <w:numFmt w:val="lowerLetter"/>
      <w:lvlText w:val="%8."/>
      <w:lvlJc w:val="left"/>
      <w:pPr>
        <w:ind w:left="5741" w:hanging="360"/>
      </w:pPr>
    </w:lvl>
    <w:lvl w:ilvl="8" w:tplc="3C0A001B" w:tentative="1">
      <w:start w:val="1"/>
      <w:numFmt w:val="lowerRoman"/>
      <w:lvlText w:val="%9."/>
      <w:lvlJc w:val="right"/>
      <w:pPr>
        <w:ind w:left="6461" w:hanging="180"/>
      </w:pPr>
    </w:lvl>
  </w:abstractNum>
  <w:abstractNum w:abstractNumId="28" w15:restartNumberingAfterBreak="0">
    <w:nsid w:val="238029D2"/>
    <w:multiLevelType w:val="hybridMultilevel"/>
    <w:tmpl w:val="A7501ECC"/>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C1009898">
      <w:start w:val="10"/>
      <w:numFmt w:val="upperLetter"/>
      <w:lvlText w:val="%6)"/>
      <w:lvlJc w:val="left"/>
      <w:pPr>
        <w:ind w:left="5674" w:hanging="360"/>
      </w:pPr>
      <w:rPr>
        <w:rFonts w:eastAsia="Times New Roman" w:hint="default"/>
        <w:b/>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29" w15:restartNumberingAfterBreak="0">
    <w:nsid w:val="250F7938"/>
    <w:multiLevelType w:val="hybridMultilevel"/>
    <w:tmpl w:val="64AEF5A8"/>
    <w:lvl w:ilvl="0" w:tplc="0C0A0005">
      <w:start w:val="1"/>
      <w:numFmt w:val="bullet"/>
      <w:lvlText w:val=""/>
      <w:lvlJc w:val="left"/>
      <w:pPr>
        <w:tabs>
          <w:tab w:val="num" w:pos="2136"/>
        </w:tabs>
        <w:ind w:left="2136" w:hanging="360"/>
      </w:pPr>
      <w:rPr>
        <w:rFonts w:ascii="Wingdings" w:hAnsi="Wingdings"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30" w15:restartNumberingAfterBreak="0">
    <w:nsid w:val="254579BD"/>
    <w:multiLevelType w:val="hybridMultilevel"/>
    <w:tmpl w:val="87F67076"/>
    <w:lvl w:ilvl="0" w:tplc="E3DAAFF0">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25FD10E2"/>
    <w:multiLevelType w:val="hybridMultilevel"/>
    <w:tmpl w:val="7A58F304"/>
    <w:lvl w:ilvl="0" w:tplc="B6B6F56A">
      <w:start w:val="1"/>
      <w:numFmt w:val="lowerLetter"/>
      <w:lvlText w:val="%1)"/>
      <w:lvlJc w:val="left"/>
      <w:pPr>
        <w:ind w:left="785" w:hanging="360"/>
      </w:pPr>
      <w:rPr>
        <w:rFonts w:hint="default"/>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2"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34"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37310E12"/>
    <w:multiLevelType w:val="hybridMultilevel"/>
    <w:tmpl w:val="D8C20CB8"/>
    <w:lvl w:ilvl="0" w:tplc="3C0A0017">
      <w:start w:val="1"/>
      <w:numFmt w:val="lowerLetter"/>
      <w:lvlText w:val="%1)"/>
      <w:lvlJc w:val="left"/>
      <w:pPr>
        <w:ind w:left="1778" w:hanging="360"/>
      </w:pPr>
      <w:rPr>
        <w:rFonts w:hint="default"/>
      </w:rPr>
    </w:lvl>
    <w:lvl w:ilvl="1" w:tplc="3C0A0003" w:tentative="1">
      <w:start w:val="1"/>
      <w:numFmt w:val="bullet"/>
      <w:lvlText w:val="o"/>
      <w:lvlJc w:val="left"/>
      <w:pPr>
        <w:ind w:left="2498" w:hanging="360"/>
      </w:pPr>
      <w:rPr>
        <w:rFonts w:ascii="Courier New" w:hAnsi="Courier New" w:cs="Courier New" w:hint="default"/>
      </w:rPr>
    </w:lvl>
    <w:lvl w:ilvl="2" w:tplc="3C0A0005" w:tentative="1">
      <w:start w:val="1"/>
      <w:numFmt w:val="bullet"/>
      <w:lvlText w:val=""/>
      <w:lvlJc w:val="left"/>
      <w:pPr>
        <w:ind w:left="3218" w:hanging="360"/>
      </w:pPr>
      <w:rPr>
        <w:rFonts w:ascii="Wingdings" w:hAnsi="Wingdings" w:hint="default"/>
      </w:rPr>
    </w:lvl>
    <w:lvl w:ilvl="3" w:tplc="3C0A0001" w:tentative="1">
      <w:start w:val="1"/>
      <w:numFmt w:val="bullet"/>
      <w:lvlText w:val=""/>
      <w:lvlJc w:val="left"/>
      <w:pPr>
        <w:ind w:left="3938" w:hanging="360"/>
      </w:pPr>
      <w:rPr>
        <w:rFonts w:ascii="Symbol" w:hAnsi="Symbol" w:hint="default"/>
      </w:rPr>
    </w:lvl>
    <w:lvl w:ilvl="4" w:tplc="3C0A0003" w:tentative="1">
      <w:start w:val="1"/>
      <w:numFmt w:val="bullet"/>
      <w:lvlText w:val="o"/>
      <w:lvlJc w:val="left"/>
      <w:pPr>
        <w:ind w:left="4658" w:hanging="360"/>
      </w:pPr>
      <w:rPr>
        <w:rFonts w:ascii="Courier New" w:hAnsi="Courier New" w:cs="Courier New" w:hint="default"/>
      </w:rPr>
    </w:lvl>
    <w:lvl w:ilvl="5" w:tplc="3C0A0005" w:tentative="1">
      <w:start w:val="1"/>
      <w:numFmt w:val="bullet"/>
      <w:lvlText w:val=""/>
      <w:lvlJc w:val="left"/>
      <w:pPr>
        <w:ind w:left="5378" w:hanging="360"/>
      </w:pPr>
      <w:rPr>
        <w:rFonts w:ascii="Wingdings" w:hAnsi="Wingdings" w:hint="default"/>
      </w:rPr>
    </w:lvl>
    <w:lvl w:ilvl="6" w:tplc="3C0A0001" w:tentative="1">
      <w:start w:val="1"/>
      <w:numFmt w:val="bullet"/>
      <w:lvlText w:val=""/>
      <w:lvlJc w:val="left"/>
      <w:pPr>
        <w:ind w:left="6098" w:hanging="360"/>
      </w:pPr>
      <w:rPr>
        <w:rFonts w:ascii="Symbol" w:hAnsi="Symbol" w:hint="default"/>
      </w:rPr>
    </w:lvl>
    <w:lvl w:ilvl="7" w:tplc="3C0A0003" w:tentative="1">
      <w:start w:val="1"/>
      <w:numFmt w:val="bullet"/>
      <w:lvlText w:val="o"/>
      <w:lvlJc w:val="left"/>
      <w:pPr>
        <w:ind w:left="6818" w:hanging="360"/>
      </w:pPr>
      <w:rPr>
        <w:rFonts w:ascii="Courier New" w:hAnsi="Courier New" w:cs="Courier New" w:hint="default"/>
      </w:rPr>
    </w:lvl>
    <w:lvl w:ilvl="8" w:tplc="3C0A0005" w:tentative="1">
      <w:start w:val="1"/>
      <w:numFmt w:val="bullet"/>
      <w:lvlText w:val=""/>
      <w:lvlJc w:val="left"/>
      <w:pPr>
        <w:ind w:left="7538" w:hanging="360"/>
      </w:pPr>
      <w:rPr>
        <w:rFonts w:ascii="Wingdings" w:hAnsi="Wingdings" w:hint="default"/>
      </w:rPr>
    </w:lvl>
  </w:abstractNum>
  <w:abstractNum w:abstractNumId="36" w15:restartNumberingAfterBreak="0">
    <w:nsid w:val="379D4B77"/>
    <w:multiLevelType w:val="hybridMultilevel"/>
    <w:tmpl w:val="2CA03CC2"/>
    <w:lvl w:ilvl="0" w:tplc="5142C3D0">
      <w:start w:val="1"/>
      <w:numFmt w:val="decimal"/>
      <w:lvlText w:val="%1."/>
      <w:lvlJc w:val="left"/>
      <w:pPr>
        <w:ind w:left="720" w:hanging="360"/>
      </w:pPr>
      <w:rPr>
        <w:rFonts w:ascii="Palatino Linotype" w:hAnsi="Palatino Linotype" w:hint="default"/>
        <w:b/>
        <w:sz w:val="28"/>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15:restartNumberingAfterBreak="0">
    <w:nsid w:val="47537C2A"/>
    <w:multiLevelType w:val="hybridMultilevel"/>
    <w:tmpl w:val="61489E50"/>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4D7702D4"/>
    <w:multiLevelType w:val="hybridMultilevel"/>
    <w:tmpl w:val="72B4FF88"/>
    <w:lvl w:ilvl="0" w:tplc="8B28F2D2">
      <w:start w:val="1"/>
      <w:numFmt w:val="upperLetter"/>
      <w:lvlText w:val="%1-"/>
      <w:lvlJc w:val="left"/>
      <w:pPr>
        <w:ind w:left="720" w:hanging="360"/>
      </w:pPr>
      <w:rPr>
        <w:rFonts w:hint="default"/>
        <w:b/>
        <w:bCs/>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54620A01"/>
    <w:multiLevelType w:val="hybridMultilevel"/>
    <w:tmpl w:val="D0F27288"/>
    <w:lvl w:ilvl="0" w:tplc="338844EE">
      <w:start w:val="1"/>
      <w:numFmt w:val="lowerLetter"/>
      <w:lvlText w:val="%1)"/>
      <w:lvlJc w:val="left"/>
    </w:lvl>
    <w:lvl w:ilvl="1" w:tplc="3C0A0019" w:tentative="1">
      <w:start w:val="1"/>
      <w:numFmt w:val="lowerLetter"/>
      <w:lvlText w:val="%2."/>
      <w:lvlJc w:val="left"/>
      <w:pPr>
        <w:ind w:left="12218" w:hanging="360"/>
      </w:pPr>
    </w:lvl>
    <w:lvl w:ilvl="2" w:tplc="3C0A001B" w:tentative="1">
      <w:start w:val="1"/>
      <w:numFmt w:val="lowerRoman"/>
      <w:lvlText w:val="%3."/>
      <w:lvlJc w:val="right"/>
      <w:pPr>
        <w:ind w:left="12938" w:hanging="180"/>
      </w:pPr>
    </w:lvl>
    <w:lvl w:ilvl="3" w:tplc="3C0A000F" w:tentative="1">
      <w:start w:val="1"/>
      <w:numFmt w:val="decimal"/>
      <w:lvlText w:val="%4."/>
      <w:lvlJc w:val="left"/>
      <w:pPr>
        <w:ind w:left="13658" w:hanging="360"/>
      </w:pPr>
    </w:lvl>
    <w:lvl w:ilvl="4" w:tplc="3C0A0019" w:tentative="1">
      <w:start w:val="1"/>
      <w:numFmt w:val="lowerLetter"/>
      <w:lvlText w:val="%5."/>
      <w:lvlJc w:val="left"/>
      <w:pPr>
        <w:ind w:left="14378" w:hanging="360"/>
      </w:pPr>
    </w:lvl>
    <w:lvl w:ilvl="5" w:tplc="3C0A001B" w:tentative="1">
      <w:start w:val="1"/>
      <w:numFmt w:val="lowerRoman"/>
      <w:lvlText w:val="%6."/>
      <w:lvlJc w:val="right"/>
      <w:pPr>
        <w:ind w:left="15098" w:hanging="180"/>
      </w:pPr>
    </w:lvl>
    <w:lvl w:ilvl="6" w:tplc="3C0A000F" w:tentative="1">
      <w:start w:val="1"/>
      <w:numFmt w:val="decimal"/>
      <w:lvlText w:val="%7."/>
      <w:lvlJc w:val="left"/>
      <w:pPr>
        <w:ind w:left="15818" w:hanging="360"/>
      </w:pPr>
    </w:lvl>
    <w:lvl w:ilvl="7" w:tplc="3C0A0019" w:tentative="1">
      <w:start w:val="1"/>
      <w:numFmt w:val="lowerLetter"/>
      <w:lvlText w:val="%8."/>
      <w:lvlJc w:val="left"/>
      <w:pPr>
        <w:ind w:left="16538" w:hanging="360"/>
      </w:pPr>
    </w:lvl>
    <w:lvl w:ilvl="8" w:tplc="3C0A001B" w:tentative="1">
      <w:start w:val="1"/>
      <w:numFmt w:val="lowerRoman"/>
      <w:lvlText w:val="%9."/>
      <w:lvlJc w:val="right"/>
      <w:pPr>
        <w:ind w:left="17258" w:hanging="180"/>
      </w:pPr>
    </w:lvl>
  </w:abstractNum>
  <w:abstractNum w:abstractNumId="4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15:restartNumberingAfterBreak="0">
    <w:nsid w:val="57EC4773"/>
    <w:multiLevelType w:val="hybridMultilevel"/>
    <w:tmpl w:val="C616DE1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5AA94AEF"/>
    <w:multiLevelType w:val="hybridMultilevel"/>
    <w:tmpl w:val="67689A00"/>
    <w:lvl w:ilvl="0" w:tplc="500A096A">
      <w:start w:val="1"/>
      <w:numFmt w:val="decimal"/>
      <w:lvlText w:val="%1."/>
      <w:lvlJc w:val="left"/>
      <w:pPr>
        <w:ind w:left="520" w:hanging="360"/>
      </w:pPr>
      <w:rPr>
        <w:rFonts w:hint="default"/>
      </w:rPr>
    </w:lvl>
    <w:lvl w:ilvl="1" w:tplc="D9BA681C">
      <w:start w:val="1"/>
      <w:numFmt w:val="lowerLetter"/>
      <w:lvlText w:val="%2."/>
      <w:lvlJc w:val="left"/>
      <w:pPr>
        <w:ind w:left="1240" w:hanging="360"/>
      </w:pPr>
    </w:lvl>
    <w:lvl w:ilvl="2" w:tplc="3C0A001B" w:tentative="1">
      <w:start w:val="1"/>
      <w:numFmt w:val="lowerRoman"/>
      <w:lvlText w:val="%3."/>
      <w:lvlJc w:val="right"/>
      <w:pPr>
        <w:ind w:left="1960" w:hanging="180"/>
      </w:pPr>
    </w:lvl>
    <w:lvl w:ilvl="3" w:tplc="3C0A000F" w:tentative="1">
      <w:start w:val="1"/>
      <w:numFmt w:val="decimal"/>
      <w:lvlText w:val="%4."/>
      <w:lvlJc w:val="left"/>
      <w:pPr>
        <w:ind w:left="2680" w:hanging="360"/>
      </w:pPr>
    </w:lvl>
    <w:lvl w:ilvl="4" w:tplc="3C0A0019" w:tentative="1">
      <w:start w:val="1"/>
      <w:numFmt w:val="lowerLetter"/>
      <w:lvlText w:val="%5."/>
      <w:lvlJc w:val="left"/>
      <w:pPr>
        <w:ind w:left="3400" w:hanging="360"/>
      </w:pPr>
    </w:lvl>
    <w:lvl w:ilvl="5" w:tplc="3C0A001B" w:tentative="1">
      <w:start w:val="1"/>
      <w:numFmt w:val="lowerRoman"/>
      <w:lvlText w:val="%6."/>
      <w:lvlJc w:val="right"/>
      <w:pPr>
        <w:ind w:left="4120" w:hanging="180"/>
      </w:pPr>
    </w:lvl>
    <w:lvl w:ilvl="6" w:tplc="3C0A000F" w:tentative="1">
      <w:start w:val="1"/>
      <w:numFmt w:val="decimal"/>
      <w:lvlText w:val="%7."/>
      <w:lvlJc w:val="left"/>
      <w:pPr>
        <w:ind w:left="4840" w:hanging="360"/>
      </w:pPr>
    </w:lvl>
    <w:lvl w:ilvl="7" w:tplc="3C0A0019" w:tentative="1">
      <w:start w:val="1"/>
      <w:numFmt w:val="lowerLetter"/>
      <w:lvlText w:val="%8."/>
      <w:lvlJc w:val="left"/>
      <w:pPr>
        <w:ind w:left="5560" w:hanging="360"/>
      </w:pPr>
    </w:lvl>
    <w:lvl w:ilvl="8" w:tplc="3C0A001B" w:tentative="1">
      <w:start w:val="1"/>
      <w:numFmt w:val="lowerRoman"/>
      <w:lvlText w:val="%9."/>
      <w:lvlJc w:val="right"/>
      <w:pPr>
        <w:ind w:left="6280" w:hanging="180"/>
      </w:pPr>
    </w:lvl>
  </w:abstractNum>
  <w:abstractNum w:abstractNumId="46"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5DA60541"/>
    <w:multiLevelType w:val="hybridMultilevel"/>
    <w:tmpl w:val="9D9AC5AA"/>
    <w:lvl w:ilvl="0" w:tplc="3C0A000F">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48" w15:restartNumberingAfterBreak="0">
    <w:nsid w:val="5DF95A3F"/>
    <w:multiLevelType w:val="hybridMultilevel"/>
    <w:tmpl w:val="AF3ACA4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74AA0800">
      <w:start w:val="1"/>
      <w:numFmt w:val="lowerLetter"/>
      <w:lvlText w:val="%5."/>
      <w:lvlJc w:val="left"/>
      <w:pPr>
        <w:ind w:left="3672" w:hanging="360"/>
      </w:pPr>
      <w:rPr>
        <w:rFonts w:hint="default"/>
        <w:b w:val="0"/>
      </w:rPr>
    </w:lvl>
    <w:lvl w:ilvl="5" w:tplc="58307B08">
      <w:start w:val="1"/>
      <w:numFmt w:val="lowerLetter"/>
      <w:lvlText w:val="%6)"/>
      <w:lvlJc w:val="left"/>
      <w:pPr>
        <w:ind w:left="4572" w:hanging="360"/>
      </w:pPr>
      <w:rPr>
        <w:rFonts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9"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50" w15:restartNumberingAfterBreak="0">
    <w:nsid w:val="61F54366"/>
    <w:multiLevelType w:val="hybridMultilevel"/>
    <w:tmpl w:val="3522D030"/>
    <w:lvl w:ilvl="0" w:tplc="70B0B29C">
      <w:start w:val="1"/>
      <w:numFmt w:val="decimal"/>
      <w:pStyle w:val="Listaconvietas"/>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63A02BF0"/>
    <w:multiLevelType w:val="hybridMultilevel"/>
    <w:tmpl w:val="B762B7C2"/>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52" w15:restartNumberingAfterBreak="0">
    <w:nsid w:val="66145D17"/>
    <w:multiLevelType w:val="hybridMultilevel"/>
    <w:tmpl w:val="5BE01E46"/>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683F73D6"/>
    <w:multiLevelType w:val="hybridMultilevel"/>
    <w:tmpl w:val="D9A666E0"/>
    <w:lvl w:ilvl="0" w:tplc="31B69D9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55"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CB36733"/>
    <w:multiLevelType w:val="hybridMultilevel"/>
    <w:tmpl w:val="CCD22C02"/>
    <w:lvl w:ilvl="0" w:tplc="0C0A0005">
      <w:start w:val="1"/>
      <w:numFmt w:val="bullet"/>
      <w:lvlText w:val=""/>
      <w:lvlJc w:val="left"/>
      <w:pPr>
        <w:tabs>
          <w:tab w:val="num" w:pos="1648"/>
        </w:tabs>
        <w:ind w:left="1648" w:hanging="360"/>
      </w:pPr>
      <w:rPr>
        <w:rFonts w:ascii="Wingdings" w:hAnsi="Wingdings" w:hint="default"/>
      </w:rPr>
    </w:lvl>
    <w:lvl w:ilvl="1" w:tplc="0C0A0003" w:tentative="1">
      <w:start w:val="1"/>
      <w:numFmt w:val="bullet"/>
      <w:lvlText w:val="o"/>
      <w:lvlJc w:val="left"/>
      <w:pPr>
        <w:tabs>
          <w:tab w:val="num" w:pos="2368"/>
        </w:tabs>
        <w:ind w:left="2368" w:hanging="360"/>
      </w:pPr>
      <w:rPr>
        <w:rFonts w:ascii="Courier New" w:hAnsi="Courier New" w:cs="Courier New" w:hint="default"/>
      </w:rPr>
    </w:lvl>
    <w:lvl w:ilvl="2" w:tplc="0C0A0005" w:tentative="1">
      <w:start w:val="1"/>
      <w:numFmt w:val="bullet"/>
      <w:lvlText w:val=""/>
      <w:lvlJc w:val="left"/>
      <w:pPr>
        <w:tabs>
          <w:tab w:val="num" w:pos="3088"/>
        </w:tabs>
        <w:ind w:left="3088" w:hanging="360"/>
      </w:pPr>
      <w:rPr>
        <w:rFonts w:ascii="Wingdings" w:hAnsi="Wingdings" w:hint="default"/>
      </w:rPr>
    </w:lvl>
    <w:lvl w:ilvl="3" w:tplc="0C0A0001" w:tentative="1">
      <w:start w:val="1"/>
      <w:numFmt w:val="bullet"/>
      <w:lvlText w:val=""/>
      <w:lvlJc w:val="left"/>
      <w:pPr>
        <w:tabs>
          <w:tab w:val="num" w:pos="3808"/>
        </w:tabs>
        <w:ind w:left="3808" w:hanging="360"/>
      </w:pPr>
      <w:rPr>
        <w:rFonts w:ascii="Symbol" w:hAnsi="Symbol" w:hint="default"/>
      </w:rPr>
    </w:lvl>
    <w:lvl w:ilvl="4" w:tplc="0C0A0003" w:tentative="1">
      <w:start w:val="1"/>
      <w:numFmt w:val="bullet"/>
      <w:lvlText w:val="o"/>
      <w:lvlJc w:val="left"/>
      <w:pPr>
        <w:tabs>
          <w:tab w:val="num" w:pos="4528"/>
        </w:tabs>
        <w:ind w:left="4528" w:hanging="360"/>
      </w:pPr>
      <w:rPr>
        <w:rFonts w:ascii="Courier New" w:hAnsi="Courier New" w:cs="Courier New" w:hint="default"/>
      </w:rPr>
    </w:lvl>
    <w:lvl w:ilvl="5" w:tplc="0C0A0005" w:tentative="1">
      <w:start w:val="1"/>
      <w:numFmt w:val="bullet"/>
      <w:lvlText w:val=""/>
      <w:lvlJc w:val="left"/>
      <w:pPr>
        <w:tabs>
          <w:tab w:val="num" w:pos="5248"/>
        </w:tabs>
        <w:ind w:left="5248" w:hanging="360"/>
      </w:pPr>
      <w:rPr>
        <w:rFonts w:ascii="Wingdings" w:hAnsi="Wingdings" w:hint="default"/>
      </w:rPr>
    </w:lvl>
    <w:lvl w:ilvl="6" w:tplc="0C0A0001" w:tentative="1">
      <w:start w:val="1"/>
      <w:numFmt w:val="bullet"/>
      <w:lvlText w:val=""/>
      <w:lvlJc w:val="left"/>
      <w:pPr>
        <w:tabs>
          <w:tab w:val="num" w:pos="5968"/>
        </w:tabs>
        <w:ind w:left="5968" w:hanging="360"/>
      </w:pPr>
      <w:rPr>
        <w:rFonts w:ascii="Symbol" w:hAnsi="Symbol" w:hint="default"/>
      </w:rPr>
    </w:lvl>
    <w:lvl w:ilvl="7" w:tplc="0C0A0003" w:tentative="1">
      <w:start w:val="1"/>
      <w:numFmt w:val="bullet"/>
      <w:lvlText w:val="o"/>
      <w:lvlJc w:val="left"/>
      <w:pPr>
        <w:tabs>
          <w:tab w:val="num" w:pos="6688"/>
        </w:tabs>
        <w:ind w:left="6688" w:hanging="360"/>
      </w:pPr>
      <w:rPr>
        <w:rFonts w:ascii="Courier New" w:hAnsi="Courier New" w:cs="Courier New" w:hint="default"/>
      </w:rPr>
    </w:lvl>
    <w:lvl w:ilvl="8" w:tplc="0C0A0005" w:tentative="1">
      <w:start w:val="1"/>
      <w:numFmt w:val="bullet"/>
      <w:lvlText w:val=""/>
      <w:lvlJc w:val="left"/>
      <w:pPr>
        <w:tabs>
          <w:tab w:val="num" w:pos="7408"/>
        </w:tabs>
        <w:ind w:left="7408" w:hanging="360"/>
      </w:pPr>
      <w:rPr>
        <w:rFonts w:ascii="Wingdings" w:hAnsi="Wingdings" w:hint="default"/>
      </w:rPr>
    </w:lvl>
  </w:abstractNum>
  <w:abstractNum w:abstractNumId="57" w15:restartNumberingAfterBreak="0">
    <w:nsid w:val="77030705"/>
    <w:multiLevelType w:val="hybridMultilevel"/>
    <w:tmpl w:val="245C4BCC"/>
    <w:lvl w:ilvl="0" w:tplc="597C6702">
      <w:start w:val="1"/>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41"/>
  </w:num>
  <w:num w:numId="4">
    <w:abstractNumId w:val="36"/>
  </w:num>
  <w:num w:numId="5">
    <w:abstractNumId w:val="54"/>
  </w:num>
  <w:num w:numId="6">
    <w:abstractNumId w:val="55"/>
  </w:num>
  <w:num w:numId="7">
    <w:abstractNumId w:val="48"/>
  </w:num>
  <w:num w:numId="8">
    <w:abstractNumId w:val="39"/>
  </w:num>
  <w:num w:numId="9">
    <w:abstractNumId w:val="37"/>
  </w:num>
  <w:num w:numId="10">
    <w:abstractNumId w:val="43"/>
  </w:num>
  <w:num w:numId="11">
    <w:abstractNumId w:val="49"/>
  </w:num>
  <w:num w:numId="12">
    <w:abstractNumId w:val="32"/>
  </w:num>
  <w:num w:numId="13">
    <w:abstractNumId w:val="19"/>
  </w:num>
  <w:num w:numId="14">
    <w:abstractNumId w:val="46"/>
  </w:num>
  <w:num w:numId="15">
    <w:abstractNumId w:val="26"/>
  </w:num>
  <w:num w:numId="16">
    <w:abstractNumId w:val="25"/>
  </w:num>
  <w:num w:numId="17">
    <w:abstractNumId w:val="34"/>
  </w:num>
  <w:num w:numId="18">
    <w:abstractNumId w:val="33"/>
  </w:num>
  <w:num w:numId="19">
    <w:abstractNumId w:val="23"/>
  </w:num>
  <w:num w:numId="20">
    <w:abstractNumId w:val="40"/>
  </w:num>
  <w:num w:numId="21">
    <w:abstractNumId w:val="35"/>
  </w:num>
  <w:num w:numId="22">
    <w:abstractNumId w:val="0"/>
  </w:num>
  <w:num w:numId="23">
    <w:abstractNumId w:val="1"/>
  </w:num>
  <w:num w:numId="24">
    <w:abstractNumId w:val="22"/>
  </w:num>
  <w:num w:numId="25">
    <w:abstractNumId w:val="52"/>
  </w:num>
  <w:num w:numId="26">
    <w:abstractNumId w:val="31"/>
  </w:num>
  <w:num w:numId="27">
    <w:abstractNumId w:val="2"/>
  </w:num>
  <w:num w:numId="28">
    <w:abstractNumId w:val="47"/>
  </w:num>
  <w:num w:numId="29">
    <w:abstractNumId w:val="44"/>
  </w:num>
  <w:num w:numId="30">
    <w:abstractNumId w:val="45"/>
  </w:num>
  <w:num w:numId="31">
    <w:abstractNumId w:val="3"/>
  </w:num>
  <w:num w:numId="32">
    <w:abstractNumId w:val="4"/>
  </w:num>
  <w:num w:numId="33">
    <w:abstractNumId w:val="5"/>
  </w:num>
  <w:num w:numId="34">
    <w:abstractNumId w:val="6"/>
  </w:num>
  <w:num w:numId="35">
    <w:abstractNumId w:val="7"/>
  </w:num>
  <w:num w:numId="36">
    <w:abstractNumId w:val="8"/>
  </w:num>
  <w:num w:numId="37">
    <w:abstractNumId w:val="9"/>
  </w:num>
  <w:num w:numId="38">
    <w:abstractNumId w:val="10"/>
  </w:num>
  <w:num w:numId="39">
    <w:abstractNumId w:val="11"/>
  </w:num>
  <w:num w:numId="40">
    <w:abstractNumId w:val="12"/>
  </w:num>
  <w:num w:numId="41">
    <w:abstractNumId w:val="13"/>
  </w:num>
  <w:num w:numId="42">
    <w:abstractNumId w:val="14"/>
  </w:num>
  <w:num w:numId="43">
    <w:abstractNumId w:val="15"/>
  </w:num>
  <w:num w:numId="44">
    <w:abstractNumId w:val="42"/>
  </w:num>
  <w:num w:numId="45">
    <w:abstractNumId w:val="24"/>
  </w:num>
  <w:num w:numId="46">
    <w:abstractNumId w:val="29"/>
  </w:num>
  <w:num w:numId="47">
    <w:abstractNumId w:val="51"/>
  </w:num>
  <w:num w:numId="48">
    <w:abstractNumId w:val="20"/>
  </w:num>
  <w:num w:numId="49">
    <w:abstractNumId w:val="56"/>
  </w:num>
  <w:num w:numId="50">
    <w:abstractNumId w:val="53"/>
  </w:num>
  <w:num w:numId="51">
    <w:abstractNumId w:val="57"/>
  </w:num>
  <w:num w:numId="52">
    <w:abstractNumId w:val="16"/>
  </w:num>
  <w:num w:numId="53">
    <w:abstractNumId w:val="17"/>
  </w:num>
  <w:num w:numId="54">
    <w:abstractNumId w:val="38"/>
  </w:num>
  <w:num w:numId="55">
    <w:abstractNumId w:val="27"/>
  </w:num>
  <w:num w:numId="56">
    <w:abstractNumId w:val="21"/>
  </w:num>
  <w:num w:numId="57">
    <w:abstractNumId w:val="50"/>
  </w:num>
  <w:num w:numId="58">
    <w:abstractNumId w:val="30"/>
  </w:num>
  <w:numIdMacAtCleanup w:val="5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Agustin Fernandez Pereira">
    <w15:presenceInfo w15:providerId="None" w15:userId="Jorge Agustin Fernandez Pereira"/>
  </w15:person>
  <w15:person w15:author="Juan">
    <w15:presenceInfo w15:providerId="None" w15:userId="J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PY" w:vendorID="64" w:dllVersion="131078" w:nlCheck="1" w:checkStyle="0"/>
  <w:activeWritingStyle w:appName="MSWord" w:lang="es-AR" w:vendorID="64" w:dllVersion="131078" w:nlCheck="1" w:checkStyle="0"/>
  <w:activeWritingStyle w:appName="MSWord" w:lang="en-US" w:vendorID="64" w:dllVersion="131078" w:nlCheck="1" w:checkStyle="0"/>
  <w:revisionView w:markup="0"/>
  <w:trackRevisions/>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81B"/>
    <w:rsid w:val="00000609"/>
    <w:rsid w:val="0000108D"/>
    <w:rsid w:val="00011754"/>
    <w:rsid w:val="0001620B"/>
    <w:rsid w:val="0001668E"/>
    <w:rsid w:val="00017A8F"/>
    <w:rsid w:val="0002164B"/>
    <w:rsid w:val="00021B12"/>
    <w:rsid w:val="0002287A"/>
    <w:rsid w:val="0002422A"/>
    <w:rsid w:val="000257AE"/>
    <w:rsid w:val="00032FBA"/>
    <w:rsid w:val="000343B6"/>
    <w:rsid w:val="00037052"/>
    <w:rsid w:val="000412E4"/>
    <w:rsid w:val="00043CAD"/>
    <w:rsid w:val="0004644A"/>
    <w:rsid w:val="00053C2B"/>
    <w:rsid w:val="00054C0B"/>
    <w:rsid w:val="0005673E"/>
    <w:rsid w:val="00057063"/>
    <w:rsid w:val="0006481B"/>
    <w:rsid w:val="000734E7"/>
    <w:rsid w:val="00074E31"/>
    <w:rsid w:val="000760EA"/>
    <w:rsid w:val="000818F2"/>
    <w:rsid w:val="00084054"/>
    <w:rsid w:val="0008624A"/>
    <w:rsid w:val="00091F5D"/>
    <w:rsid w:val="00092CDA"/>
    <w:rsid w:val="0009584C"/>
    <w:rsid w:val="00097B24"/>
    <w:rsid w:val="000A06DF"/>
    <w:rsid w:val="000A3A3C"/>
    <w:rsid w:val="000A6FBF"/>
    <w:rsid w:val="000B1D57"/>
    <w:rsid w:val="000B29AE"/>
    <w:rsid w:val="000B4140"/>
    <w:rsid w:val="000B758A"/>
    <w:rsid w:val="000D0572"/>
    <w:rsid w:val="000E7418"/>
    <w:rsid w:val="000F01D6"/>
    <w:rsid w:val="000F17B7"/>
    <w:rsid w:val="000F2B2D"/>
    <w:rsid w:val="000F2BDD"/>
    <w:rsid w:val="000F5105"/>
    <w:rsid w:val="000F5387"/>
    <w:rsid w:val="000F78E7"/>
    <w:rsid w:val="000F7E2A"/>
    <w:rsid w:val="00113209"/>
    <w:rsid w:val="001172A4"/>
    <w:rsid w:val="001219E6"/>
    <w:rsid w:val="00122396"/>
    <w:rsid w:val="00122DE8"/>
    <w:rsid w:val="001234F7"/>
    <w:rsid w:val="00124378"/>
    <w:rsid w:val="00124409"/>
    <w:rsid w:val="00126DE1"/>
    <w:rsid w:val="00130D8B"/>
    <w:rsid w:val="0013732D"/>
    <w:rsid w:val="00140E44"/>
    <w:rsid w:val="00141F2D"/>
    <w:rsid w:val="00143782"/>
    <w:rsid w:val="00144210"/>
    <w:rsid w:val="001519D1"/>
    <w:rsid w:val="001568A4"/>
    <w:rsid w:val="00161816"/>
    <w:rsid w:val="00162BE9"/>
    <w:rsid w:val="00163F04"/>
    <w:rsid w:val="0017250F"/>
    <w:rsid w:val="00172FEA"/>
    <w:rsid w:val="0017750C"/>
    <w:rsid w:val="001804AB"/>
    <w:rsid w:val="0019337C"/>
    <w:rsid w:val="00195323"/>
    <w:rsid w:val="001A2CA4"/>
    <w:rsid w:val="001A44BA"/>
    <w:rsid w:val="001A7DE3"/>
    <w:rsid w:val="001B44D8"/>
    <w:rsid w:val="001B4CA4"/>
    <w:rsid w:val="001B7BB3"/>
    <w:rsid w:val="001C12EE"/>
    <w:rsid w:val="001C3B03"/>
    <w:rsid w:val="001C62A1"/>
    <w:rsid w:val="001C7D50"/>
    <w:rsid w:val="001D22BB"/>
    <w:rsid w:val="001D5099"/>
    <w:rsid w:val="001E25FB"/>
    <w:rsid w:val="001E51B9"/>
    <w:rsid w:val="001E64FA"/>
    <w:rsid w:val="001F0336"/>
    <w:rsid w:val="001F1A34"/>
    <w:rsid w:val="0020064E"/>
    <w:rsid w:val="00201586"/>
    <w:rsid w:val="00207978"/>
    <w:rsid w:val="0021088A"/>
    <w:rsid w:val="002125FB"/>
    <w:rsid w:val="0021323B"/>
    <w:rsid w:val="00214204"/>
    <w:rsid w:val="002170BD"/>
    <w:rsid w:val="002236CC"/>
    <w:rsid w:val="00224609"/>
    <w:rsid w:val="002262EB"/>
    <w:rsid w:val="00226E66"/>
    <w:rsid w:val="0023033A"/>
    <w:rsid w:val="00232C2D"/>
    <w:rsid w:val="00234A10"/>
    <w:rsid w:val="00243554"/>
    <w:rsid w:val="00245CAC"/>
    <w:rsid w:val="00250C24"/>
    <w:rsid w:val="00250F2C"/>
    <w:rsid w:val="002551EB"/>
    <w:rsid w:val="002638DF"/>
    <w:rsid w:val="00272C8B"/>
    <w:rsid w:val="002766CA"/>
    <w:rsid w:val="0027775B"/>
    <w:rsid w:val="00282340"/>
    <w:rsid w:val="002825A8"/>
    <w:rsid w:val="00290488"/>
    <w:rsid w:val="00290B88"/>
    <w:rsid w:val="00293F36"/>
    <w:rsid w:val="002A1082"/>
    <w:rsid w:val="002A18D1"/>
    <w:rsid w:val="002A533D"/>
    <w:rsid w:val="002A5FED"/>
    <w:rsid w:val="002B0C86"/>
    <w:rsid w:val="002B6AB9"/>
    <w:rsid w:val="002C0F89"/>
    <w:rsid w:val="002C5B71"/>
    <w:rsid w:val="002C6743"/>
    <w:rsid w:val="002D4313"/>
    <w:rsid w:val="002D4774"/>
    <w:rsid w:val="002D5A11"/>
    <w:rsid w:val="002E025F"/>
    <w:rsid w:val="002E1382"/>
    <w:rsid w:val="002E2BD6"/>
    <w:rsid w:val="002E3242"/>
    <w:rsid w:val="002F0312"/>
    <w:rsid w:val="002F5454"/>
    <w:rsid w:val="00305CA0"/>
    <w:rsid w:val="0031034B"/>
    <w:rsid w:val="0031119F"/>
    <w:rsid w:val="003151D9"/>
    <w:rsid w:val="00316083"/>
    <w:rsid w:val="00320304"/>
    <w:rsid w:val="00321509"/>
    <w:rsid w:val="003215F8"/>
    <w:rsid w:val="003217A8"/>
    <w:rsid w:val="00324438"/>
    <w:rsid w:val="003257CA"/>
    <w:rsid w:val="00325F10"/>
    <w:rsid w:val="00326E33"/>
    <w:rsid w:val="00333989"/>
    <w:rsid w:val="00334297"/>
    <w:rsid w:val="00334847"/>
    <w:rsid w:val="00334FA7"/>
    <w:rsid w:val="00335591"/>
    <w:rsid w:val="00341CAF"/>
    <w:rsid w:val="00343CBB"/>
    <w:rsid w:val="0034530D"/>
    <w:rsid w:val="00346590"/>
    <w:rsid w:val="00355FD0"/>
    <w:rsid w:val="00356A65"/>
    <w:rsid w:val="003605F6"/>
    <w:rsid w:val="00361B9C"/>
    <w:rsid w:val="00371444"/>
    <w:rsid w:val="00385CEE"/>
    <w:rsid w:val="00386F37"/>
    <w:rsid w:val="00394D14"/>
    <w:rsid w:val="0039660E"/>
    <w:rsid w:val="003A27B0"/>
    <w:rsid w:val="003A481F"/>
    <w:rsid w:val="003B0046"/>
    <w:rsid w:val="003B3DC4"/>
    <w:rsid w:val="003B560E"/>
    <w:rsid w:val="003C10A3"/>
    <w:rsid w:val="003D249C"/>
    <w:rsid w:val="003D42D2"/>
    <w:rsid w:val="003D52B3"/>
    <w:rsid w:val="003D5484"/>
    <w:rsid w:val="003D6ED0"/>
    <w:rsid w:val="003E025C"/>
    <w:rsid w:val="003E20EC"/>
    <w:rsid w:val="003E377A"/>
    <w:rsid w:val="003E5FC7"/>
    <w:rsid w:val="003F2989"/>
    <w:rsid w:val="003F3013"/>
    <w:rsid w:val="0040166E"/>
    <w:rsid w:val="004052CB"/>
    <w:rsid w:val="00406591"/>
    <w:rsid w:val="00406A0A"/>
    <w:rsid w:val="00407B5A"/>
    <w:rsid w:val="004103E3"/>
    <w:rsid w:val="00410864"/>
    <w:rsid w:val="00413282"/>
    <w:rsid w:val="00413B08"/>
    <w:rsid w:val="00413B4D"/>
    <w:rsid w:val="00415E12"/>
    <w:rsid w:val="004172AA"/>
    <w:rsid w:val="004172DF"/>
    <w:rsid w:val="00422DC1"/>
    <w:rsid w:val="004231F6"/>
    <w:rsid w:val="00424E62"/>
    <w:rsid w:val="00426F20"/>
    <w:rsid w:val="004379B7"/>
    <w:rsid w:val="0044275C"/>
    <w:rsid w:val="004445F0"/>
    <w:rsid w:val="00444DE7"/>
    <w:rsid w:val="00450A56"/>
    <w:rsid w:val="00453BE4"/>
    <w:rsid w:val="0045655B"/>
    <w:rsid w:val="004609DF"/>
    <w:rsid w:val="00460A07"/>
    <w:rsid w:val="00462FD5"/>
    <w:rsid w:val="0047010A"/>
    <w:rsid w:val="00472FD2"/>
    <w:rsid w:val="00473715"/>
    <w:rsid w:val="004741C7"/>
    <w:rsid w:val="004770FE"/>
    <w:rsid w:val="004773E6"/>
    <w:rsid w:val="00483759"/>
    <w:rsid w:val="00484789"/>
    <w:rsid w:val="00485D6C"/>
    <w:rsid w:val="00493166"/>
    <w:rsid w:val="0049328D"/>
    <w:rsid w:val="004940D9"/>
    <w:rsid w:val="004A13FC"/>
    <w:rsid w:val="004A3941"/>
    <w:rsid w:val="004A47C8"/>
    <w:rsid w:val="004B0970"/>
    <w:rsid w:val="004B0EC9"/>
    <w:rsid w:val="004C3976"/>
    <w:rsid w:val="004C46E1"/>
    <w:rsid w:val="004C6B7F"/>
    <w:rsid w:val="004C6D53"/>
    <w:rsid w:val="004D183D"/>
    <w:rsid w:val="004D59F5"/>
    <w:rsid w:val="004D7DB8"/>
    <w:rsid w:val="004E0CD8"/>
    <w:rsid w:val="004E2583"/>
    <w:rsid w:val="004E2648"/>
    <w:rsid w:val="004E2783"/>
    <w:rsid w:val="004E3030"/>
    <w:rsid w:val="004E739E"/>
    <w:rsid w:val="004F6B7A"/>
    <w:rsid w:val="004F7804"/>
    <w:rsid w:val="00502946"/>
    <w:rsid w:val="00504E69"/>
    <w:rsid w:val="00506C95"/>
    <w:rsid w:val="00512AB0"/>
    <w:rsid w:val="00520B03"/>
    <w:rsid w:val="0052539C"/>
    <w:rsid w:val="0052645A"/>
    <w:rsid w:val="00527C76"/>
    <w:rsid w:val="00531B9A"/>
    <w:rsid w:val="00534EAE"/>
    <w:rsid w:val="005350C9"/>
    <w:rsid w:val="00537071"/>
    <w:rsid w:val="00537BF9"/>
    <w:rsid w:val="0054053D"/>
    <w:rsid w:val="00540F3E"/>
    <w:rsid w:val="005415D8"/>
    <w:rsid w:val="00541A4A"/>
    <w:rsid w:val="00543777"/>
    <w:rsid w:val="00556EFA"/>
    <w:rsid w:val="00561868"/>
    <w:rsid w:val="0056273C"/>
    <w:rsid w:val="0056344C"/>
    <w:rsid w:val="00565C56"/>
    <w:rsid w:val="0056675C"/>
    <w:rsid w:val="00567669"/>
    <w:rsid w:val="00571B5F"/>
    <w:rsid w:val="005738DE"/>
    <w:rsid w:val="00577944"/>
    <w:rsid w:val="00583BB9"/>
    <w:rsid w:val="005859B7"/>
    <w:rsid w:val="005871EB"/>
    <w:rsid w:val="005921A9"/>
    <w:rsid w:val="005950D7"/>
    <w:rsid w:val="005A4362"/>
    <w:rsid w:val="005A4CDC"/>
    <w:rsid w:val="005B248D"/>
    <w:rsid w:val="005B45C0"/>
    <w:rsid w:val="005B4895"/>
    <w:rsid w:val="005B688B"/>
    <w:rsid w:val="005B6A8C"/>
    <w:rsid w:val="005B70DC"/>
    <w:rsid w:val="005B7E5D"/>
    <w:rsid w:val="005C08D9"/>
    <w:rsid w:val="005D0378"/>
    <w:rsid w:val="005D0A5C"/>
    <w:rsid w:val="005D37BE"/>
    <w:rsid w:val="005D625F"/>
    <w:rsid w:val="005E1EF8"/>
    <w:rsid w:val="005E5D3B"/>
    <w:rsid w:val="005F068B"/>
    <w:rsid w:val="005F2176"/>
    <w:rsid w:val="005F6000"/>
    <w:rsid w:val="005F675C"/>
    <w:rsid w:val="00610430"/>
    <w:rsid w:val="00610B9B"/>
    <w:rsid w:val="00614D16"/>
    <w:rsid w:val="00616F88"/>
    <w:rsid w:val="0062038E"/>
    <w:rsid w:val="00622C5A"/>
    <w:rsid w:val="00625FCC"/>
    <w:rsid w:val="00627961"/>
    <w:rsid w:val="0063228B"/>
    <w:rsid w:val="0063376A"/>
    <w:rsid w:val="00635E23"/>
    <w:rsid w:val="00635E67"/>
    <w:rsid w:val="00637F7E"/>
    <w:rsid w:val="00641190"/>
    <w:rsid w:val="0064215E"/>
    <w:rsid w:val="006443FE"/>
    <w:rsid w:val="00647102"/>
    <w:rsid w:val="00647E87"/>
    <w:rsid w:val="006504AB"/>
    <w:rsid w:val="00652BDF"/>
    <w:rsid w:val="00654FCB"/>
    <w:rsid w:val="00655DD7"/>
    <w:rsid w:val="00656C10"/>
    <w:rsid w:val="00663911"/>
    <w:rsid w:val="00671D0F"/>
    <w:rsid w:val="006729DF"/>
    <w:rsid w:val="00672E7A"/>
    <w:rsid w:val="00674D52"/>
    <w:rsid w:val="00681986"/>
    <w:rsid w:val="00683158"/>
    <w:rsid w:val="00684EA8"/>
    <w:rsid w:val="00685423"/>
    <w:rsid w:val="006859B5"/>
    <w:rsid w:val="00690619"/>
    <w:rsid w:val="00692580"/>
    <w:rsid w:val="0069518A"/>
    <w:rsid w:val="00695381"/>
    <w:rsid w:val="006955BD"/>
    <w:rsid w:val="00695C3E"/>
    <w:rsid w:val="00697A96"/>
    <w:rsid w:val="00697E10"/>
    <w:rsid w:val="006A0A8B"/>
    <w:rsid w:val="006A1735"/>
    <w:rsid w:val="006A194F"/>
    <w:rsid w:val="006A68B0"/>
    <w:rsid w:val="006B0789"/>
    <w:rsid w:val="006B3770"/>
    <w:rsid w:val="006C2772"/>
    <w:rsid w:val="006C3C57"/>
    <w:rsid w:val="006C3E8E"/>
    <w:rsid w:val="006C74C0"/>
    <w:rsid w:val="006D0D45"/>
    <w:rsid w:val="006D1DDD"/>
    <w:rsid w:val="006D357B"/>
    <w:rsid w:val="006D36C2"/>
    <w:rsid w:val="006E4F7F"/>
    <w:rsid w:val="006F0AEB"/>
    <w:rsid w:val="006F299C"/>
    <w:rsid w:val="00701616"/>
    <w:rsid w:val="0070173D"/>
    <w:rsid w:val="00701CAE"/>
    <w:rsid w:val="00702399"/>
    <w:rsid w:val="00703341"/>
    <w:rsid w:val="0070481B"/>
    <w:rsid w:val="007050D8"/>
    <w:rsid w:val="0071262B"/>
    <w:rsid w:val="00717426"/>
    <w:rsid w:val="00720117"/>
    <w:rsid w:val="007209B9"/>
    <w:rsid w:val="00724406"/>
    <w:rsid w:val="0072701D"/>
    <w:rsid w:val="007305DA"/>
    <w:rsid w:val="00732CCD"/>
    <w:rsid w:val="00734D17"/>
    <w:rsid w:val="007452DB"/>
    <w:rsid w:val="00745FD1"/>
    <w:rsid w:val="00752024"/>
    <w:rsid w:val="0075387F"/>
    <w:rsid w:val="00753E32"/>
    <w:rsid w:val="00760517"/>
    <w:rsid w:val="00761716"/>
    <w:rsid w:val="0077177F"/>
    <w:rsid w:val="00772E46"/>
    <w:rsid w:val="00774AC5"/>
    <w:rsid w:val="00774CF3"/>
    <w:rsid w:val="00774FD1"/>
    <w:rsid w:val="00775EC8"/>
    <w:rsid w:val="007849CE"/>
    <w:rsid w:val="0078592D"/>
    <w:rsid w:val="00790E18"/>
    <w:rsid w:val="00793608"/>
    <w:rsid w:val="007942D5"/>
    <w:rsid w:val="007A0175"/>
    <w:rsid w:val="007A0272"/>
    <w:rsid w:val="007A07BE"/>
    <w:rsid w:val="007A1196"/>
    <w:rsid w:val="007A2442"/>
    <w:rsid w:val="007B1B8B"/>
    <w:rsid w:val="007B2B1F"/>
    <w:rsid w:val="007B639D"/>
    <w:rsid w:val="007C1A4F"/>
    <w:rsid w:val="007C47AC"/>
    <w:rsid w:val="007C589B"/>
    <w:rsid w:val="007C6152"/>
    <w:rsid w:val="007D0757"/>
    <w:rsid w:val="007D187A"/>
    <w:rsid w:val="007E1F43"/>
    <w:rsid w:val="007E304F"/>
    <w:rsid w:val="007E485A"/>
    <w:rsid w:val="007E4F6C"/>
    <w:rsid w:val="007E5044"/>
    <w:rsid w:val="007E6314"/>
    <w:rsid w:val="007F4F62"/>
    <w:rsid w:val="007F4FC2"/>
    <w:rsid w:val="00806E49"/>
    <w:rsid w:val="00806F77"/>
    <w:rsid w:val="00807CBA"/>
    <w:rsid w:val="008101D7"/>
    <w:rsid w:val="00811AD3"/>
    <w:rsid w:val="0081283D"/>
    <w:rsid w:val="00816FDE"/>
    <w:rsid w:val="00820793"/>
    <w:rsid w:val="008213B5"/>
    <w:rsid w:val="008214C9"/>
    <w:rsid w:val="0082363F"/>
    <w:rsid w:val="00824805"/>
    <w:rsid w:val="00826158"/>
    <w:rsid w:val="008316D2"/>
    <w:rsid w:val="00835380"/>
    <w:rsid w:val="0083719C"/>
    <w:rsid w:val="00844531"/>
    <w:rsid w:val="00845725"/>
    <w:rsid w:val="00854A27"/>
    <w:rsid w:val="0085538A"/>
    <w:rsid w:val="008555A9"/>
    <w:rsid w:val="00856AF3"/>
    <w:rsid w:val="008571FC"/>
    <w:rsid w:val="00861880"/>
    <w:rsid w:val="008636B7"/>
    <w:rsid w:val="00864811"/>
    <w:rsid w:val="0086742E"/>
    <w:rsid w:val="00870B92"/>
    <w:rsid w:val="00873E0D"/>
    <w:rsid w:val="00881392"/>
    <w:rsid w:val="00882B71"/>
    <w:rsid w:val="00882F2D"/>
    <w:rsid w:val="00890334"/>
    <w:rsid w:val="00891703"/>
    <w:rsid w:val="00892ABA"/>
    <w:rsid w:val="008935F0"/>
    <w:rsid w:val="0089760D"/>
    <w:rsid w:val="00897B5E"/>
    <w:rsid w:val="008A39DE"/>
    <w:rsid w:val="008B2B17"/>
    <w:rsid w:val="008B2E16"/>
    <w:rsid w:val="008B2F73"/>
    <w:rsid w:val="008B5E3F"/>
    <w:rsid w:val="008B67D5"/>
    <w:rsid w:val="008B7543"/>
    <w:rsid w:val="008C0CA6"/>
    <w:rsid w:val="008C4AB0"/>
    <w:rsid w:val="008C680F"/>
    <w:rsid w:val="008C742B"/>
    <w:rsid w:val="008D34F1"/>
    <w:rsid w:val="008D6CB9"/>
    <w:rsid w:val="008E1788"/>
    <w:rsid w:val="008F310E"/>
    <w:rsid w:val="008F4DFF"/>
    <w:rsid w:val="008F5541"/>
    <w:rsid w:val="008F6CAB"/>
    <w:rsid w:val="009002A4"/>
    <w:rsid w:val="0090051C"/>
    <w:rsid w:val="00902EF5"/>
    <w:rsid w:val="00907159"/>
    <w:rsid w:val="00907FD6"/>
    <w:rsid w:val="009145BC"/>
    <w:rsid w:val="00920963"/>
    <w:rsid w:val="0093001F"/>
    <w:rsid w:val="00932046"/>
    <w:rsid w:val="00934B8F"/>
    <w:rsid w:val="00934D93"/>
    <w:rsid w:val="00934EDA"/>
    <w:rsid w:val="00936A3D"/>
    <w:rsid w:val="00936A6A"/>
    <w:rsid w:val="00936DBC"/>
    <w:rsid w:val="00941B4B"/>
    <w:rsid w:val="0094680E"/>
    <w:rsid w:val="00947BFA"/>
    <w:rsid w:val="009504C5"/>
    <w:rsid w:val="00952114"/>
    <w:rsid w:val="00957865"/>
    <w:rsid w:val="00966029"/>
    <w:rsid w:val="009667BB"/>
    <w:rsid w:val="00972358"/>
    <w:rsid w:val="00972456"/>
    <w:rsid w:val="00972A0F"/>
    <w:rsid w:val="00972B21"/>
    <w:rsid w:val="00972C2D"/>
    <w:rsid w:val="00972D9C"/>
    <w:rsid w:val="00973FC3"/>
    <w:rsid w:val="00975EA7"/>
    <w:rsid w:val="00975FD6"/>
    <w:rsid w:val="00976921"/>
    <w:rsid w:val="00981888"/>
    <w:rsid w:val="00981BB9"/>
    <w:rsid w:val="00982D18"/>
    <w:rsid w:val="00983310"/>
    <w:rsid w:val="00990E69"/>
    <w:rsid w:val="00994429"/>
    <w:rsid w:val="009948FC"/>
    <w:rsid w:val="00994E55"/>
    <w:rsid w:val="0099581A"/>
    <w:rsid w:val="009A0D9A"/>
    <w:rsid w:val="009A1F7C"/>
    <w:rsid w:val="009A31FA"/>
    <w:rsid w:val="009A48E5"/>
    <w:rsid w:val="009A7C68"/>
    <w:rsid w:val="009B20F2"/>
    <w:rsid w:val="009B2F5D"/>
    <w:rsid w:val="009B7BA1"/>
    <w:rsid w:val="009C1E6B"/>
    <w:rsid w:val="009C46A9"/>
    <w:rsid w:val="009C6584"/>
    <w:rsid w:val="009C6C74"/>
    <w:rsid w:val="009C7AA2"/>
    <w:rsid w:val="009E4FFA"/>
    <w:rsid w:val="009F40FD"/>
    <w:rsid w:val="009F4F8D"/>
    <w:rsid w:val="009F5005"/>
    <w:rsid w:val="00A00226"/>
    <w:rsid w:val="00A03FC7"/>
    <w:rsid w:val="00A0473C"/>
    <w:rsid w:val="00A0551E"/>
    <w:rsid w:val="00A07A53"/>
    <w:rsid w:val="00A1154F"/>
    <w:rsid w:val="00A1262C"/>
    <w:rsid w:val="00A12BC7"/>
    <w:rsid w:val="00A1568B"/>
    <w:rsid w:val="00A20D86"/>
    <w:rsid w:val="00A30766"/>
    <w:rsid w:val="00A32213"/>
    <w:rsid w:val="00A3610A"/>
    <w:rsid w:val="00A3760C"/>
    <w:rsid w:val="00A5084A"/>
    <w:rsid w:val="00A51F9C"/>
    <w:rsid w:val="00A53D66"/>
    <w:rsid w:val="00A54302"/>
    <w:rsid w:val="00A5596C"/>
    <w:rsid w:val="00A60A00"/>
    <w:rsid w:val="00A653B8"/>
    <w:rsid w:val="00A669EA"/>
    <w:rsid w:val="00A67672"/>
    <w:rsid w:val="00A813B5"/>
    <w:rsid w:val="00A81EA8"/>
    <w:rsid w:val="00A82015"/>
    <w:rsid w:val="00A9294F"/>
    <w:rsid w:val="00A933EB"/>
    <w:rsid w:val="00A94314"/>
    <w:rsid w:val="00A96733"/>
    <w:rsid w:val="00AA147F"/>
    <w:rsid w:val="00AA5166"/>
    <w:rsid w:val="00AA5881"/>
    <w:rsid w:val="00AB0B48"/>
    <w:rsid w:val="00AB17D2"/>
    <w:rsid w:val="00AB181B"/>
    <w:rsid w:val="00AB3A63"/>
    <w:rsid w:val="00AB641C"/>
    <w:rsid w:val="00AC0DE3"/>
    <w:rsid w:val="00AC183C"/>
    <w:rsid w:val="00AC5291"/>
    <w:rsid w:val="00AC5FDD"/>
    <w:rsid w:val="00AC74D6"/>
    <w:rsid w:val="00AD6646"/>
    <w:rsid w:val="00AD68C3"/>
    <w:rsid w:val="00AD7778"/>
    <w:rsid w:val="00AD7F32"/>
    <w:rsid w:val="00AE0FF2"/>
    <w:rsid w:val="00AE3197"/>
    <w:rsid w:val="00AE3219"/>
    <w:rsid w:val="00AE3F53"/>
    <w:rsid w:val="00AE418F"/>
    <w:rsid w:val="00AE436A"/>
    <w:rsid w:val="00AE4D22"/>
    <w:rsid w:val="00AE5334"/>
    <w:rsid w:val="00AE5EAA"/>
    <w:rsid w:val="00AE6AD8"/>
    <w:rsid w:val="00AF0A6B"/>
    <w:rsid w:val="00AF1077"/>
    <w:rsid w:val="00AF41F4"/>
    <w:rsid w:val="00AF766A"/>
    <w:rsid w:val="00B005F5"/>
    <w:rsid w:val="00B127FC"/>
    <w:rsid w:val="00B138AF"/>
    <w:rsid w:val="00B15DDF"/>
    <w:rsid w:val="00B17474"/>
    <w:rsid w:val="00B20167"/>
    <w:rsid w:val="00B21F8D"/>
    <w:rsid w:val="00B31358"/>
    <w:rsid w:val="00B35AF9"/>
    <w:rsid w:val="00B40C76"/>
    <w:rsid w:val="00B451E3"/>
    <w:rsid w:val="00B51B36"/>
    <w:rsid w:val="00B54807"/>
    <w:rsid w:val="00B5684D"/>
    <w:rsid w:val="00B6209D"/>
    <w:rsid w:val="00B66876"/>
    <w:rsid w:val="00B6688F"/>
    <w:rsid w:val="00B73722"/>
    <w:rsid w:val="00B7658F"/>
    <w:rsid w:val="00B77FE8"/>
    <w:rsid w:val="00B800C7"/>
    <w:rsid w:val="00B840D9"/>
    <w:rsid w:val="00B84E41"/>
    <w:rsid w:val="00B86FB6"/>
    <w:rsid w:val="00B87E4E"/>
    <w:rsid w:val="00B903FB"/>
    <w:rsid w:val="00B9081F"/>
    <w:rsid w:val="00B92C03"/>
    <w:rsid w:val="00B9378B"/>
    <w:rsid w:val="00B96064"/>
    <w:rsid w:val="00BA0C79"/>
    <w:rsid w:val="00BA1032"/>
    <w:rsid w:val="00BA1185"/>
    <w:rsid w:val="00BA56C5"/>
    <w:rsid w:val="00BB1CB5"/>
    <w:rsid w:val="00BB23B6"/>
    <w:rsid w:val="00BB2911"/>
    <w:rsid w:val="00BB372B"/>
    <w:rsid w:val="00BC2674"/>
    <w:rsid w:val="00BC2A31"/>
    <w:rsid w:val="00BC4590"/>
    <w:rsid w:val="00BC6949"/>
    <w:rsid w:val="00BC71B0"/>
    <w:rsid w:val="00BD2EA3"/>
    <w:rsid w:val="00BD3CA5"/>
    <w:rsid w:val="00BD46FE"/>
    <w:rsid w:val="00BD68BC"/>
    <w:rsid w:val="00BE0DB2"/>
    <w:rsid w:val="00BE1650"/>
    <w:rsid w:val="00BE1711"/>
    <w:rsid w:val="00BE3579"/>
    <w:rsid w:val="00BE3CCF"/>
    <w:rsid w:val="00BF0D09"/>
    <w:rsid w:val="00BF2EB8"/>
    <w:rsid w:val="00BF42F7"/>
    <w:rsid w:val="00BF7327"/>
    <w:rsid w:val="00C00925"/>
    <w:rsid w:val="00C017B9"/>
    <w:rsid w:val="00C06359"/>
    <w:rsid w:val="00C1040A"/>
    <w:rsid w:val="00C1383C"/>
    <w:rsid w:val="00C20E77"/>
    <w:rsid w:val="00C22742"/>
    <w:rsid w:val="00C246EE"/>
    <w:rsid w:val="00C25C93"/>
    <w:rsid w:val="00C260FF"/>
    <w:rsid w:val="00C30D6B"/>
    <w:rsid w:val="00C3648D"/>
    <w:rsid w:val="00C4190B"/>
    <w:rsid w:val="00C472FE"/>
    <w:rsid w:val="00C5027E"/>
    <w:rsid w:val="00C51612"/>
    <w:rsid w:val="00C5194F"/>
    <w:rsid w:val="00C54424"/>
    <w:rsid w:val="00C574B1"/>
    <w:rsid w:val="00C577F6"/>
    <w:rsid w:val="00C61352"/>
    <w:rsid w:val="00C61784"/>
    <w:rsid w:val="00C636B7"/>
    <w:rsid w:val="00C65A96"/>
    <w:rsid w:val="00C66D75"/>
    <w:rsid w:val="00C66FFF"/>
    <w:rsid w:val="00C70904"/>
    <w:rsid w:val="00C7096F"/>
    <w:rsid w:val="00C729E2"/>
    <w:rsid w:val="00C739C2"/>
    <w:rsid w:val="00C7581A"/>
    <w:rsid w:val="00C77662"/>
    <w:rsid w:val="00C81AD8"/>
    <w:rsid w:val="00C81CDB"/>
    <w:rsid w:val="00C82968"/>
    <w:rsid w:val="00C91012"/>
    <w:rsid w:val="00C9682F"/>
    <w:rsid w:val="00CA241D"/>
    <w:rsid w:val="00CA3E0F"/>
    <w:rsid w:val="00CC28B6"/>
    <w:rsid w:val="00CC2953"/>
    <w:rsid w:val="00CC563D"/>
    <w:rsid w:val="00CC66B5"/>
    <w:rsid w:val="00CD274C"/>
    <w:rsid w:val="00CE0644"/>
    <w:rsid w:val="00CE2871"/>
    <w:rsid w:val="00CE4AB4"/>
    <w:rsid w:val="00CE5319"/>
    <w:rsid w:val="00CE6323"/>
    <w:rsid w:val="00CE6D36"/>
    <w:rsid w:val="00CF351C"/>
    <w:rsid w:val="00CF419C"/>
    <w:rsid w:val="00CF709B"/>
    <w:rsid w:val="00D00E70"/>
    <w:rsid w:val="00D037C6"/>
    <w:rsid w:val="00D03FA0"/>
    <w:rsid w:val="00D04842"/>
    <w:rsid w:val="00D10C48"/>
    <w:rsid w:val="00D13B55"/>
    <w:rsid w:val="00D170D8"/>
    <w:rsid w:val="00D203E5"/>
    <w:rsid w:val="00D21DCA"/>
    <w:rsid w:val="00D24712"/>
    <w:rsid w:val="00D24EE2"/>
    <w:rsid w:val="00D25FC5"/>
    <w:rsid w:val="00D32517"/>
    <w:rsid w:val="00D32747"/>
    <w:rsid w:val="00D32E2F"/>
    <w:rsid w:val="00D35631"/>
    <w:rsid w:val="00D36CD8"/>
    <w:rsid w:val="00D41E3A"/>
    <w:rsid w:val="00D433FB"/>
    <w:rsid w:val="00D43857"/>
    <w:rsid w:val="00D461FD"/>
    <w:rsid w:val="00D5167A"/>
    <w:rsid w:val="00D520A8"/>
    <w:rsid w:val="00D55C94"/>
    <w:rsid w:val="00D55F6B"/>
    <w:rsid w:val="00D60388"/>
    <w:rsid w:val="00D603DB"/>
    <w:rsid w:val="00D62736"/>
    <w:rsid w:val="00D7062D"/>
    <w:rsid w:val="00D72853"/>
    <w:rsid w:val="00D74766"/>
    <w:rsid w:val="00D76146"/>
    <w:rsid w:val="00D77FBD"/>
    <w:rsid w:val="00D807DC"/>
    <w:rsid w:val="00D81973"/>
    <w:rsid w:val="00D8333D"/>
    <w:rsid w:val="00D86B6C"/>
    <w:rsid w:val="00D878A7"/>
    <w:rsid w:val="00D95713"/>
    <w:rsid w:val="00DA2841"/>
    <w:rsid w:val="00DA2B24"/>
    <w:rsid w:val="00DA7DFE"/>
    <w:rsid w:val="00DB0A65"/>
    <w:rsid w:val="00DB73B6"/>
    <w:rsid w:val="00DC00CB"/>
    <w:rsid w:val="00DD26CE"/>
    <w:rsid w:val="00DD3B11"/>
    <w:rsid w:val="00DD5411"/>
    <w:rsid w:val="00DD5F22"/>
    <w:rsid w:val="00DD7313"/>
    <w:rsid w:val="00DE1946"/>
    <w:rsid w:val="00DE1BB0"/>
    <w:rsid w:val="00DF0CE9"/>
    <w:rsid w:val="00DF7684"/>
    <w:rsid w:val="00E00592"/>
    <w:rsid w:val="00E014A2"/>
    <w:rsid w:val="00E021EA"/>
    <w:rsid w:val="00E030F2"/>
    <w:rsid w:val="00E032FE"/>
    <w:rsid w:val="00E1056B"/>
    <w:rsid w:val="00E10DF3"/>
    <w:rsid w:val="00E1549A"/>
    <w:rsid w:val="00E20318"/>
    <w:rsid w:val="00E216EC"/>
    <w:rsid w:val="00E2468D"/>
    <w:rsid w:val="00E25E1E"/>
    <w:rsid w:val="00E328A7"/>
    <w:rsid w:val="00E402A3"/>
    <w:rsid w:val="00E47EAE"/>
    <w:rsid w:val="00E50147"/>
    <w:rsid w:val="00E50217"/>
    <w:rsid w:val="00E5022F"/>
    <w:rsid w:val="00E54157"/>
    <w:rsid w:val="00E57F98"/>
    <w:rsid w:val="00E62161"/>
    <w:rsid w:val="00E63A68"/>
    <w:rsid w:val="00E655E7"/>
    <w:rsid w:val="00E71353"/>
    <w:rsid w:val="00E72F64"/>
    <w:rsid w:val="00E7480D"/>
    <w:rsid w:val="00E80BE4"/>
    <w:rsid w:val="00E82879"/>
    <w:rsid w:val="00E83055"/>
    <w:rsid w:val="00E83B48"/>
    <w:rsid w:val="00E8508E"/>
    <w:rsid w:val="00E85FB3"/>
    <w:rsid w:val="00E910F4"/>
    <w:rsid w:val="00E97C73"/>
    <w:rsid w:val="00EA2B8C"/>
    <w:rsid w:val="00EA3136"/>
    <w:rsid w:val="00EB1FCD"/>
    <w:rsid w:val="00EC0730"/>
    <w:rsid w:val="00EC36A5"/>
    <w:rsid w:val="00EC45D0"/>
    <w:rsid w:val="00EC47AA"/>
    <w:rsid w:val="00EC5E81"/>
    <w:rsid w:val="00EC6E44"/>
    <w:rsid w:val="00ED59C9"/>
    <w:rsid w:val="00ED7141"/>
    <w:rsid w:val="00EF1932"/>
    <w:rsid w:val="00EF3BED"/>
    <w:rsid w:val="00EF4C94"/>
    <w:rsid w:val="00EF5969"/>
    <w:rsid w:val="00F02D84"/>
    <w:rsid w:val="00F03D03"/>
    <w:rsid w:val="00F05CED"/>
    <w:rsid w:val="00F05F9C"/>
    <w:rsid w:val="00F104AA"/>
    <w:rsid w:val="00F109D5"/>
    <w:rsid w:val="00F12B58"/>
    <w:rsid w:val="00F16FC9"/>
    <w:rsid w:val="00F2483B"/>
    <w:rsid w:val="00F26BBA"/>
    <w:rsid w:val="00F27217"/>
    <w:rsid w:val="00F30886"/>
    <w:rsid w:val="00F30BF4"/>
    <w:rsid w:val="00F33075"/>
    <w:rsid w:val="00F34858"/>
    <w:rsid w:val="00F41187"/>
    <w:rsid w:val="00F41673"/>
    <w:rsid w:val="00F45074"/>
    <w:rsid w:val="00F451FA"/>
    <w:rsid w:val="00F5151D"/>
    <w:rsid w:val="00F528B3"/>
    <w:rsid w:val="00F55325"/>
    <w:rsid w:val="00F564B9"/>
    <w:rsid w:val="00F56D85"/>
    <w:rsid w:val="00F57131"/>
    <w:rsid w:val="00F5770C"/>
    <w:rsid w:val="00F636D5"/>
    <w:rsid w:val="00F63E61"/>
    <w:rsid w:val="00F70F35"/>
    <w:rsid w:val="00F72F0A"/>
    <w:rsid w:val="00F73980"/>
    <w:rsid w:val="00F769CB"/>
    <w:rsid w:val="00F76F10"/>
    <w:rsid w:val="00F77863"/>
    <w:rsid w:val="00F822DE"/>
    <w:rsid w:val="00F83D93"/>
    <w:rsid w:val="00F85DF6"/>
    <w:rsid w:val="00F86EAC"/>
    <w:rsid w:val="00F90C91"/>
    <w:rsid w:val="00F90FDF"/>
    <w:rsid w:val="00F91F43"/>
    <w:rsid w:val="00F9271D"/>
    <w:rsid w:val="00F953F6"/>
    <w:rsid w:val="00F97797"/>
    <w:rsid w:val="00F97F76"/>
    <w:rsid w:val="00FA12F8"/>
    <w:rsid w:val="00FA1BD0"/>
    <w:rsid w:val="00FA5E89"/>
    <w:rsid w:val="00FA7947"/>
    <w:rsid w:val="00FB15A4"/>
    <w:rsid w:val="00FB1BB7"/>
    <w:rsid w:val="00FB2037"/>
    <w:rsid w:val="00FB7CAF"/>
    <w:rsid w:val="00FC0D40"/>
    <w:rsid w:val="00FC11BF"/>
    <w:rsid w:val="00FC543D"/>
    <w:rsid w:val="00FC7B92"/>
    <w:rsid w:val="00FD055D"/>
    <w:rsid w:val="00FD4A38"/>
    <w:rsid w:val="00FD5F56"/>
    <w:rsid w:val="00FD7B4A"/>
    <w:rsid w:val="00FE1E08"/>
    <w:rsid w:val="00FE570F"/>
    <w:rsid w:val="00FF1A40"/>
    <w:rsid w:val="00FF1EA1"/>
    <w:rsid w:val="00FF3E4F"/>
    <w:rsid w:val="00FF643A"/>
    <w:rsid w:val="00FF6A6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DB8D2C"/>
  <w15:docId w15:val="{D210B6AC-8277-4B2A-80B9-E29A674E5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81B"/>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4132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048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41CA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0481B"/>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B620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B40C7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415D8"/>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481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0481B"/>
  </w:style>
  <w:style w:type="paragraph" w:styleId="Piedepgina">
    <w:name w:val="footer"/>
    <w:basedOn w:val="Normal"/>
    <w:link w:val="PiedepginaCar"/>
    <w:unhideWhenUsed/>
    <w:rsid w:val="0070481B"/>
    <w:pPr>
      <w:tabs>
        <w:tab w:val="center" w:pos="4419"/>
        <w:tab w:val="right" w:pos="8838"/>
      </w:tabs>
      <w:spacing w:line="240" w:lineRule="auto"/>
    </w:pPr>
  </w:style>
  <w:style w:type="character" w:customStyle="1" w:styleId="PiedepginaCar">
    <w:name w:val="Pie de página Car"/>
    <w:basedOn w:val="Fuentedeprrafopredeter"/>
    <w:link w:val="Piedepgina"/>
    <w:rsid w:val="0070481B"/>
  </w:style>
  <w:style w:type="paragraph" w:customStyle="1" w:styleId="TOCNumber1">
    <w:name w:val="TOC Number1"/>
    <w:basedOn w:val="Ttulo4"/>
    <w:rsid w:val="0070481B"/>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70481B"/>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70481B"/>
    <w:rPr>
      <w:lang w:val="es-ES_tradnl"/>
    </w:rPr>
  </w:style>
  <w:style w:type="paragraph" w:styleId="Subttulo">
    <w:name w:val="Subtitle"/>
    <w:basedOn w:val="Normal"/>
    <w:link w:val="SubttuloCar"/>
    <w:qFormat/>
    <w:rsid w:val="0070481B"/>
    <w:pPr>
      <w:jc w:val="center"/>
    </w:pPr>
    <w:rPr>
      <w:b/>
      <w:sz w:val="48"/>
      <w:lang w:val="es-ES_tradnl"/>
    </w:rPr>
  </w:style>
  <w:style w:type="character" w:customStyle="1" w:styleId="SubttuloCar">
    <w:name w:val="Subtítulo Car"/>
    <w:basedOn w:val="Fuentedeprrafopredeter"/>
    <w:link w:val="Subttulo"/>
    <w:rsid w:val="0070481B"/>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uiPriority w:val="99"/>
    <w:rsid w:val="0070481B"/>
    <w:pPr>
      <w:tabs>
        <w:tab w:val="num" w:pos="360"/>
        <w:tab w:val="num" w:pos="720"/>
      </w:tabs>
      <w:spacing w:after="200"/>
      <w:ind w:left="360" w:hanging="360"/>
    </w:pPr>
    <w:rPr>
      <w:b/>
      <w:lang w:val="en-US" w:eastAsia="en-US"/>
    </w:rPr>
  </w:style>
  <w:style w:type="character" w:customStyle="1" w:styleId="Ttulo4Car">
    <w:name w:val="Título 4 Car"/>
    <w:basedOn w:val="Fuentedeprrafopredeter"/>
    <w:link w:val="Ttulo4"/>
    <w:uiPriority w:val="9"/>
    <w:rsid w:val="0070481B"/>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rsid w:val="0070481B"/>
    <w:rPr>
      <w:rFonts w:asciiTheme="majorHAnsi" w:eastAsiaTheme="majorEastAsia" w:hAnsiTheme="majorHAnsi" w:cstheme="majorBidi"/>
      <w:b/>
      <w:bCs/>
      <w:color w:val="4F81BD" w:themeColor="accent1"/>
      <w:sz w:val="26"/>
      <w:szCs w:val="26"/>
      <w:lang w:eastAsia="es-ES"/>
    </w:rPr>
  </w:style>
  <w:style w:type="paragraph" w:customStyle="1" w:styleId="Subtitle2">
    <w:name w:val="Subtitle 2"/>
    <w:basedOn w:val="Normal"/>
    <w:rsid w:val="00EC47A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uiPriority w:val="99"/>
    <w:rsid w:val="00EC47A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uiPriority w:val="99"/>
    <w:rsid w:val="00EC47AA"/>
    <w:rPr>
      <w:rFonts w:ascii="Times New Roman" w:eastAsia="Times New Roman" w:hAnsi="Times New Roman" w:cs="Times New Roman"/>
      <w:i/>
      <w:iCs/>
      <w:sz w:val="24"/>
      <w:szCs w:val="24"/>
      <w:lang w:val="es-ES_tradnl"/>
    </w:rPr>
  </w:style>
  <w:style w:type="paragraph" w:styleId="Prrafodelista">
    <w:name w:val="List Paragraph"/>
    <w:basedOn w:val="Normal"/>
    <w:link w:val="PrrafodelistaCar"/>
    <w:uiPriority w:val="34"/>
    <w:qFormat/>
    <w:rsid w:val="00EC47A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uiPriority w:val="99"/>
    <w:rsid w:val="00EC47AA"/>
    <w:pPr>
      <w:spacing w:before="240"/>
    </w:pPr>
    <w:rPr>
      <w:kern w:val="28"/>
      <w:lang w:val="en-US" w:eastAsia="en-US"/>
    </w:rPr>
  </w:style>
  <w:style w:type="character" w:customStyle="1" w:styleId="Ttulo6Car">
    <w:name w:val="Título 6 Car"/>
    <w:basedOn w:val="Fuentedeprrafopredeter"/>
    <w:link w:val="Ttulo6"/>
    <w:rsid w:val="00B40C76"/>
    <w:rPr>
      <w:rFonts w:asciiTheme="majorHAnsi" w:eastAsiaTheme="majorEastAsia" w:hAnsiTheme="majorHAnsi" w:cstheme="majorBidi"/>
      <w:i/>
      <w:iCs/>
      <w:color w:val="243F60" w:themeColor="accent1" w:themeShade="7F"/>
      <w:sz w:val="24"/>
      <w:szCs w:val="20"/>
      <w:lang w:eastAsia="es-ES"/>
    </w:rPr>
  </w:style>
  <w:style w:type="paragraph" w:customStyle="1" w:styleId="head21">
    <w:name w:val="head 2.1"/>
    <w:basedOn w:val="Normal"/>
    <w:rsid w:val="00413282"/>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413282"/>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413282"/>
    <w:rPr>
      <w:rFonts w:ascii="Times New Roman" w:eastAsia="Times New Roman" w:hAnsi="Times New Roman" w:cs="Times New Roman"/>
      <w:sz w:val="24"/>
      <w:szCs w:val="24"/>
      <w:lang w:val="es-ES_tradnl"/>
    </w:rPr>
  </w:style>
  <w:style w:type="character" w:customStyle="1" w:styleId="Ttulo1Car">
    <w:name w:val="Título 1 Car"/>
    <w:basedOn w:val="Fuentedeprrafopredeter"/>
    <w:link w:val="Ttulo1"/>
    <w:uiPriority w:val="9"/>
    <w:rsid w:val="00413282"/>
    <w:rPr>
      <w:rFonts w:asciiTheme="majorHAnsi" w:eastAsiaTheme="majorEastAsia" w:hAnsiTheme="majorHAnsi" w:cstheme="majorBidi"/>
      <w:b/>
      <w:bCs/>
      <w:color w:val="365F91" w:themeColor="accent1" w:themeShade="BF"/>
      <w:sz w:val="28"/>
      <w:szCs w:val="28"/>
      <w:lang w:eastAsia="es-ES"/>
    </w:rPr>
  </w:style>
  <w:style w:type="paragraph" w:styleId="Sangra3detindependiente">
    <w:name w:val="Body Text Indent 3"/>
    <w:basedOn w:val="Normal"/>
    <w:link w:val="Sangra3detindependienteCar"/>
    <w:uiPriority w:val="99"/>
    <w:unhideWhenUsed/>
    <w:rsid w:val="0041328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13282"/>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413282"/>
    <w:pPr>
      <w:spacing w:after="120" w:line="480" w:lineRule="auto"/>
    </w:pPr>
  </w:style>
  <w:style w:type="character" w:customStyle="1" w:styleId="Textoindependiente2Car">
    <w:name w:val="Texto independiente 2 Car"/>
    <w:basedOn w:val="Fuentedeprrafopredeter"/>
    <w:link w:val="Textoindependiente2"/>
    <w:rsid w:val="00413282"/>
    <w:rPr>
      <w:rFonts w:ascii="Times New Roman" w:eastAsia="Times New Roman" w:hAnsi="Times New Roman" w:cs="Times New Roman"/>
      <w:sz w:val="24"/>
      <w:szCs w:val="20"/>
      <w:lang w:eastAsia="es-ES"/>
    </w:rPr>
  </w:style>
  <w:style w:type="paragraph" w:customStyle="1" w:styleId="Section3-head1">
    <w:name w:val="Section3-head1"/>
    <w:basedOn w:val="Normal"/>
    <w:rsid w:val="00413282"/>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AE3197"/>
    <w:rPr>
      <w:i/>
      <w:iCs/>
    </w:rPr>
  </w:style>
  <w:style w:type="paragraph" w:styleId="Sinespaciado">
    <w:name w:val="No Spacing"/>
    <w:uiPriority w:val="1"/>
    <w:qFormat/>
    <w:rsid w:val="00341CAF"/>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character" w:customStyle="1" w:styleId="Ttulo3Car">
    <w:name w:val="Título 3 Car"/>
    <w:basedOn w:val="Fuentedeprrafopredeter"/>
    <w:link w:val="Ttulo3"/>
    <w:uiPriority w:val="9"/>
    <w:rsid w:val="00341CAF"/>
    <w:rPr>
      <w:rFonts w:asciiTheme="majorHAnsi" w:eastAsiaTheme="majorEastAsia" w:hAnsiTheme="majorHAnsi" w:cstheme="majorBidi"/>
      <w:b/>
      <w:bCs/>
      <w:color w:val="4F81BD" w:themeColor="accent1"/>
      <w:sz w:val="24"/>
      <w:szCs w:val="20"/>
      <w:lang w:eastAsia="es-ES"/>
    </w:rPr>
  </w:style>
  <w:style w:type="paragraph" w:styleId="Textodeglobo">
    <w:name w:val="Balloon Text"/>
    <w:basedOn w:val="Normal"/>
    <w:link w:val="TextodegloboCar"/>
    <w:semiHidden/>
    <w:unhideWhenUsed/>
    <w:rsid w:val="00C20E77"/>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20E77"/>
    <w:rPr>
      <w:rFonts w:ascii="Tahoma" w:eastAsia="Times New Roman" w:hAnsi="Tahoma" w:cs="Tahoma"/>
      <w:sz w:val="16"/>
      <w:szCs w:val="16"/>
      <w:lang w:eastAsia="es-ES"/>
    </w:rPr>
  </w:style>
  <w:style w:type="paragraph" w:customStyle="1" w:styleId="SectionVIHeader">
    <w:name w:val="Section VI Header"/>
    <w:basedOn w:val="Normal"/>
    <w:rsid w:val="00C20E77"/>
    <w:pPr>
      <w:widowControl/>
      <w:adjustRightInd/>
      <w:spacing w:line="240" w:lineRule="auto"/>
      <w:jc w:val="center"/>
      <w:textAlignment w:val="auto"/>
    </w:pPr>
    <w:rPr>
      <w:b/>
      <w:sz w:val="36"/>
      <w:lang w:val="en-US" w:eastAsia="en-US"/>
    </w:rPr>
  </w:style>
  <w:style w:type="paragraph" w:customStyle="1" w:styleId="Sub-ClauseText">
    <w:name w:val="Sub-Clause Text"/>
    <w:basedOn w:val="Normal"/>
    <w:uiPriority w:val="99"/>
    <w:rsid w:val="00B73722"/>
    <w:pPr>
      <w:spacing w:before="120" w:after="120"/>
    </w:pPr>
    <w:rPr>
      <w:spacing w:val="-4"/>
      <w:lang w:val="en-US" w:eastAsia="en-US"/>
    </w:rPr>
  </w:style>
  <w:style w:type="paragraph" w:customStyle="1" w:styleId="SectionXHeader3">
    <w:name w:val="Section X Header 3"/>
    <w:basedOn w:val="Ttulo1"/>
    <w:autoRedefine/>
    <w:rsid w:val="00AA5166"/>
    <w:pPr>
      <w:keepNext w:val="0"/>
      <w:keepLines w:val="0"/>
      <w:spacing w:before="120" w:after="120" w:line="360" w:lineRule="auto"/>
      <w:ind w:left="34"/>
      <w:outlineLvl w:val="9"/>
    </w:pPr>
    <w:rPr>
      <w:rFonts w:ascii="Arial" w:eastAsia="Times New Roman" w:hAnsi="Arial" w:cs="Arial"/>
      <w:b w:val="0"/>
      <w:bCs w:val="0"/>
      <w:i/>
      <w:color w:val="auto"/>
      <w:spacing w:val="-3"/>
      <w:sz w:val="22"/>
      <w:szCs w:val="22"/>
      <w:lang w:val="es-MX"/>
    </w:rPr>
  </w:style>
  <w:style w:type="paragraph" w:styleId="Sangradetextonormal">
    <w:name w:val="Body Text Indent"/>
    <w:basedOn w:val="Normal"/>
    <w:link w:val="SangradetextonormalCar"/>
    <w:rsid w:val="00B73722"/>
    <w:pPr>
      <w:spacing w:after="120"/>
      <w:ind w:left="283"/>
    </w:pPr>
  </w:style>
  <w:style w:type="character" w:customStyle="1" w:styleId="SangradetextonormalCar">
    <w:name w:val="Sangría de texto normal Car"/>
    <w:basedOn w:val="Fuentedeprrafopredeter"/>
    <w:link w:val="Sangradetextonormal"/>
    <w:rsid w:val="00B73722"/>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rsid w:val="00C61784"/>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rsid w:val="00C6178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C61784"/>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B6209D"/>
    <w:pPr>
      <w:spacing w:after="100"/>
      <w:ind w:left="1200"/>
    </w:pPr>
    <w:rPr>
      <w:szCs w:val="24"/>
      <w:lang w:val="es-ES_tradnl" w:eastAsia="en-US"/>
    </w:rPr>
  </w:style>
  <w:style w:type="character" w:styleId="Textoennegrita">
    <w:name w:val="Strong"/>
    <w:basedOn w:val="Fuentedeprrafopredeter"/>
    <w:uiPriority w:val="22"/>
    <w:qFormat/>
    <w:rsid w:val="00B6209D"/>
    <w:rPr>
      <w:b/>
      <w:bCs/>
    </w:rPr>
  </w:style>
  <w:style w:type="paragraph" w:customStyle="1" w:styleId="titulo">
    <w:name w:val="titulo"/>
    <w:basedOn w:val="Ttulo5"/>
    <w:rsid w:val="00B6209D"/>
    <w:pPr>
      <w:keepNext w:val="0"/>
      <w:keepLines w:val="0"/>
      <w:spacing w:before="0" w:after="240"/>
      <w:jc w:val="center"/>
    </w:pPr>
    <w:rPr>
      <w:rFonts w:ascii="Times New Roman Bold" w:eastAsia="Times New Roman" w:hAnsi="Times New Roman Bold" w:cs="Times New Roman"/>
      <w:b/>
      <w:color w:val="auto"/>
      <w:lang w:val="en-US"/>
    </w:rPr>
  </w:style>
  <w:style w:type="character" w:customStyle="1" w:styleId="Ttulo5Car">
    <w:name w:val="Título 5 Car"/>
    <w:basedOn w:val="Fuentedeprrafopredeter"/>
    <w:link w:val="Ttulo5"/>
    <w:uiPriority w:val="9"/>
    <w:semiHidden/>
    <w:rsid w:val="00B6209D"/>
    <w:rPr>
      <w:rFonts w:asciiTheme="majorHAnsi" w:eastAsiaTheme="majorEastAsia" w:hAnsiTheme="majorHAnsi" w:cstheme="majorBidi"/>
      <w:color w:val="243F60" w:themeColor="accent1" w:themeShade="7F"/>
      <w:sz w:val="24"/>
      <w:szCs w:val="20"/>
      <w:lang w:eastAsia="es-ES"/>
    </w:rPr>
  </w:style>
  <w:style w:type="paragraph" w:customStyle="1" w:styleId="Head2">
    <w:name w:val="Head 2"/>
    <w:basedOn w:val="Normal"/>
    <w:autoRedefine/>
    <w:rsid w:val="00F30886"/>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C30D6B"/>
    <w:pPr>
      <w:numPr>
        <w:numId w:val="57"/>
      </w:numPr>
      <w:spacing w:line="360" w:lineRule="auto"/>
      <w:ind w:hanging="24"/>
      <w:pPrChange w:id="0" w:author="admin" w:date="2017-06-13T13:22:00Z">
        <w:pPr>
          <w:widowControl w:val="0"/>
          <w:numPr>
            <w:numId w:val="56"/>
          </w:numPr>
          <w:adjustRightInd w:val="0"/>
          <w:spacing w:line="360" w:lineRule="auto"/>
          <w:ind w:left="1156" w:hanging="425"/>
          <w:jc w:val="both"/>
          <w:textAlignment w:val="baseline"/>
        </w:pPr>
      </w:pPrChange>
    </w:pPr>
    <w:rPr>
      <w:rFonts w:ascii="Arial" w:eastAsia="Arial Unicode MS" w:hAnsi="Arial" w:cs="Arial"/>
      <w:sz w:val="22"/>
      <w:szCs w:val="22"/>
      <w:rPrChange w:id="0" w:author="admin" w:date="2017-06-13T13:22:00Z">
        <w:rPr>
          <w:rFonts w:ascii="Arial" w:eastAsia="Arial Unicode MS" w:hAnsi="Arial" w:cs="Arial"/>
          <w:sz w:val="22"/>
          <w:szCs w:val="22"/>
          <w:lang w:val="es-PY" w:eastAsia="es-ES" w:bidi="ar-SA"/>
        </w:rPr>
      </w:rPrChange>
    </w:rPr>
  </w:style>
  <w:style w:type="paragraph" w:styleId="Textodebloque">
    <w:name w:val="Block Text"/>
    <w:basedOn w:val="Normal"/>
    <w:rsid w:val="003D6ED0"/>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3D52B3"/>
    <w:rPr>
      <w:color w:val="0000FF" w:themeColor="hyperlink"/>
      <w:u w:val="single"/>
    </w:rPr>
  </w:style>
  <w:style w:type="paragraph" w:styleId="TDC1">
    <w:name w:val="toc 1"/>
    <w:basedOn w:val="Normal"/>
    <w:next w:val="Normal"/>
    <w:autoRedefine/>
    <w:uiPriority w:val="39"/>
    <w:unhideWhenUsed/>
    <w:qFormat/>
    <w:rsid w:val="00844531"/>
    <w:pPr>
      <w:shd w:val="clear" w:color="auto" w:fill="FFFFFF" w:themeFill="background1"/>
      <w:tabs>
        <w:tab w:val="right" w:leader="dot" w:pos="9629"/>
      </w:tabs>
      <w:spacing w:after="100"/>
    </w:pPr>
    <w:rPr>
      <w:rFonts w:asciiTheme="minorHAnsi" w:hAnsiTheme="minorHAnsi" w:cstheme="minorHAnsi"/>
      <w:b/>
      <w:noProof/>
      <w:lang w:val="es-MX"/>
    </w:rPr>
  </w:style>
  <w:style w:type="paragraph" w:styleId="TDC2">
    <w:name w:val="toc 2"/>
    <w:basedOn w:val="Normal"/>
    <w:next w:val="Normal"/>
    <w:autoRedefine/>
    <w:uiPriority w:val="39"/>
    <w:unhideWhenUsed/>
    <w:qFormat/>
    <w:rsid w:val="00844531"/>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772E46"/>
    <w:pPr>
      <w:spacing w:after="100"/>
      <w:ind w:left="480"/>
    </w:pPr>
  </w:style>
  <w:style w:type="paragraph" w:styleId="TtuloTDC">
    <w:name w:val="TOC Heading"/>
    <w:basedOn w:val="Ttulo1"/>
    <w:next w:val="Normal"/>
    <w:uiPriority w:val="39"/>
    <w:unhideWhenUsed/>
    <w:qFormat/>
    <w:rsid w:val="00772E46"/>
    <w:pPr>
      <w:widowControl/>
      <w:adjustRightInd/>
      <w:spacing w:line="276" w:lineRule="auto"/>
      <w:jc w:val="left"/>
      <w:textAlignment w:val="auto"/>
      <w:outlineLvl w:val="9"/>
    </w:pPr>
    <w:rPr>
      <w:lang w:val="es-ES" w:eastAsia="en-US"/>
    </w:rPr>
  </w:style>
  <w:style w:type="paragraph" w:styleId="Lista">
    <w:name w:val="List"/>
    <w:aliases w:val="1. List"/>
    <w:basedOn w:val="Normal"/>
    <w:rsid w:val="00FA12F8"/>
    <w:pPr>
      <w:spacing w:before="120" w:after="120"/>
      <w:ind w:left="1440"/>
    </w:pPr>
    <w:rPr>
      <w:lang w:val="en-US"/>
    </w:rPr>
  </w:style>
  <w:style w:type="character" w:customStyle="1" w:styleId="Ttulo7Car">
    <w:name w:val="Título 7 Car"/>
    <w:basedOn w:val="Fuentedeprrafopredeter"/>
    <w:link w:val="Ttulo7"/>
    <w:uiPriority w:val="9"/>
    <w:semiHidden/>
    <w:rsid w:val="005415D8"/>
    <w:rPr>
      <w:rFonts w:asciiTheme="majorHAnsi" w:eastAsiaTheme="majorEastAsia" w:hAnsiTheme="majorHAnsi" w:cstheme="majorBidi"/>
      <w:i/>
      <w:iCs/>
      <w:color w:val="404040" w:themeColor="text1" w:themeTint="BF"/>
      <w:sz w:val="24"/>
      <w:szCs w:val="24"/>
      <w:lang w:val="es-ES_tradnl"/>
    </w:rPr>
  </w:style>
  <w:style w:type="paragraph" w:customStyle="1" w:styleId="SectionVIHeader0">
    <w:name w:val="Section VI. Header"/>
    <w:basedOn w:val="Normal"/>
    <w:uiPriority w:val="99"/>
    <w:rsid w:val="00AE0FF2"/>
    <w:pPr>
      <w:spacing w:before="120" w:after="240"/>
      <w:jc w:val="center"/>
    </w:pPr>
    <w:rPr>
      <w:b/>
      <w:bCs/>
      <w:sz w:val="36"/>
      <w:szCs w:val="36"/>
      <w:lang w:val="en-US" w:eastAsia="en-US"/>
    </w:rPr>
  </w:style>
  <w:style w:type="table" w:styleId="Tablaconcuadrcula">
    <w:name w:val="Table Grid"/>
    <w:basedOn w:val="Tablanormal"/>
    <w:uiPriority w:val="59"/>
    <w:rsid w:val="00BD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A94314"/>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unhideWhenUsed/>
    <w:rsid w:val="00BD3CA5"/>
    <w:rPr>
      <w:sz w:val="16"/>
      <w:szCs w:val="16"/>
    </w:rPr>
  </w:style>
  <w:style w:type="paragraph" w:styleId="Asuntodelcomentario">
    <w:name w:val="annotation subject"/>
    <w:basedOn w:val="Textocomentario"/>
    <w:next w:val="Textocomentario"/>
    <w:link w:val="AsuntodelcomentarioCar"/>
    <w:uiPriority w:val="99"/>
    <w:semiHidden/>
    <w:unhideWhenUsed/>
    <w:rsid w:val="00BD3CA5"/>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BD3CA5"/>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F2B2D"/>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695381"/>
    <w:pPr>
      <w:autoSpaceDE w:val="0"/>
      <w:autoSpaceDN w:val="0"/>
      <w:adjustRightInd w:val="0"/>
      <w:spacing w:after="0" w:line="240" w:lineRule="auto"/>
    </w:pPr>
    <w:rPr>
      <w:rFonts w:ascii="Arial" w:hAnsi="Arial" w:cs="Arial"/>
      <w:color w:val="000000"/>
      <w:sz w:val="24"/>
      <w:szCs w:val="24"/>
    </w:rPr>
  </w:style>
  <w:style w:type="paragraph" w:styleId="Ttulo">
    <w:name w:val="Title"/>
    <w:basedOn w:val="Normal"/>
    <w:link w:val="TtuloCar"/>
    <w:uiPriority w:val="99"/>
    <w:qFormat/>
    <w:rsid w:val="00FD7B4A"/>
    <w:pPr>
      <w:jc w:val="center"/>
    </w:pPr>
    <w:rPr>
      <w:spacing w:val="42"/>
      <w:sz w:val="36"/>
      <w:szCs w:val="36"/>
      <w:lang w:val="es-ES_tradnl" w:eastAsia="en-US"/>
    </w:rPr>
  </w:style>
  <w:style w:type="character" w:customStyle="1" w:styleId="TtuloCar">
    <w:name w:val="Título Car"/>
    <w:basedOn w:val="Fuentedeprrafopredeter"/>
    <w:link w:val="Ttulo"/>
    <w:uiPriority w:val="99"/>
    <w:rsid w:val="00FD7B4A"/>
    <w:rPr>
      <w:rFonts w:ascii="Times New Roman" w:eastAsia="Times New Roman" w:hAnsi="Times New Roman" w:cs="Times New Roman"/>
      <w:spacing w:val="42"/>
      <w:sz w:val="36"/>
      <w:szCs w:val="36"/>
      <w:lang w:val="es-ES_tradnl"/>
    </w:rPr>
  </w:style>
  <w:style w:type="paragraph" w:customStyle="1" w:styleId="SectionIVHeader">
    <w:name w:val="Section IV. Header"/>
    <w:basedOn w:val="Normal"/>
    <w:uiPriority w:val="99"/>
    <w:rsid w:val="00655DD7"/>
    <w:pPr>
      <w:spacing w:before="120" w:after="240"/>
      <w:jc w:val="center"/>
      <w:textAlignment w:val="auto"/>
    </w:pPr>
    <w:rPr>
      <w:b/>
      <w:bCs/>
      <w:sz w:val="36"/>
      <w:szCs w:val="36"/>
      <w:lang w:val="en-US" w:eastAsia="en-US"/>
    </w:rPr>
  </w:style>
  <w:style w:type="paragraph" w:styleId="Revisin">
    <w:name w:val="Revision"/>
    <w:hidden/>
    <w:uiPriority w:val="99"/>
    <w:semiHidden/>
    <w:rsid w:val="0040166E"/>
    <w:pPr>
      <w:spacing w:after="0" w:line="240" w:lineRule="auto"/>
    </w:pPr>
    <w:rPr>
      <w:rFonts w:ascii="Times New Roman" w:eastAsia="Times New Roman" w:hAnsi="Times New Roman" w:cs="Times New Roman"/>
      <w:sz w:val="24"/>
      <w:szCs w:val="20"/>
      <w:lang w:eastAsia="es-ES"/>
    </w:rPr>
  </w:style>
  <w:style w:type="paragraph" w:styleId="ndice1">
    <w:name w:val="index 1"/>
    <w:basedOn w:val="Normal"/>
    <w:next w:val="Normal"/>
    <w:autoRedefine/>
    <w:uiPriority w:val="99"/>
    <w:semiHidden/>
    <w:unhideWhenUsed/>
    <w:rsid w:val="00C66D75"/>
    <w:pPr>
      <w:spacing w:line="240" w:lineRule="auto"/>
      <w:ind w:left="240" w:hanging="240"/>
    </w:pPr>
    <w:rPr>
      <w:szCs w:val="24"/>
      <w:lang w:val="es-ES_tradnl" w:eastAsia="en-US"/>
    </w:rPr>
  </w:style>
  <w:style w:type="character" w:customStyle="1" w:styleId="PrrafodelistaCar">
    <w:name w:val="Párrafo de lista Car"/>
    <w:link w:val="Prrafodelista"/>
    <w:uiPriority w:val="99"/>
    <w:locked/>
    <w:rsid w:val="00F90FDF"/>
    <w:rPr>
      <w:rFonts w:ascii="Palatino Linotype" w:eastAsia="Times New Roman" w:hAnsi="Palatino Linotype" w:cs="Times New Roman"/>
      <w:sz w:val="20"/>
      <w:szCs w:val="20"/>
      <w:lang w:val="es-ES_tradnl"/>
    </w:rPr>
  </w:style>
  <w:style w:type="paragraph" w:customStyle="1" w:styleId="NormalNegrita">
    <w:name w:val="Normal + Negrita"/>
    <w:basedOn w:val="Normal"/>
    <w:rsid w:val="008D6CB9"/>
    <w:pPr>
      <w:widowControl/>
      <w:tabs>
        <w:tab w:val="left" w:pos="1560"/>
      </w:tabs>
      <w:adjustRightInd/>
      <w:spacing w:line="240" w:lineRule="auto"/>
      <w:ind w:left="2127" w:hanging="2127"/>
      <w:jc w:val="center"/>
      <w:textAlignment w:val="auto"/>
    </w:pPr>
    <w:rPr>
      <w:rFonts w:ascii="Garamond" w:hAnsi="Garamond"/>
      <w:b/>
      <w:color w:val="000000"/>
      <w:sz w:val="26"/>
      <w:szCs w:val="26"/>
      <w:lang w:val="es-MX"/>
    </w:rPr>
  </w:style>
  <w:style w:type="paragraph" w:styleId="Textonotapie">
    <w:name w:val="footnote text"/>
    <w:basedOn w:val="Normal"/>
    <w:link w:val="TextonotapieCar"/>
    <w:uiPriority w:val="99"/>
    <w:semiHidden/>
    <w:unhideWhenUsed/>
    <w:rsid w:val="00084054"/>
    <w:pPr>
      <w:spacing w:line="240" w:lineRule="auto"/>
    </w:pPr>
    <w:rPr>
      <w:sz w:val="20"/>
    </w:rPr>
  </w:style>
  <w:style w:type="character" w:customStyle="1" w:styleId="TextonotapieCar">
    <w:name w:val="Texto nota pie Car"/>
    <w:basedOn w:val="Fuentedeprrafopredeter"/>
    <w:link w:val="Textonotapie"/>
    <w:uiPriority w:val="99"/>
    <w:semiHidden/>
    <w:rsid w:val="00084054"/>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0840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79455">
      <w:bodyDiv w:val="1"/>
      <w:marLeft w:val="0"/>
      <w:marRight w:val="0"/>
      <w:marTop w:val="0"/>
      <w:marBottom w:val="0"/>
      <w:divBdr>
        <w:top w:val="none" w:sz="0" w:space="0" w:color="auto"/>
        <w:left w:val="none" w:sz="0" w:space="0" w:color="auto"/>
        <w:bottom w:val="none" w:sz="0" w:space="0" w:color="auto"/>
        <w:right w:val="none" w:sz="0" w:space="0" w:color="auto"/>
      </w:divBdr>
    </w:div>
    <w:div w:id="386224645">
      <w:bodyDiv w:val="1"/>
      <w:marLeft w:val="0"/>
      <w:marRight w:val="0"/>
      <w:marTop w:val="0"/>
      <w:marBottom w:val="0"/>
      <w:divBdr>
        <w:top w:val="none" w:sz="0" w:space="0" w:color="auto"/>
        <w:left w:val="none" w:sz="0" w:space="0" w:color="auto"/>
        <w:bottom w:val="none" w:sz="0" w:space="0" w:color="auto"/>
        <w:right w:val="none" w:sz="0" w:space="0" w:color="auto"/>
      </w:divBdr>
    </w:div>
    <w:div w:id="1232815533">
      <w:bodyDiv w:val="1"/>
      <w:marLeft w:val="0"/>
      <w:marRight w:val="0"/>
      <w:marTop w:val="0"/>
      <w:marBottom w:val="0"/>
      <w:divBdr>
        <w:top w:val="none" w:sz="0" w:space="0" w:color="auto"/>
        <w:left w:val="none" w:sz="0" w:space="0" w:color="auto"/>
        <w:bottom w:val="none" w:sz="0" w:space="0" w:color="auto"/>
        <w:right w:val="none" w:sz="0" w:space="0" w:color="auto"/>
      </w:divBdr>
    </w:div>
    <w:div w:id="1762335192">
      <w:bodyDiv w:val="1"/>
      <w:marLeft w:val="0"/>
      <w:marRight w:val="0"/>
      <w:marTop w:val="0"/>
      <w:marBottom w:val="0"/>
      <w:divBdr>
        <w:top w:val="none" w:sz="0" w:space="0" w:color="auto"/>
        <w:left w:val="none" w:sz="0" w:space="0" w:color="auto"/>
        <w:bottom w:val="none" w:sz="0" w:space="0" w:color="auto"/>
        <w:right w:val="none" w:sz="0" w:space="0" w:color="auto"/>
      </w:divBdr>
    </w:div>
    <w:div w:id="2012902556">
      <w:bodyDiv w:val="1"/>
      <w:marLeft w:val="0"/>
      <w:marRight w:val="0"/>
      <w:marTop w:val="0"/>
      <w:marBottom w:val="0"/>
      <w:divBdr>
        <w:top w:val="none" w:sz="0" w:space="0" w:color="auto"/>
        <w:left w:val="none" w:sz="0" w:space="0" w:color="auto"/>
        <w:bottom w:val="none" w:sz="0" w:space="0" w:color="auto"/>
        <w:right w:val="none" w:sz="0" w:space="0" w:color="auto"/>
      </w:divBdr>
    </w:div>
    <w:div w:id="2097049510">
      <w:bodyDiv w:val="1"/>
      <w:marLeft w:val="0"/>
      <w:marRight w:val="0"/>
      <w:marTop w:val="0"/>
      <w:marBottom w:val="0"/>
      <w:divBdr>
        <w:top w:val="none" w:sz="0" w:space="0" w:color="auto"/>
        <w:left w:val="none" w:sz="0" w:space="0" w:color="auto"/>
        <w:bottom w:val="none" w:sz="0" w:space="0" w:color="auto"/>
        <w:right w:val="none" w:sz="0" w:space="0" w:color="auto"/>
      </w:divBdr>
    </w:div>
    <w:div w:id="210818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CDF54-70B6-4B88-BE9C-D42E8A44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94</Pages>
  <Words>28216</Words>
  <Characters>155189</Characters>
  <Application>Microsoft Office Word</Application>
  <DocSecurity>0</DocSecurity>
  <Lines>1293</Lines>
  <Paragraphs>366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183039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dmereles</dc:creator>
  <cp:lastModifiedBy>Jorge Agustin Fernandez Pereira</cp:lastModifiedBy>
  <cp:revision>136</cp:revision>
  <cp:lastPrinted>2017-06-22T19:53:00Z</cp:lastPrinted>
  <dcterms:created xsi:type="dcterms:W3CDTF">2017-06-01T13:57:00Z</dcterms:created>
  <dcterms:modified xsi:type="dcterms:W3CDTF">2017-06-30T13:41:00Z</dcterms:modified>
</cp:coreProperties>
</file>